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</w:t>
      </w:r>
      <w:r>
        <w:rPr>
          <w:rFonts w:hint="eastAsia" w:ascii="宋体" w:hAnsi="宋体"/>
          <w:b/>
          <w:bCs/>
          <w:spacing w:val="6"/>
          <w:sz w:val="24"/>
        </w:rPr>
        <w:t>日常植保</w:t>
      </w:r>
      <w:bookmarkStart w:id="0" w:name="_GoBack"/>
      <w:bookmarkEnd w:id="0"/>
      <w:r>
        <w:rPr>
          <w:rFonts w:hint="eastAsia" w:ascii="宋体" w:hAnsi="宋体"/>
          <w:b/>
          <w:bCs/>
          <w:spacing w:val="6"/>
          <w:sz w:val="24"/>
        </w:rPr>
        <w:t>及农药管理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210C3720"/>
    <w:rsid w:val="259F05C4"/>
    <w:rsid w:val="3CF0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