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法定代表人身份证明/法定代表人授权书</w:t>
      </w:r>
    </w:p>
    <w:p>
      <w:pPr>
        <w:spacing w:after="0" w:line="360" w:lineRule="auto"/>
        <w:jc w:val="center"/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Toc495681533"/>
      <w:bookmarkStart w:id="1" w:name="_Toc495671263"/>
      <w:bookmarkStart w:id="2" w:name="_Toc495909097"/>
      <w:bookmarkStart w:id="3" w:name="_Toc495681406"/>
      <w:bookmarkStart w:id="4" w:name="_Toc495908048"/>
      <w:bookmarkStart w:id="5" w:name="_Toc495681252"/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（1）法定代表人身份证明</w:t>
      </w:r>
      <w:bookmarkEnd w:id="0"/>
      <w:bookmarkEnd w:id="1"/>
      <w:bookmarkEnd w:id="2"/>
      <w:bookmarkEnd w:id="3"/>
      <w:bookmarkEnd w:id="4"/>
      <w:bookmarkEnd w:id="5"/>
    </w:p>
    <w:p>
      <w:pPr>
        <w:autoSpaceDE w:val="0"/>
        <w:autoSpaceDN w:val="0"/>
        <w:spacing w:after="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供应商名称：</w:t>
      </w:r>
    </w:p>
    <w:p>
      <w:pPr>
        <w:autoSpaceDE w:val="0"/>
        <w:autoSpaceDN w:val="0"/>
        <w:spacing w:after="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统一社会信用代码：</w:t>
      </w:r>
    </w:p>
    <w:p>
      <w:pPr>
        <w:autoSpaceDE w:val="0"/>
        <w:autoSpaceDN w:val="0"/>
        <w:spacing w:after="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注册地址：</w:t>
      </w:r>
    </w:p>
    <w:p>
      <w:pPr>
        <w:autoSpaceDE w:val="0"/>
        <w:autoSpaceDN w:val="0"/>
        <w:spacing w:after="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成立时间：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日；经营期限：</w:t>
      </w:r>
    </w:p>
    <w:p>
      <w:pPr>
        <w:autoSpaceDE w:val="0"/>
        <w:autoSpaceDN w:val="0"/>
        <w:spacing w:after="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经营范围：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主营：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；兼营：</w:t>
      </w:r>
    </w:p>
    <w:p>
      <w:pPr>
        <w:autoSpaceDE w:val="0"/>
        <w:autoSpaceDN w:val="0"/>
        <w:spacing w:after="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姓名： 性别： 年龄： 系（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供应商名称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）的法定代表人。</w:t>
      </w:r>
    </w:p>
    <w:p>
      <w:pPr>
        <w:autoSpaceDE w:val="0"/>
        <w:autoSpaceDN w:val="0"/>
        <w:spacing w:after="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特此证明。</w:t>
      </w:r>
    </w:p>
    <w:p>
      <w:pPr>
        <w:autoSpaceDE w:val="0"/>
        <w:autoSpaceDN w:val="0"/>
        <w:spacing w:after="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附：法定代表人身份证复印件</w:t>
      </w:r>
    </w:p>
    <w:tbl>
      <w:tblPr>
        <w:tblStyle w:val="3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48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</w:p>
        </w:tc>
      </w:tr>
    </w:tbl>
    <w:p>
      <w:pPr>
        <w:spacing w:after="0" w:line="360" w:lineRule="auto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说明：仅限法定代表人参加磋商时提供。</w:t>
      </w:r>
    </w:p>
    <w:p>
      <w:pPr>
        <w:spacing w:after="0" w:line="360" w:lineRule="auto"/>
        <w:ind w:firstLine="2560" w:firstLineChars="800"/>
        <w:rPr>
          <w:rFonts w:hint="eastAsia" w:ascii="仿宋" w:hAnsi="仿宋" w:eastAsia="仿宋" w:cs="仿宋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spacing w:after="0" w:line="360" w:lineRule="auto"/>
        <w:ind w:firstLine="2560" w:firstLineChars="800"/>
        <w:rPr>
          <w:rFonts w:hint="eastAsia" w:ascii="仿宋" w:hAnsi="仿宋" w:eastAsia="仿宋" w:cs="仿宋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14:textFill>
            <w14:solidFill>
              <w14:schemeClr w14:val="tx1"/>
            </w14:solidFill>
          </w14:textFill>
        </w:rPr>
        <w:t>供应商（公章）：</w:t>
      </w:r>
    </w:p>
    <w:p>
      <w:pPr>
        <w:spacing w:after="0" w:line="360" w:lineRule="auto"/>
        <w:ind w:firstLine="2560" w:firstLineChars="800"/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14:textFill>
            <w14:solidFill>
              <w14:schemeClr w14:val="tx1"/>
            </w14:solidFill>
          </w14:textFill>
        </w:rPr>
        <w:t>日    期：</w:t>
      </w:r>
      <w:bookmarkStart w:id="6" w:name="_Toc495681253"/>
      <w:bookmarkStart w:id="7" w:name="_Toc495909098"/>
      <w:bookmarkStart w:id="8" w:name="_Toc495681407"/>
      <w:bookmarkStart w:id="9" w:name="_Toc495908049"/>
      <w:bookmarkStart w:id="10" w:name="_Toc495681534"/>
      <w:bookmarkStart w:id="11" w:name="_Toc495671264"/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>
      <w:pPr>
        <w:snapToGrid/>
        <w:spacing w:after="0"/>
        <w:jc w:val="center"/>
        <w:rPr>
          <w:rFonts w:hint="eastAsia" w:ascii="仿宋" w:hAnsi="仿宋" w:eastAsia="仿宋" w:cs="仿宋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（2）法定代表人授权书</w:t>
      </w:r>
      <w:bookmarkEnd w:id="6"/>
      <w:bookmarkEnd w:id="7"/>
      <w:bookmarkEnd w:id="8"/>
      <w:bookmarkEnd w:id="9"/>
      <w:bookmarkEnd w:id="10"/>
      <w:bookmarkEnd w:id="11"/>
    </w:p>
    <w:p>
      <w:pPr>
        <w:keepNext w:val="0"/>
        <w:keepLines w:val="0"/>
        <w:pageBreakBefore w:val="0"/>
        <w:widowControl/>
        <w:numPr>
          <w:ins w:id="0" w:author="扎西德勒" w:date="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500" w:lineRule="exact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陕西丰德项目管理有限公司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/>
        <w:numPr>
          <w:ins w:id="1" w:author="扎西德勒" w:date=""/>
        </w:numPr>
        <w:kinsoku/>
        <w:wordWrap/>
        <w:overflowPunct/>
        <w:topLinePunct w:val="0"/>
        <w:bidi w:val="0"/>
        <w:adjustRightInd/>
        <w:snapToGrid/>
        <w:spacing w:after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注册于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:lang w:val="zh-CN"/>
          <w14:textFill>
            <w14:solidFill>
              <w14:schemeClr w14:val="tx1"/>
            </w14:solidFill>
          </w14:textFill>
        </w:rPr>
        <w:t xml:space="preserve">  （工商行政管理局名称）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:lang w:val="zh-CN"/>
          <w14:textFill>
            <w14:solidFill>
              <w14:schemeClr w14:val="tx1"/>
            </w14:solidFill>
          </w14:textFill>
        </w:rPr>
        <w:t xml:space="preserve">   （供应商全称）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的法定代表人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:lang w:val="zh-CN"/>
          <w14:textFill>
            <w14:solidFill>
              <w14:schemeClr w14:val="tx1"/>
            </w14:solidFill>
          </w14:textFill>
        </w:rPr>
        <w:t xml:space="preserve">   （姓名）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授权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:lang w:val="zh-CN"/>
          <w14:textFill>
            <w14:solidFill>
              <w14:schemeClr w14:val="tx1"/>
            </w14:solidFill>
          </w14:textFill>
        </w:rPr>
        <w:t xml:space="preserve">   （被授权人姓名）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为我方合法委托代理人。代理人根据授权，以我方名义签署、澄清、说明、递交、撤回、修改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（项目名称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  <w:t>/标段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）       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磋商响应文件、签订合同和处理有关事宜，其法律后果由我方承担。</w:t>
      </w:r>
    </w:p>
    <w:p>
      <w:pPr>
        <w:keepNext w:val="0"/>
        <w:keepLines w:val="0"/>
        <w:pageBreakBefore w:val="0"/>
        <w:widowControl/>
        <w:numPr>
          <w:ins w:id="2" w:author="扎西德勒" w:date=""/>
        </w:numPr>
        <w:kinsoku/>
        <w:wordWrap/>
        <w:overflowPunct/>
        <w:topLinePunct w:val="0"/>
        <w:bidi w:val="0"/>
        <w:adjustRightInd/>
        <w:snapToGrid/>
        <w:spacing w:after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代理人无转委托权。</w:t>
      </w:r>
      <w:bookmarkStart w:id="12" w:name="_GoBack"/>
      <w:bookmarkEnd w:id="12"/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本授权有效期：自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提交响应文件的截止时间起90个日历日</w:t>
      </w:r>
    </w:p>
    <w:p>
      <w:pPr>
        <w:keepNext w:val="0"/>
        <w:keepLines w:val="0"/>
        <w:pageBreakBefore w:val="0"/>
        <w:widowControl/>
        <w:numPr>
          <w:ins w:id="3" w:author="扎西德勒" w:date=""/>
        </w:numPr>
        <w:kinsoku/>
        <w:wordWrap/>
        <w:overflowPunct/>
        <w:topLinePunct w:val="0"/>
        <w:bidi w:val="0"/>
        <w:adjustRightInd/>
        <w:snapToGrid/>
        <w:spacing w:after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供应商：（盖单位公章）</w:t>
      </w:r>
    </w:p>
    <w:p>
      <w:pPr>
        <w:keepNext w:val="0"/>
        <w:keepLines w:val="0"/>
        <w:pageBreakBefore w:val="0"/>
        <w:widowControl/>
        <w:numPr>
          <w:ins w:id="4" w:author="扎西德勒" w:date=""/>
        </w:numPr>
        <w:kinsoku/>
        <w:wordWrap/>
        <w:overflowPunct/>
        <w:topLinePunct w:val="0"/>
        <w:bidi w:val="0"/>
        <w:adjustRightInd/>
        <w:snapToGrid/>
        <w:spacing w:after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法定代表人：（签字或盖章）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身份证号码：___________________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委托代理人：（签字或盖章）</w:t>
      </w:r>
    </w:p>
    <w:p>
      <w:pPr>
        <w:keepNext w:val="0"/>
        <w:keepLines w:val="0"/>
        <w:pageBreakBefore w:val="0"/>
        <w:widowControl/>
        <w:numPr>
          <w:ins w:id="5" w:author="扎西德勒" w:date=""/>
        </w:numPr>
        <w:kinsoku/>
        <w:wordWrap/>
        <w:overflowPunct/>
        <w:topLinePunct w:val="0"/>
        <w:bidi w:val="0"/>
        <w:adjustRightInd/>
        <w:snapToGrid/>
        <w:spacing w:after="0" w:line="5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身份证号码：___________________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after="0" w:line="500" w:lineRule="exact"/>
        <w:ind w:firstLine="640" w:firstLineChars="200"/>
        <w:jc w:val="righ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numPr>
          <w:ins w:id="6" w:author="admin" w:date="2018-10-15T16:11:00Z"/>
        </w:numPr>
        <w:spacing w:after="0" w:line="360" w:lineRule="auto"/>
        <w:ind w:firstLine="420"/>
        <w:jc w:val="both"/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8890" b="10795"/>
                <wp:wrapNone/>
                <wp:docPr id="2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法定代表人身份证复印件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6mMIA2gAAAAoBAAAPAAAA&#10;AAAAAAEAIAAAACIAAABkcnMvZG93bnJldi54bWxQSwECFAAUAAAACACHTuJAg5qhcRMCAABGBAAA&#10;DgAAAAAAAAABACAAAAAp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法定代表人身份证复印件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8890" b="10795"/>
                <wp:wrapNone/>
                <wp:docPr id="4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>
                            <w:pPr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宋体" w:eastAsia="仿宋_GB2312"/>
                                <w:sz w:val="32"/>
                                <w:szCs w:val="32"/>
                              </w:rPr>
                              <w:t>授权代表身份证复印件</w:t>
                            </w:r>
                          </w:p>
                          <w:p>
                            <w:pPr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2lhdNoAAAAKAQAADwAA&#10;AAAAAAABACAAAAAiAAAAZHJzL2Rvd25yZXYueG1sUEsBAhQAFAAAAAgAh07iQMku7YQUAgAARgQA&#10;AA4AAAAAAAAAAQAgAAAAKQ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>
                      <w:pPr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宋体" w:eastAsia="仿宋_GB2312"/>
                          <w:sz w:val="32"/>
                          <w:szCs w:val="32"/>
                        </w:rPr>
                        <w:t>授权代表身份证复印件</w:t>
                      </w:r>
                    </w:p>
                    <w:p>
                      <w:pPr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numPr>
          <w:ins w:id="7" w:author="admin" w:date="2018-10-15T16:11:00Z"/>
        </w:numPr>
        <w:spacing w:after="0" w:line="360" w:lineRule="auto"/>
        <w:ind w:firstLine="420"/>
        <w:jc w:val="both"/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numPr>
          <w:ins w:id="8" w:author="admin" w:date="2018-10-15T16:11:00Z"/>
        </w:numPr>
        <w:spacing w:after="0" w:line="360" w:lineRule="auto"/>
        <w:ind w:firstLine="640" w:firstLineChars="200"/>
        <w:jc w:val="both"/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numPr>
          <w:ins w:id="9" w:author="admin" w:date="2018-10-15T16:11:00Z"/>
        </w:numPr>
        <w:spacing w:after="0" w:line="360" w:lineRule="auto"/>
        <w:ind w:firstLine="640" w:firstLineChars="200"/>
        <w:jc w:val="both"/>
        <w:rPr>
          <w:rFonts w:hint="eastAsia" w:ascii="仿宋" w:hAnsi="仿宋" w:eastAsia="仿宋" w:cs="仿宋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after="0" w:line="360" w:lineRule="auto"/>
        <w:ind w:firstLine="640" w:firstLineChars="2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</w:p>
    <w:p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说明：本授权有效期为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提交响应文件的截止时间起90个日历日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，仅限授权代表参加磋商时提供。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扎西德勒">
    <w15:presenceInfo w15:providerId="WPS Office" w15:userId="2825620820"/>
  </w15:person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1YzhiMDRjZjk5NDUxYWIwYjMwY2IyM2QzN2RhNjUifQ=="/>
  </w:docVars>
  <w:rsids>
    <w:rsidRoot w:val="091D4161"/>
    <w:rsid w:val="091D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2023-08-27T12:41:00Z</dcterms:created>
  <dc:creator>扎西德勒</dc:creator>
  <cp:lastModifiedBy>扎西德勒</cp:lastModifiedBy>
  <dcterms:modified xsi:type="dcterms:W3CDTF">2023-08-27T12:48:52Z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4A5B951589814FFAB599246FB2820F60_11</vt:lpwstr>
  </property>
</Properties>
</file>