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3"/>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2"/>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sectPr>
          <w:pgSz w:w="11906" w:h="16838"/>
          <w:pgMar w:top="1440" w:right="1800" w:bottom="1440" w:left="1800" w:header="851" w:footer="992" w:gutter="0"/>
          <w:cols w:space="425" w:num="1"/>
          <w:docGrid w:type="lines" w:linePitch="312" w:charSpace="0"/>
        </w:sectPr>
      </w:pPr>
      <w:r>
        <w:rPr>
          <w:rFonts w:hint="eastAsia" w:ascii="宋体" w:hAnsi="宋体"/>
        </w:rPr>
        <w:t>⑤投标文件；</w:t>
      </w:r>
    </w:p>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3"/>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0.77</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2"/>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12DA8ACC">
      <w:pPr>
        <w:spacing w:line="360" w:lineRule="auto"/>
        <w:ind w:firstLine="560"/>
        <w:rPr>
          <w:rFonts w:hint="eastAsia" w:ascii="宋体" w:hAnsi="宋体"/>
        </w:rPr>
        <w:sectPr>
          <w:pgSz w:w="11906" w:h="16838"/>
          <w:pgMar w:top="1440" w:right="1800" w:bottom="1440" w:left="1800" w:header="851" w:footer="992" w:gutter="0"/>
          <w:cols w:space="425" w:num="1"/>
          <w:docGrid w:type="lines" w:linePitch="312" w:charSpace="0"/>
        </w:sectPr>
      </w:pPr>
      <w:bookmarkStart w:id="0" w:name="_GoBack"/>
      <w:bookmarkEnd w:id="0"/>
    </w:p>
    <w:p w14:paraId="2328B963">
      <w:pPr>
        <w:spacing w:line="360" w:lineRule="auto"/>
        <w:ind w:firstLine="560"/>
        <w:rPr>
          <w:rFonts w:hint="eastAsia" w:ascii="宋体" w:hAnsi="宋体"/>
        </w:rPr>
      </w:pP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479E5B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3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555"/>
    </w:pPr>
    <w:rPr>
      <w:sz w:val="28"/>
      <w:szCs w:val="2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2025-10-13T05:58:18Z</dcterms:created>
  <dc:creator>Administrator</dc:creator>
  <cp:lastModifiedBy>安安</cp:lastModifiedBy>
  <dcterms:modified xsi:type="dcterms:W3CDTF">2025-10-13T05:59:06Z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eyJoZGlkIjoiN2Q1ZTU0ZDdkN2MxZjY1NWFiOTI3MTM4NjgwY2VkOWYiLCJ1c2VySWQiOiIxMTQ2NDU0OTA0In0=</vt:lpwstr>
  </property>
  <property fmtid="{D5CDD505-2E9C-101B-9397-08002B2CF9AE}" pid="4" name="ICV">
    <vt:lpwstr>CD217ADFFF4E48598A8C292A83D24DCC_12</vt:lpwstr>
  </property>
</Properties>
</file>