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55C925">
      <w:pPr>
        <w:jc w:val="center"/>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lang w:eastAsia="zh-CN"/>
        </w:rPr>
        <w:t>资格证明文件</w:t>
      </w:r>
    </w:p>
    <w:p w14:paraId="21B64F0E">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1、主体资格证明：具有独立承担民事责任能力的法人或其他组织，提供有效存续的营业执照或事业单位法人证书或非企业专业服务机构执业许可证或民办非企业单位登记证书或自然人的身份证明；</w:t>
      </w:r>
    </w:p>
    <w:p w14:paraId="11096793">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2、财务状况报告：</w:t>
      </w:r>
      <w:r>
        <w:rPr>
          <w:rFonts w:hint="eastAsia" w:ascii="仿宋" w:hAnsi="仿宋" w:eastAsia="仿宋" w:cs="仿宋"/>
          <w:color w:val="auto"/>
          <w:sz w:val="24"/>
          <w:highlight w:val="none"/>
          <w:lang w:eastAsia="zh-CN"/>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r>
        <w:rPr>
          <w:rFonts w:hint="eastAsia" w:ascii="仿宋" w:hAnsi="仿宋" w:eastAsia="仿宋" w:cs="仿宋"/>
          <w:color w:val="auto"/>
          <w:sz w:val="24"/>
          <w:highlight w:val="none"/>
        </w:rPr>
        <w:t>；</w:t>
      </w:r>
    </w:p>
    <w:p w14:paraId="6D42A0CC">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3、税收缴纳证明：</w:t>
      </w:r>
      <w:r>
        <w:rPr>
          <w:rFonts w:hint="eastAsia" w:ascii="仿宋" w:hAnsi="仿宋" w:eastAsia="仿宋" w:cs="仿宋"/>
          <w:color w:val="auto"/>
          <w:sz w:val="24"/>
          <w:highlight w:val="none"/>
          <w:lang w:eastAsia="zh-CN"/>
        </w:rPr>
        <w:t>提供已缴纳的2024年6月至今任意一个月的纳税证明或完税证明，纳税证明或完税证明上应有代收机构或税务机关的公章或业务专用章。依法免税的供应商应提供相关文件证明</w:t>
      </w:r>
      <w:r>
        <w:rPr>
          <w:rFonts w:hint="eastAsia" w:ascii="仿宋" w:hAnsi="仿宋" w:eastAsia="仿宋" w:cs="仿宋"/>
          <w:color w:val="auto"/>
          <w:sz w:val="24"/>
          <w:highlight w:val="none"/>
        </w:rPr>
        <w:t>；</w:t>
      </w:r>
    </w:p>
    <w:p w14:paraId="49688560">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4、具有履行合同所必需的设备和专业技术能力的承诺：供应商须提供具有履行合同所必需的设备和专业技术能力的承诺；</w:t>
      </w:r>
    </w:p>
    <w:p w14:paraId="2DCA57CA">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5、社会保障资金缴纳证明：</w:t>
      </w:r>
      <w:r>
        <w:rPr>
          <w:rFonts w:hint="eastAsia" w:ascii="仿宋" w:hAnsi="仿宋" w:eastAsia="仿宋" w:cs="仿宋"/>
          <w:color w:val="auto"/>
          <w:sz w:val="24"/>
          <w:highlight w:val="none"/>
          <w:lang w:eastAsia="zh-CN"/>
        </w:rPr>
        <w:t>提供已缴存的2024年6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r>
        <w:rPr>
          <w:rFonts w:hint="eastAsia" w:ascii="仿宋" w:hAnsi="仿宋" w:eastAsia="仿宋" w:cs="仿宋"/>
          <w:color w:val="auto"/>
          <w:sz w:val="24"/>
          <w:highlight w:val="none"/>
        </w:rPr>
        <w:t>；</w:t>
      </w:r>
    </w:p>
    <w:p w14:paraId="58AFEDE3">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6、三年内无重大违法记录声明：出具参加本次政府采购活动前三年内在经营活动中没有重大违法记录的书面声明；</w:t>
      </w:r>
    </w:p>
    <w:p w14:paraId="6107440F">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7</w:t>
      </w:r>
      <w:r>
        <w:rPr>
          <w:rFonts w:hint="eastAsia" w:ascii="仿宋" w:hAnsi="仿宋" w:eastAsia="仿宋" w:cs="仿宋"/>
          <w:color w:val="auto"/>
          <w:sz w:val="24"/>
          <w:highlight w:val="none"/>
        </w:rPr>
        <w:t>、法定代表人授权委托书：</w:t>
      </w:r>
      <w:r>
        <w:rPr>
          <w:rFonts w:hint="eastAsia" w:ascii="仿宋" w:hAnsi="仿宋" w:eastAsia="仿宋" w:cs="仿宋"/>
          <w:color w:val="auto"/>
          <w:sz w:val="24"/>
          <w:highlight w:val="none"/>
          <w:lang w:eastAsia="zh-CN"/>
        </w:rPr>
        <w:t>法定代表人参加磋商的提供法定代表人身份证明及身份证，委托代理人参加磋商的提供授权委托书及委托代理人身份证；自然人只需提供身份证</w:t>
      </w:r>
      <w:r>
        <w:rPr>
          <w:rFonts w:hint="eastAsia" w:ascii="仿宋" w:hAnsi="仿宋" w:eastAsia="仿宋" w:cs="仿宋"/>
          <w:color w:val="auto"/>
          <w:sz w:val="24"/>
          <w:highlight w:val="none"/>
        </w:rPr>
        <w:t>；</w:t>
      </w:r>
    </w:p>
    <w:p w14:paraId="12C16EEC">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8、供应商资质：</w:t>
      </w:r>
      <w:r>
        <w:rPr>
          <w:rFonts w:hint="eastAsia" w:ascii="仿宋" w:hAnsi="仿宋" w:eastAsia="仿宋" w:cs="仿宋"/>
          <w:highlight w:val="none"/>
          <w:lang w:val="en-US" w:eastAsia="zh-CN"/>
        </w:rPr>
        <w:t>供应商须具有《医疗器械经营许可证》（或《医疗器械生产备案凭证》）；</w:t>
      </w:r>
    </w:p>
    <w:p w14:paraId="3C6FAB3C">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9、</w:t>
      </w:r>
      <w:r>
        <w:rPr>
          <w:rFonts w:hint="eastAsia" w:ascii="仿宋" w:hAnsi="仿宋" w:eastAsia="仿宋" w:cs="仿宋"/>
          <w:color w:val="auto"/>
          <w:sz w:val="24"/>
          <w:highlight w:val="none"/>
        </w:rPr>
        <w:t>本项目不接受联合体磋商：本项目不接受联合体磋商（提供书面声明材料）。</w:t>
      </w:r>
    </w:p>
    <w:p w14:paraId="3DA4C99E">
      <w:pPr>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lang w:eastAsia="zh-CN"/>
        </w:rPr>
        <w:br w:type="page"/>
      </w:r>
    </w:p>
    <w:p w14:paraId="6F8DFF3E">
      <w:pPr>
        <w:keepNext w:val="0"/>
        <w:keepLines w:val="0"/>
        <w:pageBreakBefore w:val="0"/>
        <w:widowControl w:val="0"/>
        <w:kinsoku w:val="0"/>
        <w:wordWrap/>
        <w:overflowPunct/>
        <w:topLinePunct w:val="0"/>
        <w:autoSpaceDE/>
        <w:autoSpaceDN/>
        <w:bidi w:val="0"/>
        <w:adjustRightInd/>
        <w:snapToGrid/>
        <w:spacing w:line="360" w:lineRule="auto"/>
        <w:jc w:val="center"/>
        <w:textAlignment w:val="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参加本次政府采购活动前三年内在经营活动中</w:t>
      </w:r>
    </w:p>
    <w:p w14:paraId="5FF336E8">
      <w:pPr>
        <w:keepNext w:val="0"/>
        <w:keepLines w:val="0"/>
        <w:pageBreakBefore w:val="0"/>
        <w:widowControl w:val="0"/>
        <w:kinsoku w:val="0"/>
        <w:wordWrap/>
        <w:overflowPunct/>
        <w:topLinePunct w:val="0"/>
        <w:autoSpaceDE/>
        <w:autoSpaceDN/>
        <w:bidi w:val="0"/>
        <w:adjustRightInd/>
        <w:snapToGrid/>
        <w:spacing w:line="360" w:lineRule="auto"/>
        <w:jc w:val="center"/>
        <w:textAlignment w:val="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没有重大违法记录的书面声明函(格式)</w:t>
      </w:r>
    </w:p>
    <w:p w14:paraId="78E4D33E">
      <w:pPr>
        <w:keepNext w:val="0"/>
        <w:keepLines w:val="0"/>
        <w:pageBreakBefore w:val="0"/>
        <w:widowControl w:val="0"/>
        <w:kinsoku w:val="0"/>
        <w:wordWrap/>
        <w:overflowPunct/>
        <w:topLinePunct w:val="0"/>
        <w:autoSpaceDE/>
        <w:autoSpaceDN/>
        <w:bidi w:val="0"/>
        <w:adjustRightInd/>
        <w:snapToGrid/>
        <w:spacing w:line="360" w:lineRule="auto"/>
        <w:jc w:val="left"/>
        <w:textAlignment w:val="auto"/>
        <w:rPr>
          <w:rFonts w:hint="eastAsia" w:ascii="仿宋" w:hAnsi="仿宋" w:eastAsia="仿宋" w:cs="仿宋"/>
          <w:b/>
          <w:bCs/>
          <w:sz w:val="24"/>
          <w:szCs w:val="24"/>
          <w:highlight w:val="none"/>
          <w:lang w:eastAsia="zh-CN"/>
        </w:rPr>
      </w:pPr>
    </w:p>
    <w:p w14:paraId="7CE646E7">
      <w:pPr>
        <w:keepNext w:val="0"/>
        <w:keepLines w:val="0"/>
        <w:pageBreakBefore w:val="0"/>
        <w:widowControl w:val="0"/>
        <w:kinsoku w:val="0"/>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陕西省交通医院：</w:t>
      </w:r>
    </w:p>
    <w:p w14:paraId="4A0C2D48">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我方作为</w:t>
      </w:r>
      <w:r>
        <w:rPr>
          <w:rFonts w:hint="eastAsia" w:ascii="仿宋" w:hAnsi="仿宋" w:eastAsia="仿宋" w:cs="仿宋"/>
          <w:b w:val="0"/>
          <w:bCs w:val="0"/>
          <w:sz w:val="24"/>
          <w:szCs w:val="24"/>
          <w:highlight w:val="none"/>
          <w:u w:val="single"/>
          <w:lang w:eastAsia="zh-CN"/>
        </w:rPr>
        <w:t xml:space="preserve">    项目名称    </w:t>
      </w:r>
      <w:r>
        <w:rPr>
          <w:rFonts w:hint="eastAsia" w:ascii="仿宋" w:hAnsi="仿宋" w:eastAsia="仿宋" w:cs="仿宋"/>
          <w:b w:val="0"/>
          <w:bCs w:val="0"/>
          <w:sz w:val="24"/>
          <w:szCs w:val="24"/>
          <w:highlight w:val="none"/>
          <w:lang w:eastAsia="zh-CN"/>
        </w:rPr>
        <w:t>（项目编号：</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eastAsia="zh-CN"/>
        </w:rPr>
        <w:t>）的供应商，在此郑重声明：在参加本次政府采购活动前3年内的经营活动没有重大违法记录。如有不实，我方将无条件地退出本项目的采购活动，并遵照《中华人民共和国政府采购法》有关“提供虚假材料的规定”接受处罚。</w:t>
      </w:r>
    </w:p>
    <w:p w14:paraId="37BD3FA9">
      <w:pPr>
        <w:keepNext w:val="0"/>
        <w:keepLines w:val="0"/>
        <w:pageBreakBefore w:val="0"/>
        <w:widowControl w:val="0"/>
        <w:kinsoku w:val="0"/>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特此声明。</w:t>
      </w:r>
    </w:p>
    <w:p w14:paraId="16161EEF">
      <w:pPr>
        <w:spacing w:line="360" w:lineRule="auto"/>
        <w:ind w:firstLine="480" w:firstLineChars="200"/>
        <w:jc w:val="center"/>
        <w:rPr>
          <w:rFonts w:hint="eastAsia" w:ascii="仿宋" w:hAnsi="仿宋" w:eastAsia="仿宋" w:cs="仿宋"/>
          <w:bCs/>
          <w:color w:val="auto"/>
          <w:sz w:val="24"/>
          <w:highlight w:val="none"/>
          <w:lang w:val="en-US" w:eastAsia="zh-CN"/>
        </w:rPr>
      </w:pPr>
    </w:p>
    <w:p w14:paraId="32D1F113">
      <w:pPr>
        <w:spacing w:line="360" w:lineRule="auto"/>
        <w:ind w:firstLine="480" w:firstLineChars="200"/>
        <w:jc w:val="center"/>
        <w:rPr>
          <w:rFonts w:hint="eastAsia" w:ascii="仿宋" w:hAnsi="仿宋" w:eastAsia="仿宋" w:cs="仿宋"/>
          <w:bCs/>
          <w:color w:val="auto"/>
          <w:sz w:val="24"/>
          <w:highlight w:val="none"/>
          <w:lang w:val="en-US" w:eastAsia="zh-CN"/>
        </w:rPr>
      </w:pPr>
    </w:p>
    <w:p w14:paraId="243428E3">
      <w:pPr>
        <w:spacing w:line="480" w:lineRule="auto"/>
        <w:ind w:firstLine="480" w:firstLineChars="200"/>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lang w:val="en-US" w:eastAsia="zh-CN"/>
        </w:rPr>
        <w:t xml:space="preserve">     </w:t>
      </w:r>
      <w:r>
        <w:rPr>
          <w:rFonts w:hint="eastAsia" w:ascii="仿宋" w:hAnsi="仿宋" w:eastAsia="仿宋" w:cs="仿宋"/>
          <w:bCs/>
          <w:color w:val="auto"/>
          <w:sz w:val="24"/>
          <w:highlight w:val="none"/>
          <w:lang w:eastAsia="zh-CN"/>
        </w:rPr>
        <w:t>供应商</w:t>
      </w:r>
      <w:r>
        <w:rPr>
          <w:rFonts w:hint="eastAsia" w:ascii="仿宋" w:hAnsi="仿宋" w:eastAsia="仿宋" w:cs="仿宋"/>
          <w:bCs/>
          <w:color w:val="auto"/>
          <w:sz w:val="24"/>
          <w:highlight w:val="none"/>
        </w:rPr>
        <w:t>：</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w:t>
      </w:r>
      <w:r>
        <w:rPr>
          <w:rFonts w:hint="eastAsia" w:ascii="仿宋" w:hAnsi="仿宋" w:eastAsia="仿宋" w:cs="仿宋"/>
          <w:bCs/>
          <w:color w:val="auto"/>
          <w:sz w:val="24"/>
          <w:highlight w:val="none"/>
          <w:lang w:eastAsia="zh-CN"/>
        </w:rPr>
        <w:t>加盖公章</w:t>
      </w:r>
      <w:r>
        <w:rPr>
          <w:rFonts w:hint="eastAsia" w:ascii="仿宋" w:hAnsi="仿宋" w:eastAsia="仿宋" w:cs="仿宋"/>
          <w:bCs/>
          <w:color w:val="auto"/>
          <w:sz w:val="24"/>
          <w:highlight w:val="none"/>
        </w:rPr>
        <w:t>）</w:t>
      </w:r>
    </w:p>
    <w:p w14:paraId="687F84EF">
      <w:pPr>
        <w:spacing w:line="48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 xml:space="preserve">                       法定代表人或被授权人：</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 xml:space="preserve">（签字或盖章）   </w:t>
      </w:r>
    </w:p>
    <w:p w14:paraId="588F0003">
      <w:pPr>
        <w:spacing w:line="48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 xml:space="preserve">  </w:t>
      </w:r>
      <w:r>
        <w:rPr>
          <w:rFonts w:hint="eastAsia" w:ascii="仿宋" w:hAnsi="仿宋" w:eastAsia="仿宋" w:cs="仿宋"/>
          <w:bCs/>
          <w:color w:val="auto"/>
          <w:sz w:val="24"/>
          <w:highlight w:val="none"/>
          <w:lang w:val="en-US" w:eastAsia="zh-CN"/>
        </w:rPr>
        <w:t xml:space="preserve"> </w:t>
      </w:r>
      <w:r>
        <w:rPr>
          <w:rFonts w:hint="eastAsia" w:ascii="仿宋" w:hAnsi="仿宋" w:eastAsia="仿宋" w:cs="仿宋"/>
          <w:bCs/>
          <w:color w:val="auto"/>
          <w:sz w:val="24"/>
          <w:highlight w:val="none"/>
        </w:rPr>
        <w:t xml:space="preserve"> </w:t>
      </w:r>
      <w:r>
        <w:rPr>
          <w:rFonts w:hint="eastAsia" w:ascii="仿宋" w:hAnsi="仿宋" w:eastAsia="仿宋" w:cs="仿宋"/>
          <w:bCs/>
          <w:color w:val="auto"/>
          <w:sz w:val="24"/>
          <w:highlight w:val="none"/>
          <w:lang w:val="en-US" w:eastAsia="zh-CN"/>
        </w:rPr>
        <w:t xml:space="preserve">                  </w:t>
      </w:r>
      <w:r>
        <w:rPr>
          <w:rFonts w:hint="eastAsia" w:ascii="仿宋" w:hAnsi="仿宋" w:eastAsia="仿宋" w:cs="仿宋"/>
          <w:bCs/>
          <w:color w:val="auto"/>
          <w:sz w:val="24"/>
          <w:highlight w:val="none"/>
        </w:rPr>
        <w:t xml:space="preserve"> 日期：</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年</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月</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日</w:t>
      </w:r>
    </w:p>
    <w:p w14:paraId="34CB5C3E">
      <w:pP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br w:type="page"/>
      </w:r>
    </w:p>
    <w:p w14:paraId="02518A5B">
      <w:pPr>
        <w:snapToGrid w:val="0"/>
        <w:spacing w:line="360" w:lineRule="auto"/>
        <w:jc w:val="center"/>
        <w:rPr>
          <w:rFonts w:hint="eastAsia" w:ascii="仿宋" w:hAnsi="仿宋" w:eastAsia="仿宋" w:cs="仿宋"/>
          <w:b/>
          <w:color w:val="auto"/>
          <w:spacing w:val="-6"/>
          <w:sz w:val="28"/>
          <w:szCs w:val="28"/>
          <w:highlight w:val="none"/>
        </w:rPr>
      </w:pPr>
      <w:r>
        <w:rPr>
          <w:rFonts w:hint="eastAsia" w:ascii="仿宋" w:hAnsi="仿宋" w:eastAsia="仿宋" w:cs="仿宋"/>
          <w:b/>
          <w:color w:val="auto"/>
          <w:spacing w:val="-6"/>
          <w:sz w:val="28"/>
          <w:szCs w:val="28"/>
          <w:highlight w:val="none"/>
        </w:rPr>
        <w:t>具</w:t>
      </w:r>
      <w:r>
        <w:rPr>
          <w:rFonts w:hint="eastAsia" w:ascii="仿宋" w:hAnsi="仿宋" w:eastAsia="仿宋" w:cs="仿宋"/>
          <w:b/>
          <w:color w:val="auto"/>
          <w:spacing w:val="-6"/>
          <w:sz w:val="28"/>
          <w:szCs w:val="28"/>
          <w:highlight w:val="none"/>
          <w:lang w:val="en-US" w:eastAsia="zh-CN"/>
        </w:rPr>
        <w:t>备</w:t>
      </w:r>
      <w:r>
        <w:rPr>
          <w:rFonts w:hint="eastAsia" w:ascii="仿宋" w:hAnsi="仿宋" w:eastAsia="仿宋" w:cs="仿宋"/>
          <w:b/>
          <w:color w:val="auto"/>
          <w:spacing w:val="-6"/>
          <w:sz w:val="28"/>
          <w:szCs w:val="28"/>
          <w:highlight w:val="none"/>
        </w:rPr>
        <w:t>履行本合同所必需的专业技术能力的</w:t>
      </w:r>
    </w:p>
    <w:p w14:paraId="13B3B536">
      <w:pPr>
        <w:snapToGrid w:val="0"/>
        <w:spacing w:line="360" w:lineRule="auto"/>
        <w:jc w:val="center"/>
        <w:rPr>
          <w:rFonts w:hint="eastAsia" w:ascii="仿宋" w:hAnsi="仿宋" w:eastAsia="仿宋" w:cs="仿宋"/>
          <w:b/>
          <w:color w:val="auto"/>
          <w:spacing w:val="-6"/>
          <w:sz w:val="28"/>
          <w:szCs w:val="28"/>
          <w:highlight w:val="none"/>
        </w:rPr>
      </w:pPr>
      <w:r>
        <w:rPr>
          <w:rFonts w:hint="eastAsia" w:ascii="仿宋" w:hAnsi="仿宋" w:eastAsia="仿宋" w:cs="仿宋"/>
          <w:b/>
          <w:color w:val="auto"/>
          <w:spacing w:val="-6"/>
          <w:sz w:val="28"/>
          <w:szCs w:val="28"/>
          <w:highlight w:val="none"/>
        </w:rPr>
        <w:t>说明及承诺；</w:t>
      </w:r>
    </w:p>
    <w:p w14:paraId="3106F550">
      <w:pPr>
        <w:spacing w:line="360" w:lineRule="auto"/>
        <w:rPr>
          <w:rFonts w:hint="eastAsia" w:ascii="仿宋" w:hAnsi="仿宋" w:eastAsia="仿宋" w:cs="仿宋"/>
          <w:color w:val="auto"/>
          <w:spacing w:val="4"/>
          <w:sz w:val="24"/>
          <w:szCs w:val="24"/>
          <w:highlight w:val="none"/>
          <w:u w:val="single"/>
        </w:rPr>
      </w:pPr>
    </w:p>
    <w:p w14:paraId="35CF2EF8">
      <w:pPr>
        <w:spacing w:line="36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 xml:space="preserve">   （采购人名称）    ：</w:t>
      </w:r>
    </w:p>
    <w:p w14:paraId="7D793BEB">
      <w:pPr>
        <w:spacing w:before="240" w:beforeLines="100" w:after="120" w:afterLines="50" w:line="360" w:lineRule="auto"/>
        <w:ind w:firstLine="17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 xml:space="preserve">   </w:t>
      </w:r>
      <w:r>
        <w:rPr>
          <w:rFonts w:hint="eastAsia" w:ascii="仿宋" w:hAnsi="仿宋" w:eastAsia="仿宋" w:cs="仿宋"/>
          <w:color w:val="auto"/>
          <w:spacing w:val="4"/>
          <w:sz w:val="24"/>
          <w:szCs w:val="24"/>
          <w:highlight w:val="none"/>
          <w:u w:val="single"/>
        </w:rPr>
        <w:t xml:space="preserve">      （供应商名称）    </w:t>
      </w:r>
      <w:r>
        <w:rPr>
          <w:rFonts w:hint="eastAsia" w:ascii="仿宋" w:hAnsi="仿宋" w:eastAsia="仿宋" w:cs="仿宋"/>
          <w:color w:val="auto"/>
          <w:spacing w:val="4"/>
          <w:sz w:val="24"/>
          <w:szCs w:val="24"/>
          <w:highlight w:val="none"/>
        </w:rPr>
        <w:t xml:space="preserve"> 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rPr>
        <w:t xml:space="preserve">               （详细注册地址）     </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，本公司郑重承诺，</w:t>
      </w:r>
      <w:r>
        <w:rPr>
          <w:rFonts w:hint="eastAsia" w:ascii="仿宋" w:hAnsi="仿宋" w:eastAsia="仿宋" w:cs="仿宋"/>
          <w:color w:val="auto"/>
          <w:spacing w:val="4"/>
          <w:sz w:val="24"/>
          <w:szCs w:val="24"/>
          <w:highlight w:val="none"/>
          <w:lang w:val="en-US" w:eastAsia="zh-CN"/>
        </w:rPr>
        <w:t>具备</w:t>
      </w:r>
      <w:r>
        <w:rPr>
          <w:rFonts w:hint="eastAsia" w:ascii="仿宋" w:hAnsi="仿宋" w:eastAsia="仿宋" w:cs="仿宋"/>
          <w:color w:val="auto"/>
          <w:spacing w:val="4"/>
          <w:sz w:val="24"/>
          <w:szCs w:val="24"/>
          <w:highlight w:val="none"/>
        </w:rPr>
        <w:t>履行本合同所必需的</w:t>
      </w:r>
      <w:r>
        <w:rPr>
          <w:rFonts w:hint="eastAsia" w:ascii="仿宋" w:hAnsi="仿宋" w:eastAsia="仿宋" w:cs="仿宋"/>
          <w:color w:val="auto"/>
          <w:spacing w:val="4"/>
          <w:sz w:val="24"/>
          <w:szCs w:val="24"/>
          <w:highlight w:val="none"/>
          <w:lang w:val="en-US" w:eastAsia="zh-CN"/>
        </w:rPr>
        <w:t>设备</w:t>
      </w:r>
      <w:r>
        <w:rPr>
          <w:rFonts w:hint="eastAsia" w:ascii="仿宋" w:hAnsi="仿宋" w:eastAsia="仿宋" w:cs="仿宋"/>
          <w:color w:val="auto"/>
          <w:spacing w:val="4"/>
          <w:sz w:val="24"/>
          <w:szCs w:val="24"/>
          <w:highlight w:val="none"/>
        </w:rPr>
        <w:t>专业技术能力。</w:t>
      </w:r>
    </w:p>
    <w:p w14:paraId="4EE50243">
      <w:pPr>
        <w:spacing w:before="240" w:beforeLines="100" w:after="120" w:afterLines="50" w:line="360" w:lineRule="auto"/>
        <w:ind w:firstLine="170"/>
        <w:rPr>
          <w:rFonts w:hint="eastAsia" w:ascii="仿宋" w:hAnsi="仿宋" w:eastAsia="仿宋" w:cs="仿宋"/>
          <w:color w:val="auto"/>
          <w:spacing w:val="4"/>
          <w:sz w:val="21"/>
          <w:szCs w:val="21"/>
          <w:highlight w:val="none"/>
        </w:rPr>
      </w:pPr>
    </w:p>
    <w:p w14:paraId="760400AF">
      <w:pPr>
        <w:spacing w:before="240" w:beforeLines="100" w:after="120" w:afterLines="50" w:line="360" w:lineRule="auto"/>
        <w:ind w:firstLine="170"/>
        <w:rPr>
          <w:rFonts w:hint="eastAsia" w:ascii="仿宋" w:hAnsi="仿宋" w:eastAsia="仿宋" w:cs="仿宋"/>
          <w:color w:val="auto"/>
          <w:spacing w:val="4"/>
          <w:sz w:val="21"/>
          <w:szCs w:val="21"/>
          <w:highlight w:val="none"/>
        </w:rPr>
      </w:pPr>
    </w:p>
    <w:p w14:paraId="49D80EC7">
      <w:pPr>
        <w:spacing w:before="240" w:beforeLines="100" w:after="120" w:afterLines="50" w:line="360" w:lineRule="auto"/>
        <w:ind w:firstLine="170"/>
        <w:rPr>
          <w:rFonts w:hint="eastAsia" w:ascii="仿宋" w:hAnsi="仿宋" w:eastAsia="仿宋" w:cs="仿宋"/>
          <w:color w:val="auto"/>
          <w:spacing w:val="4"/>
          <w:sz w:val="21"/>
          <w:szCs w:val="21"/>
          <w:highlight w:val="none"/>
        </w:rPr>
      </w:pPr>
    </w:p>
    <w:p w14:paraId="0B98237F">
      <w:pPr>
        <w:spacing w:before="240" w:beforeLines="100" w:after="120" w:afterLines="50" w:line="360" w:lineRule="auto"/>
        <w:ind w:firstLine="170"/>
        <w:rPr>
          <w:rFonts w:hint="eastAsia" w:ascii="仿宋" w:hAnsi="仿宋" w:eastAsia="仿宋" w:cs="仿宋"/>
          <w:color w:val="auto"/>
          <w:spacing w:val="4"/>
          <w:sz w:val="21"/>
          <w:szCs w:val="21"/>
          <w:highlight w:val="none"/>
        </w:rPr>
      </w:pPr>
    </w:p>
    <w:p w14:paraId="218A8075">
      <w:pPr>
        <w:pStyle w:val="4"/>
        <w:rPr>
          <w:rFonts w:hint="eastAsia" w:ascii="仿宋" w:hAnsi="仿宋" w:eastAsia="仿宋" w:cs="仿宋"/>
          <w:color w:val="auto"/>
          <w:spacing w:val="4"/>
          <w:sz w:val="21"/>
          <w:szCs w:val="21"/>
          <w:highlight w:val="none"/>
        </w:rPr>
      </w:pPr>
    </w:p>
    <w:p w14:paraId="547D57D2">
      <w:pPr>
        <w:pStyle w:val="4"/>
        <w:rPr>
          <w:rFonts w:hint="eastAsia" w:ascii="仿宋" w:hAnsi="仿宋" w:eastAsia="仿宋" w:cs="仿宋"/>
          <w:color w:val="auto"/>
          <w:spacing w:val="4"/>
          <w:sz w:val="21"/>
          <w:szCs w:val="21"/>
          <w:highlight w:val="none"/>
        </w:rPr>
      </w:pPr>
    </w:p>
    <w:p w14:paraId="0F342826">
      <w:pPr>
        <w:spacing w:line="360" w:lineRule="auto"/>
        <w:ind w:firstLine="1920" w:firstLineChars="800"/>
        <w:rPr>
          <w:rFonts w:hint="eastAsia" w:ascii="仿宋" w:hAnsi="仿宋" w:eastAsia="仿宋" w:cs="仿宋"/>
          <w:color w:val="auto"/>
          <w:sz w:val="24"/>
          <w:szCs w:val="16"/>
          <w:highlight w:val="none"/>
        </w:rPr>
      </w:pPr>
      <w:r>
        <w:rPr>
          <w:rFonts w:hint="eastAsia" w:ascii="仿宋" w:hAnsi="仿宋" w:eastAsia="仿宋" w:cs="仿宋"/>
          <w:color w:val="auto"/>
          <w:sz w:val="24"/>
          <w:szCs w:val="16"/>
          <w:highlight w:val="none"/>
        </w:rPr>
        <w:t>供应商（公章）：</w:t>
      </w:r>
      <w:r>
        <w:rPr>
          <w:rFonts w:hint="eastAsia" w:ascii="仿宋" w:hAnsi="仿宋" w:eastAsia="仿宋" w:cs="仿宋"/>
          <w:color w:val="auto"/>
          <w:sz w:val="24"/>
          <w:szCs w:val="16"/>
          <w:highlight w:val="none"/>
          <w:u w:val="single"/>
        </w:rPr>
        <w:t xml:space="preserve">                       </w:t>
      </w:r>
    </w:p>
    <w:p w14:paraId="438AAF75">
      <w:pPr>
        <w:spacing w:line="360" w:lineRule="auto"/>
        <w:ind w:right="-197" w:rightChars="-94" w:firstLine="1920" w:firstLineChars="800"/>
        <w:jc w:val="both"/>
        <w:rPr>
          <w:rFonts w:hint="eastAsia" w:ascii="仿宋" w:hAnsi="仿宋" w:eastAsia="仿宋" w:cs="仿宋"/>
          <w:color w:val="auto"/>
          <w:sz w:val="24"/>
          <w:szCs w:val="16"/>
          <w:highlight w:val="none"/>
          <w:u w:val="single"/>
        </w:rPr>
      </w:pPr>
      <w:r>
        <w:rPr>
          <w:rFonts w:hint="eastAsia" w:ascii="仿宋" w:hAnsi="仿宋" w:eastAsia="仿宋" w:cs="仿宋"/>
          <w:color w:val="auto"/>
          <w:sz w:val="24"/>
          <w:szCs w:val="16"/>
          <w:highlight w:val="none"/>
        </w:rPr>
        <w:t>日    期：</w:t>
      </w:r>
      <w:r>
        <w:rPr>
          <w:rFonts w:hint="eastAsia" w:ascii="仿宋" w:hAnsi="仿宋" w:eastAsia="仿宋" w:cs="仿宋"/>
          <w:color w:val="auto"/>
          <w:sz w:val="24"/>
          <w:szCs w:val="16"/>
          <w:highlight w:val="none"/>
          <w:u w:val="single"/>
        </w:rPr>
        <w:t xml:space="preserve">                             </w:t>
      </w:r>
    </w:p>
    <w:p w14:paraId="798B9534">
      <w:pPr>
        <w:spacing w:line="480" w:lineRule="auto"/>
        <w:rPr>
          <w:rFonts w:hint="eastAsia" w:ascii="仿宋" w:hAnsi="仿宋" w:eastAsia="仿宋" w:cs="仿宋"/>
          <w:bCs/>
          <w:color w:val="auto"/>
          <w:sz w:val="24"/>
          <w:highlight w:val="none"/>
        </w:rPr>
      </w:pPr>
    </w:p>
    <w:p w14:paraId="692EA066">
      <w:pPr>
        <w:jc w:val="center"/>
        <w:rPr>
          <w:rFonts w:hint="eastAsia" w:ascii="仿宋" w:hAnsi="仿宋" w:eastAsia="仿宋" w:cs="仿宋"/>
          <w:b/>
          <w:sz w:val="24"/>
          <w:szCs w:val="24"/>
          <w:highlight w:val="none"/>
        </w:rPr>
      </w:pPr>
      <w:r>
        <w:rPr>
          <w:rFonts w:hint="eastAsia" w:ascii="仿宋" w:hAnsi="仿宋" w:eastAsia="仿宋" w:cs="仿宋"/>
          <w:b/>
          <w:sz w:val="36"/>
          <w:highlight w:val="none"/>
        </w:rPr>
        <w:br w:type="page"/>
      </w:r>
      <w:r>
        <w:rPr>
          <w:rFonts w:hint="eastAsia" w:ascii="仿宋" w:hAnsi="仿宋" w:eastAsia="仿宋" w:cs="仿宋"/>
          <w:b/>
          <w:sz w:val="24"/>
          <w:szCs w:val="24"/>
          <w:highlight w:val="none"/>
        </w:rPr>
        <w:t>法定代表人身份证明</w:t>
      </w:r>
      <w:r>
        <w:rPr>
          <w:rFonts w:hint="eastAsia" w:ascii="仿宋" w:hAnsi="仿宋" w:eastAsia="仿宋" w:cs="仿宋"/>
          <w:b/>
          <w:sz w:val="24"/>
          <w:szCs w:val="24"/>
          <w:highlight w:val="none"/>
          <w:lang w:val="en-US" w:eastAsia="zh-CN"/>
        </w:rPr>
        <w:t>与</w:t>
      </w:r>
      <w:r>
        <w:rPr>
          <w:rFonts w:hint="eastAsia" w:ascii="仿宋" w:hAnsi="仿宋" w:eastAsia="仿宋" w:cs="仿宋"/>
          <w:b/>
          <w:sz w:val="24"/>
          <w:szCs w:val="24"/>
          <w:highlight w:val="none"/>
        </w:rPr>
        <w:t>法定代表人授权书</w:t>
      </w:r>
    </w:p>
    <w:p w14:paraId="03FF713C">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（1）法定代表人身份证明</w:t>
      </w:r>
    </w:p>
    <w:p w14:paraId="5AFF784A">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66FF2CD4">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rPr>
        <w:t xml:space="preserve">                                  </w:t>
      </w:r>
    </w:p>
    <w:p w14:paraId="4509D906">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kern w:val="0"/>
          <w:sz w:val="24"/>
          <w:szCs w:val="24"/>
          <w:highlight w:val="none"/>
          <w:u w:val="single"/>
        </w:rPr>
        <w:t xml:space="preserve">                                          </w:t>
      </w:r>
    </w:p>
    <w:p w14:paraId="2229F3D9">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年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月</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日；经营期限：</w:t>
      </w:r>
      <w:r>
        <w:rPr>
          <w:rFonts w:hint="eastAsia" w:ascii="仿宋" w:hAnsi="仿宋" w:eastAsia="仿宋" w:cs="仿宋"/>
          <w:kern w:val="0"/>
          <w:sz w:val="24"/>
          <w:szCs w:val="24"/>
          <w:highlight w:val="none"/>
          <w:u w:val="single"/>
        </w:rPr>
        <w:t xml:space="preserve">                  </w:t>
      </w:r>
    </w:p>
    <w:p w14:paraId="34132CD6">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经营范围：主营：</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；兼营：</w:t>
      </w:r>
      <w:r>
        <w:rPr>
          <w:rFonts w:hint="eastAsia" w:ascii="仿宋" w:hAnsi="仿宋" w:eastAsia="仿宋" w:cs="仿宋"/>
          <w:kern w:val="0"/>
          <w:sz w:val="24"/>
          <w:szCs w:val="24"/>
          <w:highlight w:val="none"/>
          <w:u w:val="single"/>
        </w:rPr>
        <w:t xml:space="preserve">              </w:t>
      </w:r>
    </w:p>
    <w:p w14:paraId="3D6C892F">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性别：</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年龄：</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系</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w:t>
      </w: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名称）的法定代表人。</w:t>
      </w:r>
    </w:p>
    <w:p w14:paraId="78F2F908">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1335E7B4">
      <w:pPr>
        <w:autoSpaceDE w:val="0"/>
        <w:autoSpaceDN w:val="0"/>
        <w:adjustRightInd w:val="0"/>
        <w:snapToGrid w:val="0"/>
        <w:spacing w:before="120" w:beforeLines="5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5"/>
        <w:tblW w:w="0" w:type="auto"/>
        <w:jc w:val="center"/>
        <w:tblLayout w:type="fixed"/>
        <w:tblCellMar>
          <w:top w:w="0" w:type="dxa"/>
          <w:left w:w="108" w:type="dxa"/>
          <w:bottom w:w="0" w:type="dxa"/>
          <w:right w:w="108" w:type="dxa"/>
        </w:tblCellMar>
      </w:tblPr>
      <w:tblGrid>
        <w:gridCol w:w="4549"/>
      </w:tblGrid>
      <w:tr w14:paraId="5F3A2561">
        <w:tblPrEx>
          <w:tblCellMar>
            <w:top w:w="0" w:type="dxa"/>
            <w:left w:w="108" w:type="dxa"/>
            <w:bottom w:w="0" w:type="dxa"/>
            <w:right w:w="108" w:type="dxa"/>
          </w:tblCellMar>
        </w:tblPrEx>
        <w:trPr>
          <w:trHeight w:val="2494"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14:paraId="6495630F">
            <w:pP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法定代表人身份证复印件</w:t>
            </w:r>
          </w:p>
          <w:p w14:paraId="08345EB0">
            <w:pPr>
              <w:adjustRightInd w:val="0"/>
              <w:snapToGrid w:val="0"/>
              <w:spacing w:line="348"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（正反两面）</w:t>
            </w:r>
          </w:p>
        </w:tc>
      </w:tr>
    </w:tbl>
    <w:p w14:paraId="2D0F4B95">
      <w:pPr>
        <w:spacing w:line="540" w:lineRule="exact"/>
        <w:ind w:right="-197" w:rightChars="-94"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说明：仅限法定代表人参加磋商时提供。</w:t>
      </w:r>
    </w:p>
    <w:p w14:paraId="1F3CD7C2">
      <w:pPr>
        <w:spacing w:line="360" w:lineRule="auto"/>
        <w:ind w:firstLine="1920" w:firstLineChars="800"/>
        <w:rPr>
          <w:rFonts w:hint="eastAsia" w:ascii="仿宋" w:hAnsi="仿宋" w:eastAsia="仿宋" w:cs="仿宋"/>
          <w:sz w:val="24"/>
          <w:szCs w:val="24"/>
          <w:highlight w:val="none"/>
        </w:rPr>
      </w:pPr>
    </w:p>
    <w:p w14:paraId="606D66A6">
      <w:pPr>
        <w:spacing w:line="360" w:lineRule="auto"/>
        <w:ind w:firstLine="1920" w:firstLineChars="8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7E806655">
      <w:pPr>
        <w:adjustRightInd w:val="0"/>
        <w:snapToGrid w:val="0"/>
        <w:spacing w:line="360" w:lineRule="auto"/>
        <w:ind w:firstLine="1920" w:firstLineChars="800"/>
        <w:rPr>
          <w:rFonts w:hint="eastAsia" w:ascii="仿宋" w:hAnsi="仿宋" w:eastAsia="仿宋" w:cs="仿宋"/>
          <w:b/>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0DF13A41">
      <w:pPr>
        <w:adjustRightInd w:val="0"/>
        <w:snapToGrid w:val="0"/>
        <w:spacing w:line="360" w:lineRule="auto"/>
        <w:jc w:val="center"/>
        <w:rPr>
          <w:rFonts w:hint="eastAsia" w:ascii="仿宋" w:hAnsi="仿宋" w:eastAsia="仿宋" w:cs="仿宋"/>
          <w:sz w:val="24"/>
          <w:szCs w:val="24"/>
          <w:highlight w:val="none"/>
          <w:u w:val="single"/>
        </w:rPr>
      </w:pPr>
      <w:r>
        <w:rPr>
          <w:rFonts w:hint="eastAsia" w:ascii="仿宋" w:hAnsi="仿宋" w:eastAsia="仿宋" w:cs="仿宋"/>
          <w:b/>
          <w:sz w:val="24"/>
          <w:szCs w:val="24"/>
          <w:highlight w:val="none"/>
        </w:rPr>
        <w:br w:type="page"/>
      </w:r>
      <w:r>
        <w:rPr>
          <w:rFonts w:hint="eastAsia" w:ascii="仿宋" w:hAnsi="仿宋" w:eastAsia="仿宋" w:cs="仿宋"/>
          <w:b/>
          <w:sz w:val="24"/>
          <w:szCs w:val="24"/>
          <w:highlight w:val="none"/>
        </w:rPr>
        <w:t>（2）法定代表人授权</w:t>
      </w:r>
      <w:r>
        <w:rPr>
          <w:rFonts w:hint="eastAsia" w:ascii="仿宋" w:hAnsi="仿宋" w:eastAsia="仿宋" w:cs="仿宋"/>
          <w:b/>
          <w:sz w:val="24"/>
          <w:szCs w:val="24"/>
          <w:highlight w:val="none"/>
          <w:lang w:val="en-US" w:eastAsia="zh-CN"/>
        </w:rPr>
        <w:t>委托</w:t>
      </w:r>
      <w:r>
        <w:rPr>
          <w:rFonts w:hint="eastAsia" w:ascii="仿宋" w:hAnsi="仿宋" w:eastAsia="仿宋" w:cs="仿宋"/>
          <w:b/>
          <w:sz w:val="24"/>
          <w:szCs w:val="24"/>
          <w:highlight w:val="none"/>
        </w:rPr>
        <w:t>书</w:t>
      </w:r>
    </w:p>
    <w:p w14:paraId="3353FF1E">
      <w:pPr>
        <w:spacing w:line="360" w:lineRule="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u w:val="single"/>
        </w:rPr>
        <w:t>（采购人名称）    ：</w:t>
      </w:r>
    </w:p>
    <w:p w14:paraId="730BA59E">
      <w:pPr>
        <w:spacing w:line="6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 xml:space="preserve">      （工商行政管理局名称）</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 xml:space="preserve">     （供应商全称）</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 xml:space="preserve">      （姓名）</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 xml:space="preserve">     （授权代表姓名）</w:t>
      </w:r>
      <w:r>
        <w:rPr>
          <w:rFonts w:hint="eastAsia" w:ascii="仿宋" w:hAnsi="仿宋" w:eastAsia="仿宋" w:cs="仿宋"/>
          <w:sz w:val="24"/>
          <w:szCs w:val="24"/>
          <w:highlight w:val="none"/>
        </w:rPr>
        <w:t>为我方合法授权代表。代理人根据授权，以我方名义签署、澄清、说明、递交、撤回、修改</w:t>
      </w:r>
      <w:r>
        <w:rPr>
          <w:rFonts w:hint="eastAsia" w:ascii="仿宋" w:hAnsi="仿宋" w:eastAsia="仿宋" w:cs="仿宋"/>
          <w:sz w:val="24"/>
          <w:szCs w:val="24"/>
          <w:highlight w:val="none"/>
          <w:u w:val="single"/>
        </w:rPr>
        <w:t xml:space="preserve">     （项目名称、编号）           </w:t>
      </w:r>
      <w:r>
        <w:rPr>
          <w:rFonts w:hint="eastAsia" w:ascii="仿宋" w:hAnsi="仿宋" w:eastAsia="仿宋" w:cs="仿宋"/>
          <w:sz w:val="24"/>
          <w:szCs w:val="24"/>
          <w:highlight w:val="none"/>
        </w:rPr>
        <w:t>磋商响应文件、签订合同和处理有关事宜，其法律后果由我方承担。</w:t>
      </w:r>
    </w:p>
    <w:p w14:paraId="1E2EFF38">
      <w:pPr>
        <w:spacing w:line="6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代理人无转委托权。</w:t>
      </w:r>
    </w:p>
    <w:p w14:paraId="04D016FD">
      <w:pPr>
        <w:spacing w:line="6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说明：本授权有效期与投标有效期保持一致（自响应文件递交截止之日起不少于90日历日），仅限授权代表参加磋商时提供。</w:t>
      </w:r>
    </w:p>
    <w:p w14:paraId="0A94D774">
      <w:pPr>
        <w:spacing w:line="6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  应  商：</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（盖单位公章）</w:t>
      </w:r>
    </w:p>
    <w:p w14:paraId="2BF3452A">
      <w:pPr>
        <w:spacing w:line="6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478094D5">
      <w:pPr>
        <w:spacing w:line="6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6D762CA4">
      <w:pPr>
        <w:spacing w:line="6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授 权 代 表：</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      字）</w:t>
      </w:r>
    </w:p>
    <w:p w14:paraId="324E2A2E">
      <w:pPr>
        <w:spacing w:line="600" w:lineRule="exact"/>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7A1D7799">
      <w:pPr>
        <w:spacing w:line="360" w:lineRule="auto"/>
        <w:ind w:firstLine="4080" w:firstLineChars="17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7BD2B3FE">
      <w:pPr>
        <w:numPr>
          <w:ins w:id="0" w:author="admin" w:date="2018-10-15T16:11:00Z"/>
        </w:numPr>
        <w:spacing w:line="480" w:lineRule="auto"/>
        <w:ind w:firstLine="420"/>
        <w:rPr>
          <w:rFonts w:hint="eastAsia" w:ascii="仿宋" w:hAnsi="仿宋" w:eastAsia="仿宋" w:cs="仿宋"/>
          <w:bCs/>
          <w:sz w:val="24"/>
          <w:szCs w:val="24"/>
          <w:highlight w:val="none"/>
        </w:rPr>
      </w:pPr>
      <w:r>
        <w:rPr>
          <w:rFonts w:hint="eastAsia" w:ascii="仿宋" w:hAnsi="仿宋" w:eastAsia="仿宋" w:cs="仿宋"/>
          <w:bCs/>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2" name="文本框 2"/>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F5F0C3D">
                            <w:pPr>
                              <w:jc w:val="center"/>
                              <w:rPr>
                                <w:rFonts w:hint="eastAsia" w:ascii="黑体" w:eastAsia="黑体"/>
                                <w:sz w:val="32"/>
                                <w:szCs w:val="32"/>
                              </w:rPr>
                            </w:pPr>
                          </w:p>
                          <w:p w14:paraId="151711B2">
                            <w:pPr>
                              <w:adjustRightInd w:val="0"/>
                              <w:snapToGrid w:val="0"/>
                              <w:spacing w:line="348"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16CD96DD">
                            <w:pPr>
                              <w:adjustRightInd w:val="0"/>
                              <w:snapToGrid w:val="0"/>
                              <w:spacing w:line="348" w:lineRule="auto"/>
                              <w:jc w:val="center"/>
                              <w:rPr>
                                <w:rFonts w:hint="eastAsia" w:ascii="宋体" w:hAnsi="宋体" w:eastAsia="宋体" w:cs="宋体"/>
                                <w:sz w:val="24"/>
                                <w:szCs w:val="24"/>
                              </w:rPr>
                            </w:pPr>
                            <w:r>
                              <w:rPr>
                                <w:rFonts w:hint="eastAsia" w:ascii="宋体" w:hAnsi="宋体" w:eastAsia="宋体" w:cs="宋体"/>
                                <w:sz w:val="24"/>
                                <w:szCs w:val="24"/>
                              </w:rPr>
                              <w:t>（正反两面）</w:t>
                            </w:r>
                          </w:p>
                        </w:txbxContent>
                      </wps:txbx>
                      <wps:bodyPr upright="1"/>
                    </wps:wsp>
                  </a:graphicData>
                </a:graphic>
              </wp:anchor>
            </w:drawing>
          </mc:Choice>
          <mc:Fallback>
            <w:pict>
              <v:shape id="_x0000_s1026"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6mMIA2gAAAAoBAAAPAAAAAAAAAAEA&#10;IAAAACIAAABkcnMvZG93bnJldi54bWxQSwECFAAUAAAACACHTuJAekkIIA0CAAA3BAAADgAAAAAA&#10;AAABACAAAAApAQAAZHJzL2Uyb0RvYy54bWxQSwUGAAAAAAYABgBZAQAAqAUAAAAA&#10;">
                <v:fill on="t" focussize="0,0"/>
                <v:stroke color="#000000" joinstyle="miter"/>
                <v:imagedata o:title=""/>
                <o:lock v:ext="edit" aspectratio="f"/>
                <v:textbox>
                  <w:txbxContent>
                    <w:p w14:paraId="1F5F0C3D">
                      <w:pPr>
                        <w:jc w:val="center"/>
                        <w:rPr>
                          <w:rFonts w:hint="eastAsia" w:ascii="黑体" w:eastAsia="黑体"/>
                          <w:sz w:val="32"/>
                          <w:szCs w:val="32"/>
                        </w:rPr>
                      </w:pPr>
                    </w:p>
                    <w:p w14:paraId="151711B2">
                      <w:pPr>
                        <w:adjustRightInd w:val="0"/>
                        <w:snapToGrid w:val="0"/>
                        <w:spacing w:line="348"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16CD96DD">
                      <w:pPr>
                        <w:adjustRightInd w:val="0"/>
                        <w:snapToGrid w:val="0"/>
                        <w:spacing w:line="348" w:lineRule="auto"/>
                        <w:jc w:val="center"/>
                        <w:rPr>
                          <w:rFonts w:hint="eastAsia" w:ascii="宋体" w:hAnsi="宋体" w:eastAsia="宋体" w:cs="宋体"/>
                          <w:sz w:val="24"/>
                          <w:szCs w:val="24"/>
                        </w:rPr>
                      </w:pPr>
                      <w:r>
                        <w:rPr>
                          <w:rFonts w:hint="eastAsia" w:ascii="宋体" w:hAnsi="宋体" w:eastAsia="宋体" w:cs="宋体"/>
                          <w:sz w:val="24"/>
                          <w:szCs w:val="24"/>
                        </w:rPr>
                        <w:t>（正反两面）</w:t>
                      </w:r>
                    </w:p>
                  </w:txbxContent>
                </v:textbox>
              </v:shape>
            </w:pict>
          </mc:Fallback>
        </mc:AlternateContent>
      </w:r>
      <w:r>
        <w:rPr>
          <w:rFonts w:hint="eastAsia" w:ascii="仿宋" w:hAnsi="仿宋" w:eastAsia="仿宋" w:cs="仿宋"/>
          <w:bCs/>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3086100</wp:posOffset>
                </wp:positionH>
                <wp:positionV relativeFrom="paragraph">
                  <wp:posOffset>99060</wp:posOffset>
                </wp:positionV>
                <wp:extent cx="2867025" cy="1584960"/>
                <wp:effectExtent l="4445" t="4445" r="5080" b="10795"/>
                <wp:wrapNone/>
                <wp:docPr id="1" name="文本框 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82ED0CF">
                            <w:pPr>
                              <w:jc w:val="center"/>
                              <w:rPr>
                                <w:rFonts w:hint="eastAsia" w:ascii="黑体" w:eastAsia="黑体"/>
                                <w:sz w:val="32"/>
                                <w:szCs w:val="32"/>
                              </w:rPr>
                            </w:pPr>
                          </w:p>
                          <w:p w14:paraId="75E0E410">
                            <w:pPr>
                              <w:adjustRightInd w:val="0"/>
                              <w:snapToGrid w:val="0"/>
                              <w:spacing w:line="348" w:lineRule="auto"/>
                              <w:jc w:val="center"/>
                              <w:rPr>
                                <w:rFonts w:hint="eastAsia" w:ascii="宋体" w:hAnsi="宋体" w:eastAsia="宋体" w:cs="宋体"/>
                                <w:sz w:val="24"/>
                                <w:szCs w:val="24"/>
                              </w:rPr>
                            </w:pPr>
                            <w:r>
                              <w:rPr>
                                <w:rFonts w:hint="eastAsia" w:ascii="宋体" w:hAnsi="宋体" w:eastAsia="宋体" w:cs="宋体"/>
                                <w:b w:val="0"/>
                                <w:bCs w:val="0"/>
                                <w:color w:val="auto"/>
                                <w:sz w:val="24"/>
                                <w:szCs w:val="24"/>
                                <w:highlight w:val="none"/>
                                <w:lang w:eastAsia="zh-CN"/>
                              </w:rPr>
                              <w:t>授权代表</w:t>
                            </w:r>
                            <w:r>
                              <w:rPr>
                                <w:rFonts w:hint="eastAsia" w:ascii="宋体" w:hAnsi="宋体" w:eastAsia="宋体" w:cs="宋体"/>
                                <w:b w:val="0"/>
                                <w:bCs w:val="0"/>
                                <w:color w:val="auto"/>
                                <w:sz w:val="24"/>
                                <w:szCs w:val="24"/>
                                <w:highlight w:val="none"/>
                              </w:rPr>
                              <w:t>身份证复印</w:t>
                            </w:r>
                            <w:r>
                              <w:rPr>
                                <w:rFonts w:hint="eastAsia" w:ascii="宋体" w:hAnsi="宋体" w:eastAsia="宋体" w:cs="宋体"/>
                                <w:sz w:val="24"/>
                                <w:szCs w:val="24"/>
                              </w:rPr>
                              <w:t>件</w:t>
                            </w:r>
                          </w:p>
                          <w:p w14:paraId="7FBEF394">
                            <w:pPr>
                              <w:adjustRightInd w:val="0"/>
                              <w:snapToGrid w:val="0"/>
                              <w:spacing w:line="348" w:lineRule="auto"/>
                              <w:jc w:val="center"/>
                              <w:rPr>
                                <w:rFonts w:hint="eastAsia" w:ascii="宋体" w:hAnsi="宋体" w:eastAsia="宋体" w:cs="宋体"/>
                                <w:sz w:val="24"/>
                                <w:szCs w:val="24"/>
                              </w:rPr>
                            </w:pPr>
                            <w:r>
                              <w:rPr>
                                <w:rFonts w:hint="eastAsia" w:ascii="宋体" w:hAnsi="宋体" w:eastAsia="宋体" w:cs="宋体"/>
                                <w:sz w:val="24"/>
                                <w:szCs w:val="24"/>
                              </w:rPr>
                              <w:t>（正反两面）</w:t>
                            </w:r>
                          </w:p>
                        </w:txbxContent>
                      </wps:txbx>
                      <wps:bodyPr upright="1"/>
                    </wps:wsp>
                  </a:graphicData>
                </a:graphic>
              </wp:anchor>
            </w:drawing>
          </mc:Choice>
          <mc:Fallback>
            <w:pict>
              <v:shape id="_x0000_s1026" o:spid="_x0000_s1026" o:spt="202" type="#_x0000_t202" style="position:absolute;left:0pt;margin-left:243pt;margin-top:7.8pt;height:124.8pt;width:225.75pt;z-index:251660288;mso-width-relative:page;mso-height-relative:page;" fillcolor="#FFFFFF" filled="t" stroked="t" coordsize="21600,21600" o:gfxdata="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dpYXTaAAAACgEAAA8AAAAAAAAAAQAg&#10;AAAAIgAAAGRycy9kb3ducmV2LnhtbFBLAQIUABQAAAAIAIdO4kD/qJvHDAIAADcEAAAOAAAAAAAA&#10;AAEAIAAAACkBAABkcnMvZTJvRG9jLnhtbFBLBQYAAAAABgAGAFkBAACnBQAAAAA=&#10;">
                <v:fill on="t" focussize="0,0"/>
                <v:stroke color="#000000" joinstyle="miter"/>
                <v:imagedata o:title=""/>
                <o:lock v:ext="edit" aspectratio="f"/>
                <v:textbox>
                  <w:txbxContent>
                    <w:p w14:paraId="582ED0CF">
                      <w:pPr>
                        <w:jc w:val="center"/>
                        <w:rPr>
                          <w:rFonts w:hint="eastAsia" w:ascii="黑体" w:eastAsia="黑体"/>
                          <w:sz w:val="32"/>
                          <w:szCs w:val="32"/>
                        </w:rPr>
                      </w:pPr>
                    </w:p>
                    <w:p w14:paraId="75E0E410">
                      <w:pPr>
                        <w:adjustRightInd w:val="0"/>
                        <w:snapToGrid w:val="0"/>
                        <w:spacing w:line="348" w:lineRule="auto"/>
                        <w:jc w:val="center"/>
                        <w:rPr>
                          <w:rFonts w:hint="eastAsia" w:ascii="宋体" w:hAnsi="宋体" w:eastAsia="宋体" w:cs="宋体"/>
                          <w:sz w:val="24"/>
                          <w:szCs w:val="24"/>
                        </w:rPr>
                      </w:pPr>
                      <w:r>
                        <w:rPr>
                          <w:rFonts w:hint="eastAsia" w:ascii="宋体" w:hAnsi="宋体" w:eastAsia="宋体" w:cs="宋体"/>
                          <w:b w:val="0"/>
                          <w:bCs w:val="0"/>
                          <w:color w:val="auto"/>
                          <w:sz w:val="24"/>
                          <w:szCs w:val="24"/>
                          <w:highlight w:val="none"/>
                          <w:lang w:eastAsia="zh-CN"/>
                        </w:rPr>
                        <w:t>授权代表</w:t>
                      </w:r>
                      <w:r>
                        <w:rPr>
                          <w:rFonts w:hint="eastAsia" w:ascii="宋体" w:hAnsi="宋体" w:eastAsia="宋体" w:cs="宋体"/>
                          <w:b w:val="0"/>
                          <w:bCs w:val="0"/>
                          <w:color w:val="auto"/>
                          <w:sz w:val="24"/>
                          <w:szCs w:val="24"/>
                          <w:highlight w:val="none"/>
                        </w:rPr>
                        <w:t>身份证复印</w:t>
                      </w:r>
                      <w:r>
                        <w:rPr>
                          <w:rFonts w:hint="eastAsia" w:ascii="宋体" w:hAnsi="宋体" w:eastAsia="宋体" w:cs="宋体"/>
                          <w:sz w:val="24"/>
                          <w:szCs w:val="24"/>
                        </w:rPr>
                        <w:t>件</w:t>
                      </w:r>
                    </w:p>
                    <w:p w14:paraId="7FBEF394">
                      <w:pPr>
                        <w:adjustRightInd w:val="0"/>
                        <w:snapToGrid w:val="0"/>
                        <w:spacing w:line="348" w:lineRule="auto"/>
                        <w:jc w:val="center"/>
                        <w:rPr>
                          <w:rFonts w:hint="eastAsia" w:ascii="宋体" w:hAnsi="宋体" w:eastAsia="宋体" w:cs="宋体"/>
                          <w:sz w:val="24"/>
                          <w:szCs w:val="24"/>
                        </w:rPr>
                      </w:pPr>
                      <w:r>
                        <w:rPr>
                          <w:rFonts w:hint="eastAsia" w:ascii="宋体" w:hAnsi="宋体" w:eastAsia="宋体" w:cs="宋体"/>
                          <w:sz w:val="24"/>
                          <w:szCs w:val="24"/>
                        </w:rPr>
                        <w:t>（正反两面）</w:t>
                      </w:r>
                    </w:p>
                  </w:txbxContent>
                </v:textbox>
              </v:shape>
            </w:pict>
          </mc:Fallback>
        </mc:AlternateContent>
      </w:r>
    </w:p>
    <w:p w14:paraId="276C330B">
      <w:pPr>
        <w:spacing w:line="480" w:lineRule="auto"/>
        <w:ind w:firstLine="420"/>
        <w:rPr>
          <w:rFonts w:hint="eastAsia" w:ascii="仿宋" w:hAnsi="仿宋" w:eastAsia="仿宋" w:cs="仿宋"/>
          <w:bCs/>
          <w:sz w:val="24"/>
          <w:szCs w:val="24"/>
          <w:highlight w:val="none"/>
        </w:rPr>
      </w:pPr>
    </w:p>
    <w:p w14:paraId="1585E770">
      <w:pPr>
        <w:spacing w:line="480" w:lineRule="auto"/>
        <w:ind w:firstLine="420"/>
        <w:rPr>
          <w:rFonts w:hint="eastAsia" w:ascii="仿宋" w:hAnsi="仿宋" w:eastAsia="仿宋" w:cs="仿宋"/>
          <w:bCs/>
          <w:sz w:val="24"/>
          <w:szCs w:val="24"/>
          <w:highlight w:val="none"/>
        </w:rPr>
      </w:pPr>
    </w:p>
    <w:p w14:paraId="20FB1216">
      <w:pPr>
        <w:ind w:firstLine="480" w:firstLineChars="200"/>
        <w:rPr>
          <w:rFonts w:hint="eastAsia" w:ascii="仿宋" w:hAnsi="仿宋" w:eastAsia="仿宋" w:cs="仿宋"/>
          <w:bCs/>
          <w:sz w:val="24"/>
          <w:szCs w:val="24"/>
          <w:highlight w:val="none"/>
        </w:rPr>
      </w:pPr>
    </w:p>
    <w:p w14:paraId="49ACAF24">
      <w:pPr>
        <w:pStyle w:val="3"/>
        <w:rPr>
          <w:rFonts w:hint="eastAsia" w:ascii="仿宋" w:hAnsi="仿宋" w:eastAsia="仿宋" w:cs="仿宋"/>
          <w:bCs/>
          <w:sz w:val="24"/>
          <w:szCs w:val="24"/>
          <w:highlight w:val="none"/>
        </w:rPr>
      </w:pPr>
    </w:p>
    <w:p w14:paraId="55252B1E">
      <w:pPr>
        <w:rPr>
          <w:rFonts w:hint="eastAsia" w:ascii="仿宋" w:hAnsi="仿宋" w:eastAsia="仿宋" w:cs="仿宋"/>
          <w:bCs/>
          <w:sz w:val="24"/>
          <w:szCs w:val="24"/>
          <w:highlight w:val="none"/>
        </w:rPr>
      </w:pPr>
    </w:p>
    <w:p w14:paraId="72EB55B5">
      <w:pPr>
        <w:pStyle w:val="3"/>
        <w:rPr>
          <w:rFonts w:hint="eastAsia" w:ascii="仿宋" w:hAnsi="仿宋" w:eastAsia="仿宋" w:cs="仿宋"/>
          <w:highlight w:val="none"/>
        </w:rPr>
      </w:pPr>
    </w:p>
    <w:p w14:paraId="17D011E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466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2"/>
    <w:basedOn w:val="1"/>
    <w:qFormat/>
    <w:uiPriority w:val="0"/>
    <w:pPr>
      <w:jc w:val="center"/>
    </w:pPr>
    <w:rPr>
      <w:b/>
      <w:spacing w:val="-20"/>
      <w:w w:val="130"/>
      <w:sz w:val="48"/>
    </w:rPr>
  </w:style>
  <w:style w:type="paragraph" w:styleId="3">
    <w:name w:val="Body Text"/>
    <w:basedOn w:val="1"/>
    <w:next w:val="1"/>
    <w:semiHidden/>
    <w:unhideWhenUsed/>
    <w:qFormat/>
    <w:uiPriority w:val="99"/>
    <w:pPr>
      <w:spacing w:after="120"/>
    </w:pPr>
  </w:style>
  <w:style w:type="paragraph" w:styleId="4">
    <w:name w:val="footer"/>
    <w:basedOn w:val="1"/>
    <w:next w:val="3"/>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2025-10-13T07:56:44Z</dcterms:created>
  <dc:creator>Administrator</dc:creator>
  <cp:lastModifiedBy>晚风。</cp:lastModifiedBy>
  <dcterms:modified xsi:type="dcterms:W3CDTF">2025-10-13T07:57:16Z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eyJoZGlkIjoiMzExMGM3ZTg0ZmZiNmZlNWIxMzQzNWYwODJjMzZlYjUiLCJ1c2VySWQiOiIzMzczMjk0NjQifQ==</vt:lpwstr>
  </property>
  <property fmtid="{D5CDD505-2E9C-101B-9397-08002B2CF9AE}" pid="4" name="ICV">
    <vt:lpwstr>99C35DAA70A140C4B4D9FB4DB0B13668_12</vt:lpwstr>
  </property>
</Properties>
</file>