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C7F78D">
      <w:pPr>
        <w:pStyle w:val="10"/>
        <w:keepNext w:val="0"/>
        <w:keepLines w:val="0"/>
        <w:pageBreakBefore w:val="0"/>
        <w:kinsoku/>
        <w:wordWrap/>
        <w:overflowPunct/>
        <w:topLinePunct w:val="0"/>
        <w:autoSpaceDE/>
        <w:autoSpaceDN/>
        <w:bidi w:val="0"/>
        <w:spacing w:line="360" w:lineRule="auto"/>
        <w:ind w:firstLine="420"/>
        <w:jc w:val="center"/>
        <w:rPr>
          <w:rFonts w:hint="eastAsia" w:ascii="宋体" w:hAnsi="宋体" w:eastAsia="宋体" w:cs="宋体"/>
          <w:b/>
          <w:bCs/>
          <w:color w:val="auto"/>
          <w:sz w:val="40"/>
          <w:szCs w:val="40"/>
          <w:highlight w:val="yellow"/>
          <w:lang w:val="en-US" w:eastAsia="zh-CN"/>
        </w:rPr>
      </w:pPr>
      <w:r>
        <w:rPr>
          <w:rFonts w:hint="eastAsia" w:ascii="宋体" w:hAnsi="宋体" w:eastAsia="宋体" w:cs="宋体"/>
          <w:b/>
          <w:bCs/>
          <w:color w:val="auto"/>
          <w:sz w:val="40"/>
          <w:szCs w:val="40"/>
          <w:highlight w:val="yellow"/>
          <w:lang w:val="en-US" w:eastAsia="zh-CN"/>
        </w:rPr>
        <w:t>政府采购合同格式</w:t>
      </w:r>
    </w:p>
    <w:p w14:paraId="5F69440F">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合同编号： </w:t>
      </w:r>
    </w:p>
    <w:p w14:paraId="680636FB">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签订地点： </w:t>
      </w:r>
    </w:p>
    <w:p w14:paraId="09CB948B">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签订时间: </w:t>
      </w:r>
    </w:p>
    <w:p w14:paraId="5F18AED9">
      <w:pPr>
        <w:pStyle w:val="10"/>
        <w:keepNext w:val="0"/>
        <w:keepLines w:val="0"/>
        <w:pageBreakBefore w:val="0"/>
        <w:kinsoku/>
        <w:wordWrap/>
        <w:overflowPunct/>
        <w:topLinePunct w:val="0"/>
        <w:autoSpaceDE/>
        <w:autoSpaceDN/>
        <w:bidi w:val="0"/>
        <w:adjustRightInd/>
        <w:spacing w:line="360" w:lineRule="auto"/>
        <w:ind w:firstLine="439" w:firstLineChars="18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是否为专门面向中小企业的采购项目：</w:t>
      </w:r>
      <w:ins w:id="0" w:author="Lenovo" w:date="2025-08-01T16:52:57Z">
        <w:r>
          <w:rPr>
            <w:rFonts w:hint="eastAsia" w:ascii="宋体" w:hAnsi="宋体" w:eastAsia="宋体" w:cs="宋体"/>
            <w:color w:val="auto"/>
            <w:sz w:val="24"/>
            <w:szCs w:val="24"/>
            <w:highlight w:val="yellow"/>
            <w:lang w:val="en-US" w:eastAsia="zh-CN"/>
          </w:rPr>
          <w:t>是</w:t>
        </w:r>
      </w:ins>
    </w:p>
    <w:p w14:paraId="78469010">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采购人（甲方）：</w:t>
      </w:r>
    </w:p>
    <w:p w14:paraId="07649588">
      <w:pPr>
        <w:pStyle w:val="10"/>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供应商（乙方）：</w:t>
      </w:r>
    </w:p>
    <w:p w14:paraId="085C750E">
      <w:pPr>
        <w:pStyle w:val="6"/>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根据《中华人民共和国政府采购法》及实施条例、《中华人民共和国民法典》和陕西省司法厅省级政法单位跨部门大数据办案平台司法行政分平台（二期）源代码审计（采购项目编号</w:t>
      </w:r>
      <w:r>
        <w:rPr>
          <w:rFonts w:hint="eastAsia" w:ascii="宋体" w:hAnsi="宋体" w:eastAsia="宋体" w:cs="宋体"/>
          <w:color w:val="auto"/>
          <w:sz w:val="24"/>
          <w:szCs w:val="24"/>
          <w:highlight w:val="none"/>
          <w:lang w:eastAsia="zh-CN"/>
        </w:rPr>
        <w:t>SXLX25-02-089Z(F)）</w:t>
      </w:r>
      <w:r>
        <w:rPr>
          <w:rFonts w:hint="eastAsia" w:ascii="宋体" w:hAnsi="宋体" w:eastAsia="宋体" w:cs="宋体"/>
          <w:color w:val="auto"/>
          <w:sz w:val="24"/>
          <w:szCs w:val="24"/>
          <w:highlight w:val="none"/>
        </w:rPr>
        <w:t>的采购文件、响应文件等有关规定，为确保甲方采购项目的顺利实施，甲、乙双方在平等自愿原则下签订本合同，并共同遵守如下条款，其主要要求如下：</w:t>
      </w:r>
    </w:p>
    <w:p w14:paraId="4913D3A1">
      <w:pPr>
        <w:keepNext w:val="0"/>
        <w:keepLines w:val="0"/>
        <w:pageBreakBefore w:val="0"/>
        <w:widowControl/>
        <w:kinsoku/>
        <w:wordWrap/>
        <w:overflowPunct/>
        <w:topLinePunct w:val="0"/>
        <w:autoSpaceDE/>
        <w:autoSpaceDN/>
        <w:bidi w:val="0"/>
        <w:adjustRightInd/>
        <w:spacing w:line="360" w:lineRule="auto"/>
        <w:ind w:firstLine="482" w:firstLineChars="200"/>
        <w:jc w:val="left"/>
        <w:textAlignment w:val="auto"/>
        <w:outlineLvl w:val="1"/>
        <w:rPr>
          <w:rFonts w:hint="eastAsia" w:ascii="宋体" w:hAnsi="宋体" w:eastAsia="宋体" w:cs="宋体"/>
          <w:b/>
          <w:color w:val="auto"/>
          <w:sz w:val="24"/>
          <w:szCs w:val="24"/>
          <w:highlight w:val="none"/>
        </w:rPr>
      </w:pPr>
      <w:bookmarkStart w:id="0" w:name="_Toc11438"/>
      <w:r>
        <w:rPr>
          <w:rFonts w:hint="eastAsia" w:ascii="宋体" w:hAnsi="宋体" w:eastAsia="宋体" w:cs="宋体"/>
          <w:b/>
          <w:color w:val="auto"/>
          <w:sz w:val="24"/>
          <w:szCs w:val="24"/>
          <w:highlight w:val="none"/>
        </w:rPr>
        <w:t>第一条  项目基本情况</w:t>
      </w:r>
      <w:bookmarkEnd w:id="0"/>
    </w:p>
    <w:p w14:paraId="2AC6051A">
      <w:pPr>
        <w:pStyle w:val="4"/>
        <w:keepNext w:val="0"/>
        <w:keepLines w:val="0"/>
        <w:pageBreakBefore w:val="0"/>
        <w:widowControl w:val="0"/>
        <w:numPr>
          <w:ilvl w:val="0"/>
          <w:numId w:val="0"/>
        </w:numPr>
        <w:kinsoku/>
        <w:wordWrap/>
        <w:overflowPunct/>
        <w:topLinePunct w:val="0"/>
        <w:autoSpaceDE/>
        <w:autoSpaceDN/>
        <w:bidi w:val="0"/>
        <w:adjustRightInd/>
        <w:snapToGrid/>
        <w:spacing w:before="0" w:beforeLines="0" w:afterLines="0" w:line="360" w:lineRule="auto"/>
        <w:ind w:firstLine="480" w:firstLineChars="200"/>
        <w:textAlignment w:val="auto"/>
        <w:rPr>
          <w:rFonts w:hint="default" w:ascii="宋体" w:hAnsi="宋体" w:eastAsia="宋体" w:cs="宋体"/>
          <w:snapToGrid w:val="0"/>
          <w:color w:val="auto"/>
          <w:kern w:val="0"/>
          <w:sz w:val="24"/>
          <w:szCs w:val="24"/>
          <w:highlight w:val="none"/>
          <w:lang w:val="en-US" w:eastAsia="zh-CN" w:bidi="ar-SA"/>
        </w:rPr>
      </w:pPr>
      <w:bookmarkStart w:id="1" w:name="_Toc24394"/>
      <w:r>
        <w:rPr>
          <w:rFonts w:hint="eastAsia" w:ascii="宋体" w:hAnsi="宋体" w:eastAsia="宋体" w:cs="宋体"/>
          <w:snapToGrid w:val="0"/>
          <w:color w:val="auto"/>
          <w:kern w:val="0"/>
          <w:sz w:val="24"/>
          <w:szCs w:val="24"/>
          <w:highlight w:val="none"/>
          <w:lang w:val="en-US" w:eastAsia="zh-CN" w:bidi="ar-SA"/>
        </w:rPr>
        <w:t>陕西省司法厅省级政法单位跨部门大数据办案平台司法行政分平台（二期）主要包括司法行政分平台、智慧执法平台、社区矫正综合管理系统、法律援助管理系统和司法鉴定业务管理系统等5个业务应用系统。</w:t>
      </w:r>
    </w:p>
    <w:p w14:paraId="45175C1A">
      <w:pPr>
        <w:keepNext w:val="0"/>
        <w:keepLines w:val="0"/>
        <w:pageBreakBefore w:val="0"/>
        <w:widowControl/>
        <w:numPr>
          <w:ilvl w:val="0"/>
          <w:numId w:val="1"/>
        </w:numPr>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服务期限</w:t>
      </w:r>
      <w:bookmarkEnd w:id="1"/>
    </w:p>
    <w:p w14:paraId="76E54328">
      <w:pPr>
        <w:keepNext w:val="0"/>
        <w:keepLines w:val="0"/>
        <w:pageBreakBefore w:val="0"/>
        <w:widowControl/>
        <w:numPr>
          <w:ilvl w:val="0"/>
          <w:numId w:val="0"/>
        </w:numPr>
        <w:kinsoku/>
        <w:wordWrap/>
        <w:overflowPunct/>
        <w:topLinePunct w:val="0"/>
        <w:autoSpaceDE/>
        <w:autoSpaceDN/>
        <w:bidi w:val="0"/>
        <w:spacing w:line="360" w:lineRule="auto"/>
        <w:jc w:val="left"/>
        <w:outlineLvl w:val="1"/>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sz w:val="24"/>
          <w:szCs w:val="24"/>
          <w:lang w:val="en-US" w:eastAsia="zh-CN"/>
        </w:rPr>
        <w:t>具备源代码审计条件之日起30个日历日内完成各系统源代码审计工作，提交交付成果。</w:t>
      </w:r>
    </w:p>
    <w:p w14:paraId="0FFAD9C4">
      <w:pPr>
        <w:keepNext w:val="0"/>
        <w:keepLines w:val="0"/>
        <w:pageBreakBefore w:val="0"/>
        <w:widowControl/>
        <w:tabs>
          <w:tab w:val="left" w:pos="387"/>
        </w:tabs>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bookmarkStart w:id="2" w:name="_Toc2407"/>
      <w:bookmarkStart w:id="3" w:name="_Toc282696226"/>
      <w:bookmarkStart w:id="4" w:name="_Toc212019594"/>
      <w:bookmarkStart w:id="5" w:name="_Toc247334841"/>
      <w:bookmarkStart w:id="6" w:name="_Toc239233914"/>
      <w:bookmarkStart w:id="7" w:name="_Toc185395249"/>
      <w:bookmarkStart w:id="8" w:name="_Toc251768862"/>
      <w:bookmarkStart w:id="9" w:name="_Toc241833903"/>
      <w:bookmarkStart w:id="10" w:name="_Toc211854449"/>
      <w:bookmarkStart w:id="11" w:name="_Toc225244852"/>
      <w:bookmarkStart w:id="12" w:name="_Toc211911348"/>
      <w:bookmarkStart w:id="13" w:name="_Toc239568418"/>
      <w:bookmarkStart w:id="14" w:name="_Toc238984975"/>
      <w:bookmarkStart w:id="15" w:name="_Toc225670751"/>
      <w:bookmarkStart w:id="16" w:name="_Toc232492928"/>
      <w:bookmarkStart w:id="17" w:name="_Toc237145406"/>
      <w:bookmarkStart w:id="18" w:name="_Toc283019214"/>
      <w:bookmarkStart w:id="19" w:name="_Toc286993786"/>
      <w:bookmarkStart w:id="20" w:name="_Toc225654644"/>
      <w:r>
        <w:rPr>
          <w:rFonts w:hint="eastAsia" w:ascii="宋体" w:hAnsi="宋体" w:eastAsia="宋体" w:cs="宋体"/>
          <w:b/>
          <w:color w:val="auto"/>
          <w:sz w:val="24"/>
          <w:szCs w:val="24"/>
          <w:highlight w:val="none"/>
        </w:rPr>
        <w:t>第三条  服务内容与质量标准</w:t>
      </w:r>
      <w:bookmarkEnd w:id="2"/>
    </w:p>
    <w:p w14:paraId="55DC87E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val="0"/>
          <w:color w:val="auto"/>
          <w:sz w:val="24"/>
          <w:szCs w:val="24"/>
          <w:highlight w:val="none"/>
          <w:lang w:val="en-US" w:eastAsia="zh-CN"/>
        </w:rPr>
      </w:pPr>
      <w:bookmarkStart w:id="21" w:name="_Toc20078"/>
      <w:r>
        <w:rPr>
          <w:rFonts w:hint="eastAsia" w:ascii="宋体" w:hAnsi="宋体" w:eastAsia="宋体" w:cs="宋体"/>
          <w:b/>
          <w:bCs w:val="0"/>
          <w:color w:val="auto"/>
          <w:sz w:val="24"/>
          <w:szCs w:val="24"/>
          <w:highlight w:val="none"/>
          <w:lang w:val="en-US" w:eastAsia="zh-CN"/>
        </w:rPr>
        <w:t>一、服务内容：</w:t>
      </w:r>
    </w:p>
    <w:p w14:paraId="616988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（一）测试目标</w:t>
      </w:r>
    </w:p>
    <w:p w14:paraId="05C9A2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漏洞识别。识别源代码中存在的各类安全漏洞，包括但不限于缓冲区溢出、注入攻击、跨站请求伪造、认证与授权缺陷、敏感信息泄露等。发现可能导致系统被非法访问、数据泄露、服务中断等安全事件的代码缺陷。</w:t>
      </w:r>
    </w:p>
    <w:p w14:paraId="6E483D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2.合规性检查。验证源代码是否符合相关的安全标准和规范。检查代码是否遵循组织内部的安全开发生命周期要求和安全编码标准。</w:t>
      </w:r>
    </w:p>
    <w:p w14:paraId="1DC7B1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3.代码质量评估。评估代码中与安全相关的质量问题，如错误处理不当、日志记录不完整、异常处理机制不完善等。识别可能影响系统安全性的代码设计缺陷和实现问题。</w:t>
      </w:r>
    </w:p>
    <w:p w14:paraId="3FF425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4.风险评估。对发现的安全问题进行风险等级评估，确定其可能造成的影响范围和严重程度。提供针对性的修复建议和缓解措施，降低安全风险。</w:t>
      </w:r>
    </w:p>
    <w:p w14:paraId="2D9BA9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（二）测试原则</w:t>
      </w:r>
    </w:p>
    <w:p w14:paraId="00C870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1.全面性原则。审计范围应覆盖软件系统的所有关键模块和核心功能代码。综合采用自动化工具扫描与人工代码审查相结合的方式，确保审计的全面性。</w:t>
      </w:r>
    </w:p>
    <w:p w14:paraId="63648A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2.客观性原则。基于明确的安全标准和规范进行审计，避免主观臆断。审计结果应可验证，发现的问题应具有明确的证据支持。</w:t>
      </w:r>
    </w:p>
    <w:p w14:paraId="7856D2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3.保密性原则。审计过程中接触到的源代码和相关信息属于敏感信息，应严格遵守保密规定。审计人员需签署保密协议，防止信息泄露。</w:t>
      </w:r>
    </w:p>
    <w:p w14:paraId="49ABD7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4.最小影响原则。审计过程应尽量避免对软件系统的正常开发和运行造成影响。如需在测试环境中运行代码，应采取必要的隔离措施。</w:t>
      </w:r>
    </w:p>
    <w:p w14:paraId="2F43BF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（三）服务要求</w:t>
      </w:r>
    </w:p>
    <w:p w14:paraId="12990A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1.审计团队要求：源代码审计项目组应不少于5人，现场审计人员不得少于2人。供应商应确保人员稳定，如需更换人员，须经采购人同意。</w:t>
      </w:r>
    </w:p>
    <w:p w14:paraId="3C6689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2.审计环境要求：建立独立的审计环境，配置必要的审计工具和测试设备。 审计环境应具备与生产环境相似的配置，以确保审计结果的准确性。采取必要的安全措施保护审计环境，防止审计过程中引入新的安全风险。</w:t>
      </w:r>
    </w:p>
    <w:p w14:paraId="3608A7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报告要求：审计完成后应提供详细的审计报告，包括审计范围、方法、发现的问题、风险等级、修复建议等。报告应采用清晰、易懂的语言，避免使用过多的技术术语。对发现的问题进行分类整理，按风险等级排序，便于委托方优先处理高风险问题。 </w:t>
      </w:r>
    </w:p>
    <w:p w14:paraId="7C5A68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保密要求：供应商应签订保密协议，项目组所有人员均应签订保密承诺书，供应商及项目组人员应严格遵守保密要求，不得以任何方式向任何第三方泄漏在本项目中接触到的任何信息，包括但不限于被测单位信息、被测系统信息、系统源代码等。在源代码审计服务合同执行完毕后，供应商应立即将采购人提供的资料、信息、系统源代码等所有内容返还采购人，或按照采购人要求彻底销毁。</w:t>
      </w:r>
    </w:p>
    <w:p w14:paraId="0F3A4F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（四）服务内容</w:t>
      </w:r>
    </w:p>
    <w:p w14:paraId="5326A1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身份认证与授权机制审计。检查用户身份认证机制的安全性，包括密码策略、多因素认证、会话管理等。评估授权机制的有效性，验证不同角色的权限分配是否合理，是否存在越权访问的可能。检查是否存在默认账号、弱口令等问题。</w:t>
      </w:r>
    </w:p>
    <w:p w14:paraId="231647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2.算法进行保护。评估数据传输过程中的安全性，检查是否使用了安全的传输协议。检查数据备份和恢复机制的安全性，确保备份数据的完整性和保密性。</w:t>
      </w:r>
    </w:p>
    <w:p w14:paraId="1D43AD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输入验证与输出编码审计。检查对用户输入的验证机制，验证是否能有效防止注入攻击、跨站脚本等漏洞。评估输出数据的编码处理，确保在不同的上下文环境中正确编码。检查文件上传功能的安全性，验证是否对上传文件的类型、大小、内容等进行了有效验证。</w:t>
      </w:r>
    </w:p>
    <w:p w14:paraId="0FF99A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错误处理与日志审计。检查错误处理机制，评估是否会泄露敏感信息（如堆栈跟踪、数据库路径等）。审计日志记录功能，验证是否记录了关键的安全事件（如登录失败、权限变更等）。检查日志的保护机制，确保日志不被篡改、删除，且只有授权人员可以访问。</w:t>
      </w:r>
    </w:p>
    <w:p w14:paraId="03A77E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安全配置审计。检查软件系统的安全配置，验证是否采用了安全的默认配置。评估配置文件的保护机制，确保配置信息（如数据库连接字符串、密钥等）不被未授权访问。检查是否存在不必要的服务、端口、模块等，减少攻击面。</w:t>
      </w:r>
    </w:p>
    <w:p w14:paraId="5B3477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（五）交付成果</w:t>
      </w:r>
    </w:p>
    <w:p w14:paraId="417D4D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z w:val="24"/>
          <w:szCs w:val="24"/>
          <w:lang w:val="en-US" w:eastAsia="zh-CN"/>
        </w:rPr>
        <w:t>源代码安全审计报告（包含详细的漏洞描述、风险等级、修复建议等）。</w:t>
      </w:r>
    </w:p>
    <w:p w14:paraId="00DC7A10">
      <w:pPr>
        <w:pStyle w:val="11"/>
        <w:keepNext w:val="0"/>
        <w:keepLines w:val="0"/>
        <w:pageBreakBefore w:val="0"/>
        <w:widowControl w:val="0"/>
        <w:kinsoku/>
        <w:wordWrap/>
        <w:overflowPunct/>
        <w:topLinePunct w:val="0"/>
        <w:autoSpaceDE/>
        <w:autoSpaceDN/>
        <w:bidi w:val="0"/>
        <w:adjustRightInd/>
        <w:snapToGrid/>
        <w:spacing w:line="360" w:lineRule="auto"/>
        <w:ind w:firstLine="402"/>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二、服务要求</w:t>
      </w:r>
    </w:p>
    <w:p w14:paraId="1983C95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1.乙方在合同执行期间有义务及时为甲方提供合理化的建设建议。</w:t>
      </w:r>
    </w:p>
    <w:p w14:paraId="5C202A8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2.乙方工作人员须遵守甲方规章制度，听从甲方有关人员的领导，严格按照操作规程作业，确保施工安全。</w:t>
      </w:r>
    </w:p>
    <w:p w14:paraId="3C2A95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lang w:val="en-US" w:eastAsia="zh-CN"/>
        </w:rPr>
      </w:pPr>
      <w:r>
        <w:rPr>
          <w:rFonts w:hint="eastAsia" w:ascii="宋体" w:hAnsi="宋体" w:eastAsia="宋体" w:cs="宋体"/>
          <w:sz w:val="24"/>
          <w:szCs w:val="24"/>
          <w:lang w:val="en-US" w:eastAsia="zh-CN"/>
        </w:rPr>
        <w:t>3.审计团队要求：审计过程中源代码审计项目组应不少于5人。供应商应确保人员稳定，如需更换人员，须经采购人同意。</w:t>
      </w:r>
    </w:p>
    <w:p w14:paraId="52EB117C">
      <w:pPr>
        <w:pStyle w:val="11"/>
        <w:keepNext w:val="0"/>
        <w:keepLines w:val="0"/>
        <w:pageBreakBefore w:val="0"/>
        <w:widowControl w:val="0"/>
        <w:kinsoku/>
        <w:wordWrap/>
        <w:overflowPunct/>
        <w:topLinePunct w:val="0"/>
        <w:autoSpaceDE/>
        <w:autoSpaceDN/>
        <w:bidi w:val="0"/>
        <w:adjustRightInd/>
        <w:snapToGrid/>
        <w:spacing w:line="360" w:lineRule="auto"/>
        <w:ind w:firstLine="402"/>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三、其他要求</w:t>
      </w:r>
    </w:p>
    <w:p w14:paraId="6960E90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1.甲方根据磋商文件、合同等相关文件，进行验收，确认服务标准和服务方式是否达到采购要求。</w:t>
      </w:r>
    </w:p>
    <w:p w14:paraId="5A6707AA">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2.甲方组织乙方进行验收，验收合格后，填写政府采购项目验收单作为对项目的最终认可。</w:t>
      </w:r>
    </w:p>
    <w:p w14:paraId="639E6E98">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3.乙方向甲方提供服务过程中的所有资料，以便甲方日后管理。</w:t>
      </w:r>
    </w:p>
    <w:p w14:paraId="0C192EB3">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snapToGrid/>
          <w:color w:val="auto"/>
          <w:kern w:val="0"/>
          <w:sz w:val="24"/>
          <w:szCs w:val="24"/>
          <w:highlight w:val="none"/>
          <w:lang w:val="en-US" w:eastAsia="zh-CN" w:bidi="ar-SA"/>
        </w:rPr>
      </w:pPr>
      <w:r>
        <w:rPr>
          <w:rFonts w:hint="eastAsia" w:ascii="宋体" w:hAnsi="宋体" w:eastAsia="宋体" w:cs="宋体"/>
          <w:snapToGrid/>
          <w:color w:val="auto"/>
          <w:kern w:val="0"/>
          <w:sz w:val="24"/>
          <w:szCs w:val="24"/>
          <w:highlight w:val="none"/>
          <w:lang w:val="en-US" w:eastAsia="zh-CN" w:bidi="ar-SA"/>
        </w:rPr>
        <w:t>4.乙方违反合同任何一条即视为违约，承担由此造成的相应损失，甲方有权要求乙方赔偿由此造成的损失。</w:t>
      </w:r>
    </w:p>
    <w:p w14:paraId="102FE6FF">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服务费用及支付方式</w:t>
      </w:r>
      <w:bookmarkEnd w:id="21"/>
    </w:p>
    <w:p w14:paraId="577EA4CE">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1、服务费按下列比例支付价款</w:t>
      </w:r>
    </w:p>
    <w:p w14:paraId="6F4A7C46">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服务总费用为人民币（大写）：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3776C4DD">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支付方式：</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1）合同签订后，甲方收到供应商出具的符合国家规定的发票后，支付合同金额的50%作为首付款；</w:t>
      </w:r>
    </w:p>
    <w:p w14:paraId="16FA7C69">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（2）完成源代码审计工作且提交符合要求的源代码审计报告，甲方收到供应商出具的符合国家规定的发票后，支付合同金额的50%。</w:t>
      </w:r>
    </w:p>
    <w:p w14:paraId="2C547B31">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2、结算方式：银行转账</w:t>
      </w:r>
    </w:p>
    <w:p w14:paraId="4ADAC609">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乙方收款账户</w:t>
      </w:r>
    </w:p>
    <w:p w14:paraId="597C35F4">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账户名称：                 </w:t>
      </w:r>
    </w:p>
    <w:p w14:paraId="7C933AE9">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p>
    <w:p w14:paraId="4BD5843A">
      <w:pPr>
        <w:pStyle w:val="11"/>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银行账号：</w:t>
      </w:r>
      <w:r>
        <w:rPr>
          <w:rFonts w:hint="eastAsia" w:ascii="宋体" w:hAnsi="宋体" w:eastAsia="宋体" w:cs="宋体"/>
          <w:color w:val="auto"/>
          <w:sz w:val="24"/>
          <w:szCs w:val="24"/>
          <w:highlight w:val="none"/>
          <w:lang w:val="en-US" w:eastAsia="zh-CN"/>
        </w:rPr>
        <w:t xml:space="preserve">                  </w:t>
      </w:r>
    </w:p>
    <w:p w14:paraId="75357904">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highlight w:val="none"/>
        </w:rPr>
      </w:pPr>
      <w:bookmarkStart w:id="22" w:name="_Toc22959"/>
      <w:r>
        <w:rPr>
          <w:rFonts w:hint="eastAsia" w:ascii="宋体" w:hAnsi="宋体" w:eastAsia="宋体" w:cs="宋体"/>
          <w:b/>
          <w:color w:val="auto"/>
          <w:sz w:val="24"/>
          <w:szCs w:val="24"/>
          <w:highlight w:val="none"/>
        </w:rPr>
        <w:t>第五条  知识产权（若有）</w:t>
      </w:r>
      <w:bookmarkEnd w:id="22"/>
    </w:p>
    <w:p w14:paraId="6AFC329C">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乙方应保证所提供的服务或其任何一部分均不会侵犯任何第三方的专利权、商标权或著作权。</w:t>
      </w:r>
    </w:p>
    <w:p w14:paraId="5BC6286F">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highlight w:val="none"/>
        </w:rPr>
      </w:pPr>
      <w:bookmarkStart w:id="23" w:name="_Toc31647"/>
      <w:r>
        <w:rPr>
          <w:rFonts w:hint="eastAsia" w:ascii="宋体" w:hAnsi="宋体" w:eastAsia="宋体" w:cs="宋体"/>
          <w:b/>
          <w:color w:val="auto"/>
          <w:sz w:val="24"/>
          <w:szCs w:val="24"/>
          <w:highlight w:val="none"/>
        </w:rPr>
        <w:t>第六条  无产权瑕疵条款（如有）</w:t>
      </w:r>
      <w:bookmarkEnd w:id="23"/>
    </w:p>
    <w:p w14:paraId="7C592E72">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乙方保证所提供的服务的所有权完全属于乙方且无任何抵押、查封等产权瑕疵。如有产权瑕疵的，视为乙方违约。乙方应负担由此而产生的一切损失。</w:t>
      </w:r>
    </w:p>
    <w:p w14:paraId="452C1842">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bookmarkStart w:id="24" w:name="_Toc4779"/>
      <w:r>
        <w:rPr>
          <w:rFonts w:hint="eastAsia" w:ascii="宋体" w:hAnsi="宋体" w:eastAsia="宋体" w:cs="宋体"/>
          <w:b/>
          <w:color w:val="auto"/>
          <w:sz w:val="24"/>
          <w:szCs w:val="24"/>
          <w:highlight w:val="none"/>
        </w:rPr>
        <w:t>第七条  履约保证金（如有）</w:t>
      </w:r>
      <w:bookmarkEnd w:id="24"/>
    </w:p>
    <w:p w14:paraId="6C515ECE">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1.乙方在签订本合同之前，向甲方提交履约保证金人民币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B235DF3">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color w:val="auto"/>
          <w:kern w:val="0"/>
          <w:sz w:val="24"/>
          <w:szCs w:val="24"/>
          <w:highlight w:val="none"/>
        </w:rPr>
        <w:t>履约保证金的有效期为乙方承诺的服务期限。</w:t>
      </w:r>
    </w:p>
    <w:p w14:paraId="2D2CC0C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3.履约保证金作为违约金的</w:t>
      </w:r>
      <w:r>
        <w:rPr>
          <w:rFonts w:hint="eastAsia" w:ascii="宋体" w:hAnsi="宋体" w:eastAsia="宋体" w:cs="宋体"/>
          <w:bCs/>
          <w:color w:val="auto"/>
          <w:sz w:val="24"/>
          <w:szCs w:val="24"/>
          <w:highlight w:val="none"/>
          <w:lang w:eastAsia="zh-CN"/>
        </w:rPr>
        <w:t>一部分</w:t>
      </w:r>
      <w:r>
        <w:rPr>
          <w:rFonts w:hint="eastAsia" w:ascii="宋体" w:hAnsi="宋体" w:eastAsia="宋体" w:cs="宋体"/>
          <w:bCs/>
          <w:color w:val="auto"/>
          <w:sz w:val="24"/>
          <w:szCs w:val="24"/>
          <w:highlight w:val="none"/>
        </w:rPr>
        <w:t>用于补偿甲方因乙方不能履行合同义务而蒙受的损失。</w:t>
      </w:r>
    </w:p>
    <w:p w14:paraId="2F8752EC">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sz w:val="24"/>
          <w:szCs w:val="24"/>
          <w:highlight w:val="none"/>
        </w:rPr>
        <w:t>服务期限结束后，甲方财务部门接到甲方确认本合同服务等约定事项已经履行完毕的正式书面文件后的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日内，向乙方退还履约保证金。</w:t>
      </w:r>
    </w:p>
    <w:p w14:paraId="2D7C4697">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547AE0C9">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5" w:name="_Toc16162"/>
      <w:r>
        <w:rPr>
          <w:rFonts w:hint="eastAsia" w:ascii="宋体" w:hAnsi="宋体" w:eastAsia="宋体" w:cs="宋体"/>
          <w:b/>
          <w:color w:val="auto"/>
          <w:sz w:val="24"/>
          <w:szCs w:val="24"/>
          <w:highlight w:val="none"/>
        </w:rPr>
        <w:t>第八条  甲方的权利和义务</w:t>
      </w:r>
      <w:bookmarkEnd w:id="25"/>
    </w:p>
    <w:p w14:paraId="4C1034E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43E4AD6C">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2.负责检查监督乙方管理工作的实施及制度的执行情况。</w:t>
      </w:r>
    </w:p>
    <w:p w14:paraId="7FC2A71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3.根据本合同规定，按时向乙方支付应付服务费用。</w:t>
      </w:r>
    </w:p>
    <w:p w14:paraId="5FAC2CC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4.国家法律、法规所规定由甲方承担的其它责任。</w:t>
      </w:r>
    </w:p>
    <w:p w14:paraId="5D81D69A">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6" w:name="_Toc27740"/>
      <w:r>
        <w:rPr>
          <w:rFonts w:hint="eastAsia" w:ascii="宋体" w:hAnsi="宋体" w:eastAsia="宋体" w:cs="宋体"/>
          <w:b/>
          <w:color w:val="auto"/>
          <w:sz w:val="24"/>
          <w:szCs w:val="24"/>
          <w:highlight w:val="none"/>
        </w:rPr>
        <w:t>第九条  乙方的权利和义务</w:t>
      </w:r>
      <w:bookmarkEnd w:id="26"/>
    </w:p>
    <w:p w14:paraId="658C05EE">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1.对本合同规定的委托服务范围内的项目享有管理权及服务义务。</w:t>
      </w:r>
    </w:p>
    <w:p w14:paraId="68A4BB4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2.根据本合同的规定向甲方收取相关服务费用，并有权在本项目管理范围内管理及合理使用。</w:t>
      </w:r>
    </w:p>
    <w:p w14:paraId="7626859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3.及时向甲方通告本项目服务范围内有关服务的重大事项，及时配合处理投诉。</w:t>
      </w:r>
    </w:p>
    <w:p w14:paraId="5ED3055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bCs/>
          <w:color w:val="auto"/>
          <w:sz w:val="24"/>
          <w:szCs w:val="24"/>
          <w:highlight w:val="none"/>
        </w:rPr>
        <w:t>接受项目行业管理部门及政府有关部门的指导，接受甲方的监督。</w:t>
      </w:r>
    </w:p>
    <w:p w14:paraId="4188250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5.国家法律、法规所规定由乙方承担的其它责任。</w:t>
      </w:r>
    </w:p>
    <w:p w14:paraId="472ABF24">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7" w:name="_Toc25988"/>
      <w:r>
        <w:rPr>
          <w:rFonts w:hint="eastAsia" w:ascii="宋体" w:hAnsi="宋体" w:eastAsia="宋体" w:cs="宋体"/>
          <w:b/>
          <w:color w:val="auto"/>
          <w:sz w:val="24"/>
          <w:szCs w:val="24"/>
          <w:highlight w:val="none"/>
        </w:rPr>
        <w:t>第十条  违约责任</w:t>
      </w:r>
      <w:bookmarkEnd w:id="27"/>
    </w:p>
    <w:p w14:paraId="4B639A0D">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1.甲乙双方必须遵守本合同并执行合同中的各项规定，保证本合同的正常履行。</w:t>
      </w:r>
    </w:p>
    <w:p w14:paraId="013E2AF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2.如因乙方工作人员在履行职务过程中</w:t>
      </w:r>
      <w:r>
        <w:rPr>
          <w:rFonts w:hint="eastAsia" w:ascii="宋体" w:hAnsi="宋体" w:eastAsia="宋体" w:cs="宋体"/>
          <w:bCs/>
          <w:color w:val="auto"/>
          <w:sz w:val="24"/>
          <w:szCs w:val="24"/>
          <w:highlight w:val="none"/>
          <w:lang w:eastAsia="zh-CN"/>
        </w:rPr>
        <w:t>的</w:t>
      </w:r>
      <w:r>
        <w:rPr>
          <w:rFonts w:hint="eastAsia" w:ascii="宋体" w:hAnsi="宋体" w:eastAsia="宋体" w:cs="宋体"/>
          <w:bCs/>
          <w:color w:val="auto"/>
          <w:sz w:val="24"/>
          <w:szCs w:val="24"/>
          <w:highlight w:val="none"/>
        </w:rPr>
        <w:t>疏忽、失职、过错等故意或者过失原因给甲方造成损失或侵害，包括但不限于甲方本身的财产损失、由此而导致的甲方对任何第三方的法律责任等，乙方对此均应承担全部的赔偿责任。</w:t>
      </w:r>
    </w:p>
    <w:p w14:paraId="02064158">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8" w:name="_Toc26448"/>
      <w:r>
        <w:rPr>
          <w:rFonts w:hint="eastAsia" w:ascii="宋体" w:hAnsi="宋体" w:eastAsia="宋体" w:cs="宋体"/>
          <w:b/>
          <w:color w:val="auto"/>
          <w:sz w:val="24"/>
          <w:szCs w:val="24"/>
          <w:highlight w:val="none"/>
        </w:rPr>
        <w:t>第十一条  不可抗力事件处理</w:t>
      </w:r>
      <w:bookmarkEnd w:id="28"/>
    </w:p>
    <w:p w14:paraId="0104C617">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bookmarkStart w:id="29" w:name="_Toc232492933"/>
      <w:bookmarkStart w:id="30" w:name="_Toc238984980"/>
      <w:bookmarkStart w:id="31" w:name="_Toc212019599"/>
      <w:bookmarkStart w:id="32" w:name="_Toc239568423"/>
      <w:bookmarkStart w:id="33" w:name="_Toc251768867"/>
      <w:bookmarkStart w:id="34" w:name="_Toc185395254"/>
      <w:bookmarkStart w:id="35" w:name="_Toc225670756"/>
      <w:bookmarkStart w:id="36" w:name="_Toc239233919"/>
      <w:bookmarkStart w:id="37" w:name="_Toc211854454"/>
      <w:bookmarkStart w:id="38" w:name="_Toc225244857"/>
      <w:bookmarkStart w:id="39" w:name="_Toc247334846"/>
      <w:bookmarkStart w:id="40" w:name="_Toc211911353"/>
      <w:bookmarkStart w:id="41" w:name="_Toc225654649"/>
      <w:bookmarkStart w:id="42" w:name="_Toc241833908"/>
      <w:bookmarkStart w:id="43" w:name="_Toc237145411"/>
      <w:bookmarkStart w:id="44" w:name="_Toc286993792"/>
      <w:r>
        <w:rPr>
          <w:rFonts w:hint="eastAsia" w:ascii="宋体" w:hAnsi="宋体" w:eastAsia="宋体" w:cs="宋体"/>
          <w:color w:val="auto"/>
          <w:sz w:val="24"/>
          <w:szCs w:val="24"/>
          <w:highlight w:val="none"/>
        </w:rPr>
        <w:t>1.在合同有效期内，任何一方因不可抗力事件导致不能履行合同，则合同履行期可延长，其延长期与不可抗力影响期相同。</w:t>
      </w:r>
    </w:p>
    <w:p w14:paraId="44564AA3">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2.不可抗力事件发生后，应立即通知对方，并寄送有关权威机构出具的证明。</w:t>
      </w:r>
    </w:p>
    <w:p w14:paraId="0D6499A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3.不可抗力事件延续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天以上，双方应通过友好协商，确定是否继续履行合同。</w:t>
      </w:r>
    </w:p>
    <w:p w14:paraId="67757857">
      <w:pPr>
        <w:keepNext w:val="0"/>
        <w:keepLines w:val="0"/>
        <w:pageBreakBefore w:val="0"/>
        <w:widowControl/>
        <w:kinsoku/>
        <w:wordWrap/>
        <w:overflowPunct/>
        <w:topLinePunct w:val="0"/>
        <w:autoSpaceDE/>
        <w:autoSpaceDN/>
        <w:bidi w:val="0"/>
        <w:spacing w:before="120" w:beforeLines="50" w:after="120" w:afterLines="50" w:line="360" w:lineRule="auto"/>
        <w:ind w:firstLine="482" w:firstLineChars="200"/>
        <w:jc w:val="left"/>
        <w:outlineLvl w:val="1"/>
        <w:rPr>
          <w:rFonts w:hint="eastAsia" w:ascii="宋体" w:hAnsi="宋体" w:eastAsia="宋体" w:cs="宋体"/>
          <w:color w:val="auto"/>
          <w:kern w:val="0"/>
          <w:sz w:val="24"/>
          <w:szCs w:val="24"/>
          <w:highlight w:val="none"/>
        </w:rPr>
      </w:pPr>
      <w:bookmarkStart w:id="45" w:name="_Toc20448"/>
      <w:r>
        <w:rPr>
          <w:rFonts w:hint="eastAsia" w:ascii="宋体" w:hAnsi="宋体" w:eastAsia="宋体" w:cs="宋体"/>
          <w:b/>
          <w:color w:val="auto"/>
          <w:sz w:val="24"/>
          <w:szCs w:val="24"/>
          <w:highlight w:val="none"/>
        </w:rPr>
        <w:t xml:space="preserve">第十二条  </w:t>
      </w:r>
      <w:r>
        <w:rPr>
          <w:rFonts w:hint="eastAsia" w:ascii="宋体" w:hAnsi="宋体" w:eastAsia="宋体" w:cs="宋体"/>
          <w:b/>
          <w:color w:val="auto"/>
          <w:kern w:val="0"/>
          <w:sz w:val="24"/>
          <w:szCs w:val="24"/>
          <w:highlight w:val="none"/>
        </w:rPr>
        <w:t>合同的变更和终止</w:t>
      </w:r>
      <w:bookmarkEnd w:id="45"/>
    </w:p>
    <w:p w14:paraId="2BAC56A1">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除《中华人民共和国政府采购法》第49条、第50条第二款规定的情形外，本合同一经签订，甲乙双方不得擅自变更、中止或终止合同。</w:t>
      </w:r>
    </w:p>
    <w:p w14:paraId="2F1FFD90">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46" w:name="_Toc32004"/>
      <w:r>
        <w:rPr>
          <w:rFonts w:hint="eastAsia" w:ascii="宋体" w:hAnsi="宋体" w:eastAsia="宋体" w:cs="宋体"/>
          <w:b/>
          <w:color w:val="auto"/>
          <w:sz w:val="24"/>
          <w:szCs w:val="24"/>
          <w:highlight w:val="none"/>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19C5FB3C">
      <w:pPr>
        <w:pStyle w:val="10"/>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1、在执行本合同中发生的或与本合同有关的争端，双方应通过友好协商解决，经协商在</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天内不能达成协议时，</w:t>
      </w:r>
      <w:r>
        <w:rPr>
          <w:rFonts w:hint="eastAsia" w:ascii="宋体" w:hAnsi="宋体" w:eastAsia="宋体" w:cs="宋体"/>
          <w:color w:val="auto"/>
          <w:kern w:val="0"/>
          <w:sz w:val="24"/>
          <w:szCs w:val="24"/>
          <w:highlight w:val="none"/>
        </w:rPr>
        <w:t>则采取以下第</w:t>
      </w:r>
      <w:r>
        <w:rPr>
          <w:rFonts w:hint="eastAsia" w:ascii="宋体" w:hAnsi="宋体" w:eastAsia="宋体" w:cs="宋体"/>
          <w:color w:val="auto"/>
          <w:kern w:val="0"/>
          <w:sz w:val="24"/>
          <w:szCs w:val="24"/>
          <w:highlight w:val="none"/>
          <w:u w:val="single"/>
        </w:rPr>
        <w:t xml:space="preserve"> 1 </w:t>
      </w:r>
      <w:r>
        <w:rPr>
          <w:rFonts w:hint="eastAsia" w:ascii="宋体" w:hAnsi="宋体" w:eastAsia="宋体" w:cs="宋体"/>
          <w:color w:val="auto"/>
          <w:kern w:val="0"/>
          <w:sz w:val="24"/>
          <w:szCs w:val="24"/>
          <w:highlight w:val="none"/>
        </w:rPr>
        <w:t>种方式解决争议：</w:t>
      </w:r>
    </w:p>
    <w:p w14:paraId="2C6128B2">
      <w:pPr>
        <w:pStyle w:val="10"/>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（1）向甲方所在地有管辖权的人民法院提起诉讼；</w:t>
      </w:r>
    </w:p>
    <w:p w14:paraId="6929DC0C">
      <w:pPr>
        <w:pStyle w:val="10"/>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（2）向</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仲裁委员会按其仲裁规则申请仲裁。</w:t>
      </w:r>
    </w:p>
    <w:p w14:paraId="61AA08D0">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2、在仲裁期间，本合同应继续履行。</w:t>
      </w:r>
    </w:p>
    <w:p w14:paraId="6A9409AE">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47" w:name="_Toc225654650"/>
      <w:bookmarkStart w:id="48" w:name="_Toc282696231"/>
      <w:bookmarkStart w:id="49" w:name="_Toc286993793"/>
      <w:bookmarkStart w:id="50" w:name="_Toc283019219"/>
      <w:bookmarkStart w:id="51" w:name="_Toc238984981"/>
      <w:bookmarkStart w:id="52" w:name="_Toc239568424"/>
      <w:bookmarkStart w:id="53" w:name="_Toc212019600"/>
      <w:bookmarkStart w:id="54" w:name="_Toc241833909"/>
      <w:bookmarkStart w:id="55" w:name="_Toc239233920"/>
      <w:bookmarkStart w:id="56" w:name="_Toc251768868"/>
      <w:bookmarkStart w:id="57" w:name="_Toc237145412"/>
      <w:bookmarkStart w:id="58" w:name="_Toc211854455"/>
      <w:bookmarkStart w:id="59" w:name="_Toc211911354"/>
      <w:bookmarkStart w:id="60" w:name="_Toc247334847"/>
      <w:bookmarkStart w:id="61" w:name="_Toc225670757"/>
      <w:bookmarkStart w:id="62" w:name="_Toc225244858"/>
      <w:bookmarkStart w:id="63" w:name="_Toc185395255"/>
      <w:bookmarkStart w:id="64" w:name="_Toc232492934"/>
      <w:bookmarkStart w:id="65" w:name="_Toc28433"/>
      <w:r>
        <w:rPr>
          <w:rFonts w:hint="eastAsia" w:ascii="宋体" w:hAnsi="宋体" w:eastAsia="宋体" w:cs="宋体"/>
          <w:b/>
          <w:color w:val="auto"/>
          <w:sz w:val="24"/>
          <w:szCs w:val="24"/>
          <w:highlight w:val="none"/>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color w:val="auto"/>
          <w:sz w:val="24"/>
          <w:szCs w:val="24"/>
          <w:highlight w:val="none"/>
        </w:rPr>
        <w:t>生效及其他</w:t>
      </w:r>
      <w:bookmarkEnd w:id="65"/>
    </w:p>
    <w:p w14:paraId="75E7D6AF">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1、合同经双方法定代表人（单位负责人）或授权委托代理人签字并加盖单位公章后生效。</w:t>
      </w:r>
    </w:p>
    <w:p w14:paraId="644EF91E">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2、合同执行中涉及采购资金和采购内容修改或补充的，须经政府采购监管部门审批，并</w:t>
      </w:r>
      <w:r>
        <w:rPr>
          <w:rFonts w:hint="eastAsia" w:ascii="宋体" w:hAnsi="宋体" w:eastAsia="宋体" w:cs="宋体"/>
          <w:color w:val="auto"/>
          <w:sz w:val="24"/>
          <w:szCs w:val="24"/>
          <w:highlight w:val="none"/>
          <w:lang w:eastAsia="zh-CN"/>
        </w:rPr>
        <w:t>签订</w:t>
      </w:r>
      <w:r>
        <w:rPr>
          <w:rFonts w:hint="eastAsia" w:ascii="宋体" w:hAnsi="宋体" w:eastAsia="宋体" w:cs="宋体"/>
          <w:color w:val="auto"/>
          <w:sz w:val="24"/>
          <w:szCs w:val="24"/>
          <w:highlight w:val="none"/>
        </w:rPr>
        <w:t>书面补充协议报政府采购监督管理部门备案，方可作为主合同不可分割的一部分。</w:t>
      </w:r>
    </w:p>
    <w:p w14:paraId="59A0B590">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份，自双方签章之日起</w:t>
      </w:r>
      <w:r>
        <w:rPr>
          <w:rFonts w:hint="eastAsia" w:ascii="宋体" w:hAnsi="宋体" w:eastAsia="宋体" w:cs="宋体"/>
          <w:color w:val="auto"/>
          <w:sz w:val="24"/>
          <w:szCs w:val="24"/>
          <w:highlight w:val="none"/>
          <w:lang w:eastAsia="zh-CN"/>
        </w:rPr>
        <w:t>生效</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份，具有同等法律效力。</w:t>
      </w:r>
    </w:p>
    <w:p w14:paraId="29D956B2">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第十五条 附件</w:t>
      </w:r>
    </w:p>
    <w:p w14:paraId="7D73A765">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、项目采购文件</w:t>
      </w:r>
      <w:r>
        <w:rPr>
          <w:rFonts w:hint="eastAsia" w:ascii="宋体" w:hAnsi="宋体" w:eastAsia="宋体" w:cs="宋体"/>
          <w:color w:val="auto"/>
          <w:sz w:val="24"/>
          <w:szCs w:val="24"/>
          <w:highlight w:val="none"/>
          <w:lang w:eastAsia="zh-CN"/>
        </w:rPr>
        <w:t>；</w:t>
      </w:r>
    </w:p>
    <w:p w14:paraId="3F71FCD3">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、项目修改澄清文件</w:t>
      </w:r>
      <w:r>
        <w:rPr>
          <w:rFonts w:hint="eastAsia" w:ascii="宋体" w:hAnsi="宋体" w:eastAsia="宋体" w:cs="宋体"/>
          <w:color w:val="auto"/>
          <w:sz w:val="24"/>
          <w:szCs w:val="24"/>
          <w:highlight w:val="none"/>
          <w:lang w:eastAsia="zh-CN"/>
        </w:rPr>
        <w:t>；</w:t>
      </w:r>
    </w:p>
    <w:p w14:paraId="714C87E2">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、项目响应文件</w:t>
      </w:r>
      <w:r>
        <w:rPr>
          <w:rFonts w:hint="eastAsia" w:ascii="宋体" w:hAnsi="宋体" w:eastAsia="宋体" w:cs="宋体"/>
          <w:color w:val="auto"/>
          <w:sz w:val="24"/>
          <w:szCs w:val="24"/>
          <w:highlight w:val="none"/>
          <w:lang w:eastAsia="zh-CN"/>
        </w:rPr>
        <w:t>；</w:t>
      </w:r>
    </w:p>
    <w:p w14:paraId="46603151">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、成交通知书</w:t>
      </w:r>
      <w:r>
        <w:rPr>
          <w:rFonts w:hint="eastAsia" w:ascii="宋体" w:hAnsi="宋体" w:eastAsia="宋体" w:cs="宋体"/>
          <w:color w:val="auto"/>
          <w:sz w:val="24"/>
          <w:szCs w:val="24"/>
          <w:highlight w:val="none"/>
          <w:lang w:eastAsia="zh-CN"/>
        </w:rPr>
        <w:t>；</w:t>
      </w:r>
    </w:p>
    <w:p w14:paraId="15977BC0">
      <w:pPr>
        <w:pStyle w:val="1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、其他</w:t>
      </w:r>
      <w:r>
        <w:rPr>
          <w:rFonts w:hint="eastAsia" w:ascii="宋体" w:hAnsi="宋体" w:eastAsia="宋体" w:cs="宋体"/>
          <w:color w:val="auto"/>
          <w:sz w:val="24"/>
          <w:szCs w:val="24"/>
          <w:highlight w:val="none"/>
          <w:lang w:eastAsia="zh-CN"/>
        </w:rPr>
        <w:t>。</w:t>
      </w:r>
    </w:p>
    <w:p w14:paraId="5159B980">
      <w:pPr>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p>
    <w:p w14:paraId="18A986D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8B1A4F4">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   （盖章）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   （盖章）</w:t>
      </w:r>
    </w:p>
    <w:p w14:paraId="58AFF167">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法定代表人：（单位负责人）</w:t>
      </w:r>
    </w:p>
    <w:p w14:paraId="40ECD5C3">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2683685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4129AD09">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                               账号：</w:t>
      </w:r>
    </w:p>
    <w:p w14:paraId="4037E52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43BC1BD1">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14:paraId="69B725B7">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签约日期：  年  月  日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签约日期：  年  月  日</w:t>
      </w:r>
    </w:p>
    <w:p w14:paraId="0ADBFAF0">
      <w:pPr>
        <w:pStyle w:val="7"/>
        <w:ind w:left="0" w:leftChars="0" w:firstLine="0" w:firstLineChars="0"/>
        <w:jc w:val="both"/>
        <w:rPr>
          <w:rFonts w:hint="eastAsia" w:ascii="宋体" w:hAnsi="宋体" w:eastAsia="宋体" w:cs="宋体"/>
          <w:color w:val="auto"/>
          <w:sz w:val="24"/>
          <w:szCs w:val="24"/>
          <w:highlight w:val="none"/>
          <w:lang w:val="en-US" w:eastAsia="zh-CN"/>
        </w:rPr>
      </w:pPr>
    </w:p>
    <w:p w14:paraId="4A9A944B">
      <w:bookmarkStart w:id="66" w:name="_GoBack"/>
      <w:bookmarkEnd w:id="66"/>
    </w:p>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6"/>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693ED"/>
    <w:multiLevelType w:val="singleLevel"/>
    <w:tmpl w:val="1C7693ED"/>
    <w:lvl w:ilvl="0" w:tentative="0">
      <w:start w:val="2"/>
      <w:numFmt w:val="chineseCounting"/>
      <w:suff w:val="space"/>
      <w:lvlText w:val="第%1条"/>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WPS Office" w15:userId="16191299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329D2"/>
    <w:rsid w:val="0A332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toa heading"/>
    <w:basedOn w:val="1"/>
    <w:next w:val="1"/>
    <w:unhideWhenUsed/>
    <w:qFormat/>
    <w:uiPriority w:val="0"/>
    <w:pPr>
      <w:spacing w:before="120" w:beforeLines="0" w:afterLines="0"/>
    </w:pPr>
    <w:rPr>
      <w:rFonts w:hint="default" w:ascii="Arial" w:hAnsi="Arial"/>
      <w:sz w:val="24"/>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5"/>
    <w:qFormat/>
    <w:uiPriority w:val="0"/>
    <w:pPr>
      <w:ind w:firstLine="420" w:firstLineChars="100"/>
    </w:pPr>
    <w:rPr>
      <w:szCs w:val="24"/>
    </w:rPr>
  </w:style>
  <w:style w:type="paragraph" w:customStyle="1" w:styleId="10">
    <w:name w:val="样式 首行缩进:  2 字符"/>
    <w:basedOn w:val="1"/>
    <w:qFormat/>
    <w:uiPriority w:val="0"/>
    <w:pPr>
      <w:spacing w:line="400" w:lineRule="exact"/>
      <w:ind w:firstLine="200" w:firstLineChars="200"/>
    </w:pPr>
    <w:rPr>
      <w:rFonts w:cs="宋体"/>
      <w:sz w:val="24"/>
    </w:rPr>
  </w:style>
  <w:style w:type="paragraph" w:customStyle="1" w:styleId="11">
    <w:name w:val="null3"/>
    <w:qFormat/>
    <w:uiPriority w:val="0"/>
    <w:rPr>
      <w:rFonts w:hint="eastAsia" w:ascii="Calibri" w:hAnsi="Calibri" w:eastAsia="宋体" w:cs="Times New Roman"/>
      <w:lang w:val="en-US" w:eastAsia="zh-Hans"/>
    </w:rPr>
  </w:style>
  <w:style w:type="paragraph" w:styleId="12">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2025-10-14T04:53:00Z</dcterms:created>
  <dc:creator>Lenovo</dc:creator>
  <cp:lastModifiedBy>Lenovo</cp:lastModifiedBy>
  <dcterms:modified xsi:type="dcterms:W3CDTF">2025-10-14T04:53:40Z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2682BB64BCB24B22B430372C7CA68E6D_11</vt:lpwstr>
  </property>
  <property fmtid="{D5CDD505-2E9C-101B-9397-08002B2CF9AE}" pid="4" name="KSOTemplateDocerSaveRecord">
    <vt:lpwstr>eyJoZGlkIjoiYTkwMWYyZDNhM2MyN2IxMWZiZjE3OGZiYjU1NjEyNWYiLCJ1c2VySWQiOiI0NDgyMTE1NDUifQ==</vt:lpwstr>
  </property>
</Properties>
</file>