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5"/>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88E09E9">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2879D1B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45A5A0B"/>
    <w:rsid w:val="148D0BA5"/>
    <w:rsid w:val="4456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Body Text Indent 2"/>
    <w:basedOn w:val="1"/>
    <w:qFormat/>
    <w:uiPriority w:val="0"/>
    <w:pPr>
      <w:ind w:left="555"/>
    </w:pPr>
    <w:rPr>
      <w:sz w:val="28"/>
      <w:szCs w:val="20"/>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6084</Words>
  <Characters>6515</Characters>
  <Lines>0</Lines>
  <Paragraphs>0</Paragraphs>
  <TotalTime>0</TotalTime>
  <ScaleCrop>false</ScaleCrop>
  <LinksUpToDate>false</LinksUpToDate>
  <CharactersWithSpaces>6640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2024-04-22T04:35:00Z</dcterms:created>
  <dc:creator>admin</dc:creator>
  <cp:lastModifiedBy>puppet</cp:lastModifiedBy>
  <dcterms:modified xsi:type="dcterms:W3CDTF">2025-10-23T03:25:48Z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C8471AB0A182424F806368DD8D7FE15D_12</vt:lpwstr>
  </property>
  <property fmtid="{D5CDD505-2E9C-101B-9397-08002B2CF9AE}" pid="4" name="KSOTemplateDocerSaveRecord">
    <vt:lpwstr>eyJoZGlkIjoiOWZlOTI0MzU1MTE4MDlkNWMzNDM3YTg4ZmE1ODFmZDgiLCJ1c2VySWQiOiI2NjUzNDI1ODcifQ==</vt:lpwstr>
  </property>
</Properties>
</file>