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B15BF2">
      <w:pPr>
        <w:spacing w:line="360" w:lineRule="auto"/>
        <w:jc w:val="center"/>
        <w:rPr>
          <w:rFonts w:hint="eastAsia" w:ascii="黑体" w:eastAsia="黑体"/>
          <w:sz w:val="32"/>
        </w:rPr>
      </w:pPr>
      <w:r>
        <w:rPr>
          <w:rFonts w:hint="eastAsia" w:ascii="黑体" w:eastAsia="黑体"/>
          <w:sz w:val="32"/>
          <w:lang w:val="en-US" w:eastAsia="zh-CN"/>
        </w:rPr>
        <w:t>西北大学</w:t>
      </w:r>
      <w:r>
        <w:rPr>
          <w:rFonts w:hint="eastAsia" w:ascii="黑体" w:eastAsia="黑体"/>
          <w:sz w:val="32"/>
        </w:rPr>
        <w:t>购货合同</w:t>
      </w:r>
    </w:p>
    <w:p w14:paraId="333AFD10">
      <w:pPr>
        <w:spacing w:line="360" w:lineRule="auto"/>
        <w:jc w:val="center"/>
        <w:rPr>
          <w:rFonts w:hint="eastAsia"/>
          <w:color w:val="FF0000"/>
        </w:rPr>
      </w:pPr>
      <w:r>
        <w:rPr>
          <w:rFonts w:hint="eastAsia"/>
          <w:color w:val="FF0000"/>
        </w:rPr>
        <w:t>（进口合同模板）</w:t>
      </w:r>
    </w:p>
    <w:p w14:paraId="330170A8">
      <w:pPr>
        <w:spacing w:line="360" w:lineRule="auto"/>
        <w:ind w:firstLine="420" w:firstLineChars="200"/>
        <w:jc w:val="left"/>
        <w:rPr>
          <w:rFonts w:hint="default" w:eastAsia="宋体"/>
          <w:color w:val="FF0000"/>
          <w:lang w:val="en-US" w:eastAsia="zh-CN"/>
        </w:rPr>
      </w:pPr>
      <w:r>
        <w:rPr>
          <w:rFonts w:hint="eastAsia"/>
          <w:color w:val="FF0000"/>
          <w:lang w:val="en-US" w:eastAsia="zh-CN"/>
        </w:rPr>
        <w:t>特别说明：以下内容只作为合同基本条款，在签订具体项目购货合同时，请根据项目实际情况再签订技术协议作为合同的附件。</w:t>
      </w:r>
    </w:p>
    <w:p w14:paraId="1924D431">
      <w:pPr>
        <w:spacing w:line="360" w:lineRule="auto"/>
        <w:ind w:firstLine="420" w:firstLineChars="200"/>
        <w:rPr>
          <w:ins w:id="0" w:author="薛利娟" w:date="2020-12-03T10:12:00Z"/>
          <w:rFonts w:hint="eastAsia" w:ascii="宋体" w:hAnsi="Calibri" w:eastAsia="宋体" w:cs="Times New Roman"/>
          <w:sz w:val="21"/>
          <w:szCs w:val="24"/>
        </w:rPr>
      </w:pPr>
    </w:p>
    <w:p w14:paraId="3FE30097">
      <w:pPr>
        <w:spacing w:line="360" w:lineRule="auto"/>
        <w:ind w:firstLine="420" w:firstLineChars="200"/>
      </w:pPr>
      <w:r>
        <w:rPr>
          <w:rFonts w:hint="eastAsia" w:ascii="宋体" w:hAnsi="Calibri" w:eastAsia="宋体" w:cs="Times New Roman"/>
          <w:sz w:val="21"/>
          <w:szCs w:val="24"/>
        </w:rPr>
        <w:t>根据《中华人民共和国政府采购法》、《中华人民共和国民法典》及有关法律规定，遵循平等、自愿、公平和诚实信用的原则，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就西北大学××××学院（系）购置的××××等</w:t>
      </w:r>
      <w:r>
        <w:rPr>
          <w:rFonts w:hint="eastAsia" w:ascii="宋体"/>
          <w:lang w:val="en-US" w:eastAsia="zh-CN"/>
        </w:rPr>
        <w:t>货物</w:t>
      </w:r>
      <w:r>
        <w:rPr>
          <w:rFonts w:hint="eastAsia" w:ascii="宋体"/>
        </w:rPr>
        <w:t>（招标编号：</w:t>
      </w:r>
      <w:r>
        <w:rPr>
          <w:rFonts w:hint="eastAsia" w:ascii="宋体"/>
          <w:u w:val="single"/>
        </w:rPr>
        <w:t>　　　　　</w:t>
      </w:r>
      <w:r>
        <w:rPr>
          <w:rFonts w:hint="eastAsia" w:ascii="宋体"/>
        </w:rPr>
        <w:t>）</w:t>
      </w:r>
      <w:r>
        <w:rPr>
          <w:rFonts w:hint="eastAsia"/>
        </w:rPr>
        <w:t>经双方协商达成如下技术合同条款：</w:t>
      </w:r>
    </w:p>
    <w:p w14:paraId="6A8136FA">
      <w:pPr>
        <w:spacing w:line="360" w:lineRule="auto"/>
        <w:rPr>
          <w:b/>
          <w:sz w:val="24"/>
        </w:rPr>
      </w:pPr>
      <w:r>
        <w:rPr>
          <w:rFonts w:hint="eastAsia"/>
          <w:b/>
          <w:sz w:val="24"/>
        </w:rPr>
        <w:t>一、合同内容</w:t>
      </w:r>
    </w:p>
    <w:p w14:paraId="253B991C">
      <w:pPr>
        <w:spacing w:line="360" w:lineRule="auto"/>
        <w:ind w:firstLine="420" w:firstLineChars="200"/>
        <w:rPr>
          <w:rFonts w:hint="eastAsia"/>
          <w:b/>
        </w:rPr>
      </w:pPr>
      <w:r>
        <w:rPr>
          <w:rFonts w:hint="eastAsia"/>
        </w:rPr>
        <w:t>乙方按本合同中确定的</w:t>
      </w:r>
      <w:r>
        <w:rPr>
          <w:rFonts w:hint="eastAsia"/>
          <w:lang w:val="en-US" w:eastAsia="zh-CN"/>
        </w:rPr>
        <w:t>货物</w:t>
      </w:r>
      <w:r>
        <w:rPr>
          <w:rFonts w:hint="eastAsia"/>
        </w:rPr>
        <w:t>名称、型号与规格、产地、数量及配套内容进行供货；乙方按时将</w:t>
      </w:r>
      <w:r>
        <w:rPr>
          <w:rFonts w:hint="eastAsia"/>
          <w:lang w:eastAsia="zh-CN"/>
        </w:rPr>
        <w:t>货物</w:t>
      </w:r>
      <w:r>
        <w:rPr>
          <w:rFonts w:hint="eastAsia"/>
        </w:rPr>
        <w:t>运送到甲方指定的地点，负责</w:t>
      </w:r>
      <w:r>
        <w:rPr>
          <w:rFonts w:hint="eastAsia"/>
          <w:lang w:val="en-US" w:eastAsia="zh-CN"/>
        </w:rPr>
        <w:t>货物</w:t>
      </w:r>
      <w:r>
        <w:rPr>
          <w:rFonts w:hint="eastAsia"/>
        </w:rPr>
        <w:t>的安装与调试，达到正常使用；乙方负责为甲方培训操作、维护人员，质保期内负责指导</w:t>
      </w:r>
      <w:r>
        <w:rPr>
          <w:rFonts w:hint="eastAsia"/>
          <w:lang w:val="en-US" w:eastAsia="zh-CN"/>
        </w:rPr>
        <w:t>货物</w:t>
      </w:r>
      <w:r>
        <w:rPr>
          <w:rFonts w:hint="eastAsia"/>
        </w:rPr>
        <w:t>的操作使用和保养维修，做好售后服务工作。甲方在乙方完成合同明确规定的责任和义务后，按合同要求付给乙方相应的货款。</w:t>
      </w:r>
    </w:p>
    <w:p w14:paraId="77DE54C2">
      <w:pPr>
        <w:numPr>
          <w:ilvl w:val="0"/>
          <w:numId w:val="1"/>
        </w:numPr>
        <w:spacing w:line="360" w:lineRule="auto"/>
      </w:pPr>
      <w:r>
        <w:rPr>
          <w:rFonts w:hint="eastAsia"/>
        </w:rPr>
        <w:t>购置清单（人民币）</w:t>
      </w:r>
    </w:p>
    <w:tbl>
      <w:tblPr>
        <w:tblStyle w:val="4"/>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53"/>
        <w:gridCol w:w="1133"/>
      </w:tblGrid>
      <w:tr w14:paraId="6D8B55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11A68B8E">
            <w:pPr>
              <w:spacing w:line="360" w:lineRule="auto"/>
              <w:jc w:val="center"/>
            </w:pPr>
            <w:r>
              <w:rPr>
                <w:rFonts w:hint="eastAsia"/>
                <w:lang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40B64198">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4D3BD7F6">
            <w:pPr>
              <w:spacing w:line="360" w:lineRule="auto"/>
              <w:jc w:val="center"/>
            </w:pPr>
            <w:r>
              <w:rPr>
                <w:rFonts w:hint="eastAsia"/>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53197BF0">
            <w:pPr>
              <w:spacing w:line="360" w:lineRule="auto"/>
              <w:jc w:val="center"/>
            </w:pPr>
            <w:r>
              <w:rPr>
                <w:rFonts w:hint="eastAsia"/>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7918F977">
            <w:pPr>
              <w:spacing w:line="360" w:lineRule="auto"/>
              <w:jc w:val="center"/>
            </w:pPr>
            <w:r>
              <w:rPr>
                <w:rFonts w:hint="eastAsia"/>
              </w:rPr>
              <w:t>单位</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0552830D">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5FE70A10">
            <w:pPr>
              <w:spacing w:line="360" w:lineRule="auto"/>
              <w:jc w:val="center"/>
              <w:rPr>
                <w:rFonts w:hint="eastAsia" w:eastAsia="宋体"/>
                <w:lang w:eastAsia="zh-CN"/>
              </w:rP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1F1849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25623A21">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353E7E60">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00F92EF3">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top"/>
          </w:tcPr>
          <w:p w14:paraId="1BCB4FD1">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top"/>
          </w:tcPr>
          <w:p w14:paraId="0FAEF14E">
            <w:pPr>
              <w:spacing w:line="360" w:lineRule="auto"/>
            </w:pPr>
          </w:p>
        </w:tc>
        <w:tc>
          <w:tcPr>
            <w:tcW w:w="1153" w:type="dxa"/>
            <w:tcBorders>
              <w:top w:val="single" w:color="auto" w:sz="4" w:space="0"/>
              <w:left w:val="single" w:color="auto" w:sz="4" w:space="0"/>
              <w:bottom w:val="single" w:color="auto" w:sz="4" w:space="0"/>
              <w:right w:val="single" w:color="auto" w:sz="4" w:space="0"/>
            </w:tcBorders>
            <w:noWrap w:val="0"/>
            <w:vAlign w:val="top"/>
          </w:tcPr>
          <w:p w14:paraId="65830AD9">
            <w:pPr>
              <w:spacing w:line="360" w:lineRule="auto"/>
            </w:pPr>
          </w:p>
        </w:tc>
        <w:tc>
          <w:tcPr>
            <w:tcW w:w="1133" w:type="dxa"/>
            <w:tcBorders>
              <w:top w:val="single" w:color="auto" w:sz="4" w:space="0"/>
              <w:left w:val="single" w:color="auto" w:sz="4" w:space="0"/>
              <w:bottom w:val="single" w:color="auto" w:sz="4" w:space="0"/>
              <w:right w:val="single" w:color="auto" w:sz="4" w:space="0"/>
            </w:tcBorders>
            <w:noWrap w:val="0"/>
            <w:vAlign w:val="top"/>
          </w:tcPr>
          <w:p w14:paraId="6B036E56">
            <w:pPr>
              <w:spacing w:line="360" w:lineRule="auto"/>
            </w:pPr>
          </w:p>
        </w:tc>
      </w:tr>
      <w:tr w14:paraId="627F53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6A0F03F5">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1F1172A">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67A17E3">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227C4B56">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DE615A1">
            <w:pPr>
              <w:spacing w:line="360" w:lineRule="auto"/>
            </w:pPr>
          </w:p>
        </w:tc>
        <w:tc>
          <w:tcPr>
            <w:tcW w:w="1153" w:type="dxa"/>
            <w:tcBorders>
              <w:top w:val="single" w:color="auto" w:sz="4" w:space="0"/>
              <w:left w:val="single" w:color="auto" w:sz="4" w:space="0"/>
              <w:bottom w:val="single" w:color="auto" w:sz="4" w:space="0"/>
              <w:right w:val="single" w:color="auto" w:sz="4" w:space="0"/>
            </w:tcBorders>
            <w:noWrap w:val="0"/>
            <w:vAlign w:val="center"/>
          </w:tcPr>
          <w:p w14:paraId="2A6BAA60">
            <w:pPr>
              <w:spacing w:line="360" w:lineRule="auto"/>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AE2CFCD">
            <w:pPr>
              <w:spacing w:line="360" w:lineRule="auto"/>
            </w:pPr>
          </w:p>
        </w:tc>
      </w:tr>
      <w:tr w14:paraId="07C7E7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585BE25D">
            <w:pPr>
              <w:spacing w:line="360" w:lineRule="auto"/>
            </w:pPr>
            <w:r>
              <w:rPr>
                <w:rFonts w:hint="eastAsia"/>
              </w:rPr>
              <w:t>合计金额（大写）：</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358F40D6">
            <w:pPr>
              <w:spacing w:line="360" w:lineRule="auto"/>
            </w:pPr>
            <w:r>
              <w:rPr>
                <w:rFonts w:hint="eastAsia"/>
              </w:rPr>
              <w:t>小写</w:t>
            </w:r>
            <w:r>
              <w:rPr>
                <w:rFonts w:hint="eastAsia"/>
                <w:lang w:eastAsia="zh-CN"/>
              </w:rPr>
              <w:t>（</w:t>
            </w:r>
            <w:r>
              <w:rPr>
                <w:rFonts w:hint="eastAsia"/>
                <w:lang w:val="en-US" w:eastAsia="zh-CN"/>
              </w:rPr>
              <w:t>元</w:t>
            </w:r>
            <w:r>
              <w:rPr>
                <w:rFonts w:hint="eastAsia"/>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C0B4347">
            <w:pPr>
              <w:spacing w:line="360" w:lineRule="auto"/>
              <w:rPr>
                <w:rFonts w:hint="eastAsia"/>
              </w:rPr>
            </w:pPr>
          </w:p>
        </w:tc>
      </w:tr>
    </w:tbl>
    <w:p w14:paraId="5899D1DF">
      <w:pPr>
        <w:spacing w:line="360" w:lineRule="auto"/>
        <w:ind w:left="539" w:leftChars="200" w:hanging="119" w:hangingChars="57"/>
      </w:pPr>
      <w:r>
        <w:t>2</w:t>
      </w:r>
      <w:r>
        <w:rPr>
          <w:rFonts w:hint="eastAsia"/>
        </w:rPr>
        <w:t>、本合同总额为</w:t>
      </w:r>
      <w:r>
        <w:rPr>
          <w:rFonts w:hint="eastAsia"/>
          <w:lang w:val="en-US" w:eastAsia="zh-CN"/>
        </w:rPr>
        <w:t>货物</w:t>
      </w:r>
      <w:r>
        <w:rPr>
          <w:rFonts w:hint="eastAsia"/>
        </w:rPr>
        <w:t>到达西北大学指定</w:t>
      </w:r>
      <w:r>
        <w:rPr>
          <w:rFonts w:hint="eastAsia"/>
          <w:lang w:val="en-US" w:eastAsia="zh-CN"/>
        </w:rPr>
        <w:t>地点</w:t>
      </w:r>
      <w:r>
        <w:rPr>
          <w:rFonts w:hint="eastAsia"/>
        </w:rPr>
        <w:t>价格（大写）：</w:t>
      </w:r>
      <w:r>
        <w:rPr>
          <w:u w:val="single"/>
        </w:rPr>
        <w:t xml:space="preserve">      </w:t>
      </w:r>
      <w:r>
        <w:rPr>
          <w:rFonts w:hint="eastAsia"/>
          <w:u w:val="single"/>
        </w:rPr>
        <w:t xml:space="preserve">    </w:t>
      </w:r>
      <w:r>
        <w:rPr>
          <w:u w:val="single"/>
        </w:rPr>
        <w:t xml:space="preserve">  </w:t>
      </w:r>
      <w:r>
        <w:rPr>
          <w:rFonts w:hint="eastAsia"/>
        </w:rPr>
        <w:t>元。</w:t>
      </w:r>
    </w:p>
    <w:p w14:paraId="19C98B0A">
      <w:pPr>
        <w:tabs>
          <w:tab w:val="left" w:pos="0"/>
        </w:tabs>
        <w:spacing w:line="500" w:lineRule="exact"/>
        <w:ind w:firstLine="420" w:firstLineChars="200"/>
        <w:rPr>
          <w:rFonts w:hint="eastAsia"/>
        </w:rPr>
      </w:pPr>
      <w:r>
        <w:t>3</w:t>
      </w:r>
      <w:r>
        <w:rPr>
          <w:rFonts w:hint="eastAsia"/>
        </w:rPr>
        <w:t>、本合同总额为</w:t>
      </w:r>
      <w:r>
        <w:rPr>
          <w:rFonts w:hint="eastAsia"/>
          <w:lang w:val="en-US" w:eastAsia="zh-CN"/>
        </w:rPr>
        <w:t>货物</w:t>
      </w:r>
      <w:r>
        <w:rPr>
          <w:rFonts w:hint="eastAsia"/>
        </w:rPr>
        <w:t>到达使用地点、验收合格达到正常使用条件前的所有费用，包括但不限于以下费用：</w:t>
      </w:r>
      <w:r>
        <w:rPr>
          <w:rFonts w:hint="eastAsia"/>
          <w:lang w:eastAsia="zh-CN"/>
        </w:rPr>
        <w:t>货物</w:t>
      </w:r>
      <w:r>
        <w:rPr>
          <w:rFonts w:hint="eastAsia"/>
        </w:rPr>
        <w:t>价值、安装调试费、国内外运杂费（含保险）、仓储保管费、技术培训费、检测费、施工费、人工费、进口业务</w:t>
      </w:r>
      <w:r>
        <w:rPr>
          <w:rFonts w:hint="eastAsia"/>
          <w:lang w:val="en-US" w:eastAsia="zh-CN"/>
        </w:rPr>
        <w:t>相关费用（</w:t>
      </w:r>
      <w:r>
        <w:rPr>
          <w:rFonts w:hint="eastAsia"/>
        </w:rPr>
        <w:t>按合同金额的</w:t>
      </w:r>
      <w:r>
        <w:rPr>
          <w:rFonts w:hint="eastAsia"/>
          <w:lang w:val="en-US" w:eastAsia="zh-CN"/>
        </w:rPr>
        <w:t>0.68</w:t>
      </w:r>
      <w:r>
        <w:rPr>
          <w:rFonts w:hint="eastAsia"/>
        </w:rPr>
        <w:t>%收取</w:t>
      </w:r>
      <w:r>
        <w:rPr>
          <w:rFonts w:hint="eastAsia"/>
          <w:lang w:eastAsia="zh-CN"/>
        </w:rPr>
        <w:t>。</w:t>
      </w:r>
      <w:r>
        <w:rPr>
          <w:rFonts w:hint="eastAsia"/>
          <w:lang w:val="en-US" w:eastAsia="zh-CN"/>
        </w:rPr>
        <w:t>包括外贸代理公司进口业务</w:t>
      </w:r>
      <w:r>
        <w:rPr>
          <w:rFonts w:hint="eastAsia"/>
        </w:rPr>
        <w:t>代理费</w:t>
      </w:r>
      <w:r>
        <w:rPr>
          <w:rFonts w:hint="eastAsia"/>
          <w:lang w:eastAsia="zh-CN"/>
        </w:rPr>
        <w:t>、</w:t>
      </w:r>
      <w:r>
        <w:rPr>
          <w:rFonts w:hint="eastAsia"/>
        </w:rPr>
        <w:t>国内外银行手续费、报关费、商检费</w:t>
      </w:r>
      <w:r>
        <w:rPr>
          <w:rFonts w:hint="eastAsia"/>
          <w:lang w:val="en-US" w:eastAsia="zh-CN"/>
        </w:rPr>
        <w:t>等）</w:t>
      </w:r>
      <w:r>
        <w:rPr>
          <w:rFonts w:hint="eastAsia"/>
        </w:rPr>
        <w:t>及进口</w:t>
      </w:r>
      <w:r>
        <w:rPr>
          <w:rFonts w:hint="eastAsia"/>
          <w:lang w:eastAsia="zh-CN"/>
        </w:rPr>
        <w:t>货物</w:t>
      </w:r>
      <w:r>
        <w:rPr>
          <w:rFonts w:hint="eastAsia"/>
        </w:rPr>
        <w:t>按国家政策征收的一切税费（按国家政策规定甲方可以享受的免税部分除外）等。</w:t>
      </w:r>
    </w:p>
    <w:p w14:paraId="433D07D2">
      <w:pPr>
        <w:tabs>
          <w:tab w:val="left" w:pos="0"/>
        </w:tabs>
        <w:spacing w:line="500" w:lineRule="exact"/>
        <w:ind w:firstLine="420" w:firstLineChars="200"/>
        <w:rPr>
          <w:rFonts w:hint="eastAsia"/>
        </w:rPr>
      </w:pPr>
      <w:r>
        <w:rPr>
          <w:rFonts w:hint="eastAsia"/>
        </w:rPr>
        <w:t>4、本合同总额不受市场价格及外汇汇率变化的影响，在合同不发生变更时作为付款结算的依据。</w:t>
      </w:r>
    </w:p>
    <w:p w14:paraId="77D0E4C8">
      <w:pPr>
        <w:spacing w:line="360" w:lineRule="auto"/>
        <w:rPr>
          <w:b/>
          <w:sz w:val="24"/>
        </w:rPr>
      </w:pPr>
      <w:r>
        <w:rPr>
          <w:rFonts w:hint="eastAsia"/>
          <w:b/>
          <w:sz w:val="24"/>
        </w:rPr>
        <w:t>二、交货时间及交货地点</w:t>
      </w:r>
    </w:p>
    <w:p w14:paraId="11A832AA">
      <w:pPr>
        <w:spacing w:line="360" w:lineRule="auto"/>
        <w:ind w:firstLine="420" w:firstLineChars="200"/>
        <w:rPr>
          <w:rFonts w:hint="eastAsia"/>
        </w:rPr>
      </w:pPr>
      <w:r>
        <w:rPr>
          <w:rFonts w:hint="eastAsia"/>
        </w:rPr>
        <w:t>1、交货时间为本合同生效后</w:t>
      </w:r>
      <w:r>
        <w:rPr>
          <w:u w:val="single"/>
        </w:rPr>
        <w:t xml:space="preserve"> </w:t>
      </w:r>
      <w:r>
        <w:rPr>
          <w:rFonts w:hint="eastAsia"/>
          <w:u w:val="single"/>
        </w:rPr>
        <w:t>　</w:t>
      </w:r>
      <w:r>
        <w:rPr>
          <w:u w:val="single"/>
        </w:rPr>
        <w:t xml:space="preserve"> </w:t>
      </w:r>
      <w:r>
        <w:rPr>
          <w:rFonts w:hint="eastAsia"/>
        </w:rPr>
        <w:t>天内到货，到货地点为西安西北大学</w:t>
      </w:r>
      <w:r>
        <w:rPr>
          <w:rFonts w:hint="eastAsia" w:ascii="宋体"/>
        </w:rPr>
        <w:t>××××学院（系）</w:t>
      </w:r>
      <w:r>
        <w:rPr>
          <w:rFonts w:hint="eastAsia"/>
          <w:lang w:val="en-US" w:eastAsia="zh-CN"/>
        </w:rPr>
        <w:t>指定地点</w:t>
      </w:r>
      <w:r>
        <w:rPr>
          <w:rFonts w:hint="eastAsia"/>
        </w:rPr>
        <w:t>。</w:t>
      </w:r>
    </w:p>
    <w:p w14:paraId="69E90ACB">
      <w:pPr>
        <w:spacing w:line="360" w:lineRule="auto"/>
        <w:ind w:firstLine="420" w:firstLineChars="200"/>
        <w:rPr>
          <w:rFonts w:hint="eastAsia"/>
        </w:rPr>
      </w:pPr>
      <w:r>
        <w:rPr>
          <w:rFonts w:hint="eastAsia"/>
        </w:rPr>
        <w:t>2、</w:t>
      </w:r>
      <w:r>
        <w:rPr>
          <w:rFonts w:hint="eastAsia"/>
          <w:lang w:val="en-US" w:eastAsia="zh-CN"/>
        </w:rPr>
        <w:t>货物</w:t>
      </w:r>
      <w:r>
        <w:rPr>
          <w:rFonts w:hint="eastAsia"/>
        </w:rPr>
        <w:t>的运输方式由乙方自行选择，但包装必须符合国际标准或行业标准，满足航空、铁路或公路运输以及</w:t>
      </w:r>
      <w:r>
        <w:rPr>
          <w:rFonts w:hint="eastAsia"/>
          <w:lang w:eastAsia="zh-CN"/>
        </w:rPr>
        <w:t>货物</w:t>
      </w:r>
      <w:r>
        <w:rPr>
          <w:rFonts w:hint="eastAsia"/>
        </w:rPr>
        <w:t>装卸要求，保证使用人收到的是无任何损伤的</w:t>
      </w:r>
      <w:r>
        <w:rPr>
          <w:rFonts w:hint="eastAsia"/>
          <w:lang w:eastAsia="zh-CN"/>
        </w:rPr>
        <w:t>货物</w:t>
      </w:r>
      <w:r>
        <w:rPr>
          <w:rFonts w:hint="eastAsia"/>
        </w:rPr>
        <w:t>。否则，因此造成的损失由乙方自行承担。</w:t>
      </w:r>
    </w:p>
    <w:p w14:paraId="17F2A2AE">
      <w:pPr>
        <w:spacing w:line="360" w:lineRule="auto"/>
        <w:rPr>
          <w:b/>
          <w:sz w:val="24"/>
        </w:rPr>
      </w:pPr>
      <w:r>
        <w:rPr>
          <w:rFonts w:hint="eastAsia"/>
          <w:b/>
          <w:sz w:val="24"/>
        </w:rPr>
        <w:t>三、</w:t>
      </w:r>
      <w:r>
        <w:rPr>
          <w:rFonts w:hint="eastAsia"/>
          <w:b/>
          <w:sz w:val="24"/>
          <w:lang w:eastAsia="zh-CN"/>
        </w:rPr>
        <w:t>货物</w:t>
      </w:r>
      <w:r>
        <w:rPr>
          <w:rFonts w:hint="eastAsia"/>
          <w:b/>
          <w:sz w:val="24"/>
        </w:rPr>
        <w:t>质量保证</w:t>
      </w:r>
    </w:p>
    <w:p w14:paraId="496E4BC7">
      <w:pPr>
        <w:spacing w:line="360" w:lineRule="auto"/>
        <w:ind w:firstLine="420" w:firstLineChars="200"/>
        <w:rPr>
          <w:rFonts w:hint="eastAsia"/>
        </w:rPr>
      </w:pPr>
      <w:r>
        <w:t>1</w:t>
      </w:r>
      <w:r>
        <w:rPr>
          <w:rFonts w:hint="eastAsia"/>
        </w:rPr>
        <w:t>、乙方必须保证所提供的</w:t>
      </w:r>
      <w:r>
        <w:rPr>
          <w:rFonts w:hint="eastAsia"/>
          <w:lang w:val="en-US" w:eastAsia="zh-CN"/>
        </w:rPr>
        <w:t>货物</w:t>
      </w:r>
      <w:r>
        <w:rPr>
          <w:rFonts w:hint="eastAsia"/>
        </w:rPr>
        <w:t>及配套</w:t>
      </w:r>
      <w:r>
        <w:rPr>
          <w:rFonts w:hint="eastAsia"/>
          <w:lang w:val="en-US" w:eastAsia="zh-CN"/>
        </w:rPr>
        <w:t>产品</w:t>
      </w:r>
      <w:r>
        <w:rPr>
          <w:rFonts w:hint="eastAsia"/>
        </w:rPr>
        <w:t>是合同规定厂家制造的、崭新的、未曾使用过的合格</w:t>
      </w:r>
      <w:r>
        <w:rPr>
          <w:rFonts w:hint="eastAsia"/>
          <w:lang w:eastAsia="zh-CN"/>
        </w:rPr>
        <w:t>货物</w:t>
      </w:r>
      <w:r>
        <w:rPr>
          <w:rFonts w:hint="eastAsia"/>
        </w:rPr>
        <w:t>。</w:t>
      </w:r>
    </w:p>
    <w:p w14:paraId="6CCB237E">
      <w:pPr>
        <w:spacing w:line="360" w:lineRule="auto"/>
        <w:ind w:firstLine="420" w:firstLineChars="200"/>
      </w:pPr>
      <w:r>
        <w:t>2</w:t>
      </w:r>
      <w:r>
        <w:rPr>
          <w:rFonts w:hint="eastAsia"/>
        </w:rPr>
        <w:t>、乙方提供的</w:t>
      </w:r>
      <w:r>
        <w:rPr>
          <w:rFonts w:hint="eastAsia"/>
          <w:lang w:val="en-US" w:eastAsia="zh-CN"/>
        </w:rPr>
        <w:t>货物</w:t>
      </w:r>
      <w:r>
        <w:rPr>
          <w:rFonts w:hint="eastAsia"/>
        </w:rPr>
        <w:t>及配套</w:t>
      </w:r>
      <w:r>
        <w:rPr>
          <w:rFonts w:hint="eastAsia"/>
          <w:lang w:val="en-US" w:eastAsia="zh-CN"/>
        </w:rPr>
        <w:t>产品</w:t>
      </w:r>
      <w:r>
        <w:rPr>
          <w:rFonts w:hint="eastAsia"/>
        </w:rPr>
        <w:t>必须等同或优于合同技术指标要求，并能按国际标准（行业标准）检测调试和验收，确保</w:t>
      </w:r>
      <w:r>
        <w:rPr>
          <w:rFonts w:hint="eastAsia"/>
          <w:lang w:eastAsia="zh-CN"/>
        </w:rPr>
        <w:t>货物</w:t>
      </w:r>
      <w:r>
        <w:rPr>
          <w:rFonts w:hint="eastAsia"/>
        </w:rPr>
        <w:t>技术指标满足使用要求。</w:t>
      </w:r>
    </w:p>
    <w:p w14:paraId="1176B54D">
      <w:pPr>
        <w:spacing w:line="360" w:lineRule="auto"/>
      </w:pPr>
      <w:r>
        <w:t xml:space="preserve">    3</w:t>
      </w:r>
      <w:r>
        <w:rPr>
          <w:rFonts w:hint="eastAsia"/>
        </w:rPr>
        <w:t>、</w:t>
      </w:r>
      <w:r>
        <w:rPr>
          <w:rFonts w:hint="eastAsia"/>
          <w:lang w:eastAsia="zh-CN"/>
        </w:rPr>
        <w:t>货物</w:t>
      </w:r>
      <w:r>
        <w:rPr>
          <w:rFonts w:hint="eastAsia"/>
        </w:rPr>
        <w:t>质量保修期为</w:t>
      </w:r>
      <w:r>
        <w:rPr>
          <w:rFonts w:hint="eastAsia"/>
          <w:lang w:val="en-US" w:eastAsia="zh-CN"/>
        </w:rPr>
        <w:t>货物</w:t>
      </w:r>
      <w:r>
        <w:rPr>
          <w:rFonts w:hint="eastAsia"/>
        </w:rPr>
        <w:t>验收合格后</w:t>
      </w:r>
      <w:r>
        <w:rPr>
          <w:u w:val="single"/>
        </w:rPr>
        <w:t xml:space="preserve"> </w:t>
      </w:r>
      <w:r>
        <w:rPr>
          <w:rFonts w:hint="eastAsia"/>
          <w:u w:val="single"/>
        </w:rPr>
        <w:t xml:space="preserve"> </w:t>
      </w:r>
      <w:r>
        <w:rPr>
          <w:rFonts w:hint="eastAsia"/>
        </w:rPr>
        <w:t>年。质量保修期内乙方免费维修，包括</w:t>
      </w:r>
      <w:r>
        <w:rPr>
          <w:rFonts w:hint="eastAsia"/>
          <w:lang w:val="en-US" w:eastAsia="zh-CN"/>
        </w:rPr>
        <w:t>货物</w:t>
      </w:r>
      <w:r>
        <w:rPr>
          <w:rFonts w:hint="eastAsia"/>
        </w:rPr>
        <w:t>的零配件及国内不能解决的故障需要返回生产厂维修时所发生的一切费用。质量保期满后，乙方负责</w:t>
      </w:r>
      <w:r>
        <w:rPr>
          <w:rFonts w:hint="eastAsia"/>
          <w:lang w:val="en-US" w:eastAsia="zh-CN"/>
        </w:rPr>
        <w:t>货物</w:t>
      </w:r>
      <w:r>
        <w:rPr>
          <w:rFonts w:hint="eastAsia"/>
        </w:rPr>
        <w:t>的终身维修。</w:t>
      </w:r>
      <w:r>
        <w:rPr>
          <w:rFonts w:hint="eastAsia" w:ascii="宋体"/>
        </w:rPr>
        <w:t>甲方如需更换</w:t>
      </w:r>
      <w:r>
        <w:rPr>
          <w:rFonts w:hint="eastAsia"/>
          <w:lang w:val="en-US" w:eastAsia="zh-CN"/>
        </w:rPr>
        <w:t>货物</w:t>
      </w:r>
      <w:r>
        <w:rPr>
          <w:rFonts w:hint="eastAsia"/>
        </w:rPr>
        <w:t>的零配件，乙方只收取零配件的成本费，并由乙方负责更换。</w:t>
      </w:r>
    </w:p>
    <w:p w14:paraId="45B56FAB">
      <w:pPr>
        <w:spacing w:line="360" w:lineRule="auto"/>
        <w:rPr>
          <w:b/>
          <w:sz w:val="24"/>
        </w:rPr>
      </w:pPr>
      <w:r>
        <w:rPr>
          <w:rFonts w:hint="eastAsia"/>
          <w:b/>
          <w:sz w:val="24"/>
        </w:rPr>
        <w:t>四、技术服务承诺</w:t>
      </w:r>
    </w:p>
    <w:p w14:paraId="1D04CC67">
      <w:pPr>
        <w:pStyle w:val="3"/>
        <w:spacing w:line="360" w:lineRule="auto"/>
        <w:ind w:left="0" w:firstLine="420" w:firstLineChars="200"/>
        <w:rPr>
          <w:rFonts w:ascii="宋体"/>
          <w:sz w:val="21"/>
          <w:szCs w:val="24"/>
        </w:rPr>
      </w:pPr>
      <w:r>
        <w:rPr>
          <w:rFonts w:hint="eastAsia" w:ascii="宋体"/>
          <w:sz w:val="21"/>
          <w:szCs w:val="24"/>
        </w:rPr>
        <w:t>1、乙方负责提供</w:t>
      </w:r>
      <w:r>
        <w:rPr>
          <w:rFonts w:hint="eastAsia" w:ascii="宋体"/>
          <w:kern w:val="2"/>
          <w:sz w:val="21"/>
          <w:szCs w:val="24"/>
          <w:lang w:val="en-US" w:eastAsia="zh-CN" w:bidi="ar-SA"/>
        </w:rPr>
        <w:t>货物相应的技</w:t>
      </w:r>
      <w:r>
        <w:rPr>
          <w:rFonts w:hint="eastAsia" w:ascii="宋体"/>
          <w:sz w:val="21"/>
          <w:szCs w:val="24"/>
        </w:rPr>
        <w:t>术资料，包括</w:t>
      </w:r>
      <w:r>
        <w:rPr>
          <w:rFonts w:hint="eastAsia"/>
          <w:sz w:val="21"/>
          <w:szCs w:val="24"/>
        </w:rPr>
        <w:t>产品</w:t>
      </w:r>
      <w:r>
        <w:rPr>
          <w:rFonts w:hint="eastAsia" w:ascii="宋体"/>
          <w:sz w:val="21"/>
          <w:szCs w:val="24"/>
        </w:rPr>
        <w:t>合格证、</w:t>
      </w:r>
      <w:r>
        <w:rPr>
          <w:rFonts w:hint="eastAsia"/>
          <w:sz w:val="21"/>
          <w:szCs w:val="24"/>
        </w:rPr>
        <w:t>产品</w:t>
      </w:r>
      <w:r>
        <w:rPr>
          <w:rFonts w:hint="eastAsia" w:ascii="宋体"/>
          <w:sz w:val="21"/>
          <w:szCs w:val="24"/>
        </w:rPr>
        <w:t>保修单、安装使用及维护说明书以及运输装箱清单等</w:t>
      </w:r>
      <w:r>
        <w:rPr>
          <w:rFonts w:hint="eastAsia" w:ascii="宋体"/>
          <w:sz w:val="21"/>
          <w:szCs w:val="24"/>
          <w:lang w:eastAsia="zh-CN"/>
        </w:rPr>
        <w:t>，</w:t>
      </w:r>
      <w:r>
        <w:rPr>
          <w:rFonts w:hint="eastAsia" w:ascii="宋体"/>
          <w:sz w:val="21"/>
          <w:szCs w:val="24"/>
          <w:lang w:val="en-US" w:eastAsia="zh-CN"/>
        </w:rPr>
        <w:t>外文资料需同时提供中文翻译文本</w:t>
      </w:r>
      <w:r>
        <w:rPr>
          <w:rFonts w:hint="eastAsia" w:ascii="宋体"/>
          <w:sz w:val="21"/>
          <w:szCs w:val="24"/>
        </w:rPr>
        <w:t>。</w:t>
      </w:r>
    </w:p>
    <w:p w14:paraId="2BA93562">
      <w:pPr>
        <w:spacing w:line="360" w:lineRule="auto"/>
        <w:ind w:firstLine="420" w:firstLineChars="200"/>
      </w:pPr>
      <w:r>
        <w:rPr>
          <w:rFonts w:hint="eastAsia" w:ascii="宋体"/>
        </w:rPr>
        <w:t>2、人员培训：乙方免费为甲方培训使用人员。培训内容包括：操作、维护、简单维修</w:t>
      </w:r>
      <w:r>
        <w:rPr>
          <w:rFonts w:hint="eastAsia"/>
        </w:rPr>
        <w:t>等。</w:t>
      </w:r>
    </w:p>
    <w:p w14:paraId="06EF3C33">
      <w:pPr>
        <w:spacing w:line="360" w:lineRule="auto"/>
        <w:ind w:firstLine="420" w:firstLineChars="200"/>
      </w:pPr>
      <w:r>
        <w:t>3</w:t>
      </w:r>
      <w:r>
        <w:rPr>
          <w:rFonts w:hint="eastAsia"/>
        </w:rPr>
        <w:t>、</w:t>
      </w:r>
      <w:r>
        <w:rPr>
          <w:rFonts w:hint="eastAsia"/>
          <w:lang w:val="en-US" w:eastAsia="zh-CN"/>
        </w:rPr>
        <w:t>货物</w:t>
      </w:r>
      <w:r>
        <w:rPr>
          <w:rFonts w:hint="eastAsia"/>
        </w:rPr>
        <w:t>到货后，由乙方技术人员会同</w:t>
      </w:r>
      <w:r>
        <w:rPr>
          <w:rFonts w:hint="eastAsia" w:ascii="宋体"/>
        </w:rPr>
        <w:t>甲方和</w:t>
      </w:r>
      <w:r>
        <w:rPr>
          <w:rFonts w:hint="eastAsia" w:ascii="宋体"/>
          <w:lang w:val="en-US" w:eastAsia="zh-CN"/>
        </w:rPr>
        <w:t>海关</w:t>
      </w:r>
      <w:r>
        <w:rPr>
          <w:rFonts w:hint="eastAsia" w:ascii="宋体"/>
        </w:rPr>
        <w:t>在甲方现场</w:t>
      </w:r>
      <w:r>
        <w:rPr>
          <w:rFonts w:hint="eastAsia"/>
        </w:rPr>
        <w:t>免费安装调试。</w:t>
      </w:r>
    </w:p>
    <w:p w14:paraId="7245AB4A">
      <w:pPr>
        <w:spacing w:line="360" w:lineRule="auto"/>
        <w:ind w:firstLine="420" w:firstLineChars="200"/>
      </w:pPr>
      <w:r>
        <w:t>4</w:t>
      </w:r>
      <w:r>
        <w:rPr>
          <w:rFonts w:hint="eastAsia"/>
        </w:rPr>
        <w:t>、售后服务：质量保修期内乙方对甲方提出的服务响应不得超出（</w:t>
      </w:r>
      <w:r>
        <w:t xml:space="preserve"> </w:t>
      </w:r>
      <w:r>
        <w:rPr>
          <w:rFonts w:hint="eastAsia"/>
        </w:rPr>
        <w:t>48</w:t>
      </w:r>
      <w:r>
        <w:t xml:space="preserve"> </w:t>
      </w:r>
      <w:r>
        <w:rPr>
          <w:rFonts w:hint="eastAsia"/>
        </w:rPr>
        <w:t>）小时，并派人到</w:t>
      </w:r>
      <w:r>
        <w:rPr>
          <w:rFonts w:hint="eastAsia" w:ascii="宋体"/>
        </w:rPr>
        <w:t>现场</w:t>
      </w:r>
      <w:r>
        <w:rPr>
          <w:rFonts w:hint="eastAsia"/>
        </w:rPr>
        <w:t>排除故障或制订解决方案。</w:t>
      </w:r>
    </w:p>
    <w:p w14:paraId="2F29799E">
      <w:pPr>
        <w:spacing w:line="360" w:lineRule="auto"/>
        <w:rPr>
          <w:b/>
          <w:sz w:val="24"/>
        </w:rPr>
      </w:pPr>
      <w:r>
        <w:rPr>
          <w:rFonts w:hint="eastAsia"/>
          <w:b/>
          <w:sz w:val="24"/>
        </w:rPr>
        <w:t>五、验收方法及标准</w:t>
      </w:r>
    </w:p>
    <w:p w14:paraId="6DACC5AD">
      <w:pPr>
        <w:spacing w:line="360" w:lineRule="auto"/>
        <w:ind w:firstLine="420"/>
        <w:rPr>
          <w:rFonts w:hint="eastAsia"/>
        </w:rPr>
      </w:pPr>
      <w:r>
        <w:t>1</w:t>
      </w:r>
      <w:r>
        <w:rPr>
          <w:rFonts w:hint="eastAsia"/>
        </w:rPr>
        <w:t>、</w:t>
      </w:r>
      <w:r>
        <w:rPr>
          <w:rFonts w:hint="eastAsia"/>
          <w:lang w:val="en-US" w:eastAsia="zh-CN"/>
        </w:rPr>
        <w:t>验收分初次开箱验收和学校最终验收两个阶段，以最终验收为准。</w:t>
      </w:r>
    </w:p>
    <w:p w14:paraId="7B946B95">
      <w:pPr>
        <w:spacing w:line="360" w:lineRule="auto"/>
        <w:ind w:firstLine="420"/>
      </w:pPr>
      <w:r>
        <w:rPr>
          <w:rFonts w:hint="eastAsia"/>
          <w:lang w:val="en-US" w:eastAsia="zh-CN"/>
        </w:rPr>
        <w:t>2、货物</w:t>
      </w:r>
      <w:r>
        <w:rPr>
          <w:rFonts w:hint="eastAsia"/>
        </w:rPr>
        <w:t>到货后，甲方、乙方双方共同开</w:t>
      </w:r>
      <w:r>
        <w:rPr>
          <w:rFonts w:hint="eastAsia" w:ascii="宋体"/>
        </w:rPr>
        <w:t>箱验收</w:t>
      </w:r>
      <w:r>
        <w:rPr>
          <w:rFonts w:hint="eastAsia" w:ascii="宋体"/>
          <w:lang w:eastAsia="zh-CN"/>
        </w:rPr>
        <w:t>，</w:t>
      </w:r>
      <w:r>
        <w:rPr>
          <w:rFonts w:hint="eastAsia" w:ascii="宋体"/>
          <w:lang w:val="en-US" w:eastAsia="zh-CN"/>
        </w:rPr>
        <w:t>如属于</w:t>
      </w:r>
      <w:r>
        <w:rPr>
          <w:rFonts w:hint="eastAsia" w:ascii="宋体"/>
        </w:rPr>
        <w:t>检验检疫法检目录</w:t>
      </w:r>
      <w:r>
        <w:rPr>
          <w:rFonts w:hint="eastAsia" w:ascii="宋体"/>
          <w:lang w:val="en-US" w:eastAsia="zh-CN"/>
        </w:rPr>
        <w:t>内货物，由甲乙双</w:t>
      </w:r>
      <w:r>
        <w:rPr>
          <w:rFonts w:hint="eastAsia"/>
          <w:lang w:val="en-US" w:eastAsia="zh-CN"/>
        </w:rPr>
        <w:t>方</w:t>
      </w:r>
      <w:r>
        <w:rPr>
          <w:rFonts w:hint="eastAsia"/>
        </w:rPr>
        <w:t>会同</w:t>
      </w:r>
      <w:r>
        <w:rPr>
          <w:rFonts w:hint="eastAsia" w:ascii="宋体"/>
          <w:lang w:val="en-US" w:eastAsia="zh-CN"/>
        </w:rPr>
        <w:t>海关</w:t>
      </w:r>
      <w:r>
        <w:rPr>
          <w:rFonts w:hint="eastAsia" w:ascii="宋体"/>
        </w:rPr>
        <w:t>共同</w:t>
      </w:r>
      <w:r>
        <w:rPr>
          <w:rFonts w:hint="eastAsia"/>
        </w:rPr>
        <w:t>开箱验收。在检查</w:t>
      </w:r>
      <w:r>
        <w:rPr>
          <w:rFonts w:hint="eastAsia"/>
          <w:lang w:val="en-US" w:eastAsia="zh-CN"/>
        </w:rPr>
        <w:t>货物</w:t>
      </w:r>
      <w:r>
        <w:rPr>
          <w:rFonts w:hint="eastAsia"/>
        </w:rPr>
        <w:t>原产地、规格、型号、配置符合合同要求后，由乙方负责安装调试</w:t>
      </w:r>
      <w:r>
        <w:rPr>
          <w:rFonts w:hint="eastAsia"/>
          <w:lang w:eastAsia="zh-CN"/>
        </w:rPr>
        <w:t>、</w:t>
      </w:r>
      <w:r>
        <w:rPr>
          <w:rFonts w:hint="eastAsia"/>
        </w:rPr>
        <w:t>甲方（使用单位）先进行技术验收（乙方协助），验收以国际标准或以合同文本中描述的有关技术要求为准。</w:t>
      </w:r>
    </w:p>
    <w:p w14:paraId="6D5503B3">
      <w:pPr>
        <w:spacing w:line="360" w:lineRule="auto"/>
        <w:ind w:firstLine="422" w:firstLineChars="200"/>
      </w:pPr>
      <w:r>
        <w:rPr>
          <w:rFonts w:hint="eastAsia"/>
          <w:b/>
          <w:bCs/>
          <w:lang w:val="en-US" w:eastAsia="zh-CN"/>
        </w:rPr>
        <w:t>3</w:t>
      </w:r>
      <w:r>
        <w:rPr>
          <w:rFonts w:hint="eastAsia"/>
          <w:b/>
          <w:bCs/>
        </w:rPr>
        <w:t>、</w:t>
      </w:r>
      <w:r>
        <w:rPr>
          <w:rFonts w:hint="eastAsia"/>
        </w:rPr>
        <w:t>学校根据使用单位技术验收结果，组织有关专家进行的最终验收。</w:t>
      </w:r>
    </w:p>
    <w:p w14:paraId="49600D96">
      <w:pPr>
        <w:spacing w:line="360" w:lineRule="auto"/>
        <w:rPr>
          <w:b/>
          <w:sz w:val="24"/>
        </w:rPr>
      </w:pPr>
      <w:r>
        <w:rPr>
          <w:rFonts w:hint="eastAsia"/>
          <w:b/>
          <w:sz w:val="24"/>
        </w:rPr>
        <w:t>六、合同款项支付方式</w:t>
      </w:r>
    </w:p>
    <w:p w14:paraId="0F95ECDE">
      <w:pPr>
        <w:spacing w:line="360" w:lineRule="auto"/>
        <w:ind w:firstLine="420" w:firstLineChars="200"/>
      </w:pPr>
      <w:r>
        <w:rPr>
          <w:rFonts w:hint="eastAsia"/>
        </w:rPr>
        <w:t>合同生效后，由甲方通过进出口业务代理公司向乙方开出</w:t>
      </w:r>
      <w:r>
        <w:t>100%</w:t>
      </w:r>
      <w:r>
        <w:rPr>
          <w:rFonts w:hint="eastAsia"/>
        </w:rPr>
        <w:t>信用证，待</w:t>
      </w:r>
      <w:r>
        <w:rPr>
          <w:rFonts w:hint="eastAsia"/>
          <w:lang w:val="en-US" w:eastAsia="zh-CN"/>
        </w:rPr>
        <w:t>货物</w:t>
      </w:r>
      <w:r>
        <w:rPr>
          <w:rFonts w:hint="eastAsia"/>
        </w:rPr>
        <w:t>到货、安装调试、并经学校组织验收合格后，由甲方通知进出口业务代理公司向乙方解汇。</w:t>
      </w:r>
    </w:p>
    <w:p w14:paraId="2D999971">
      <w:pPr>
        <w:spacing w:line="360" w:lineRule="auto"/>
        <w:rPr>
          <w:b/>
          <w:sz w:val="24"/>
        </w:rPr>
      </w:pPr>
      <w:r>
        <w:rPr>
          <w:rFonts w:hint="eastAsia"/>
          <w:b/>
          <w:sz w:val="24"/>
        </w:rPr>
        <w:t>七、违约责任</w:t>
      </w:r>
    </w:p>
    <w:p w14:paraId="0B5158C1">
      <w:pPr>
        <w:spacing w:line="360" w:lineRule="auto"/>
        <w:ind w:firstLine="420" w:firstLineChars="200"/>
      </w:pPr>
      <w:r>
        <w:t>1</w:t>
      </w:r>
      <w:r>
        <w:rPr>
          <w:rFonts w:hint="eastAsia"/>
        </w:rPr>
        <w:t>、合同生效后，甲乙双方应按合同规定认真履约，合同履约责任只涉及合同甲乙双方，不考虑第三方因素。</w:t>
      </w:r>
    </w:p>
    <w:p w14:paraId="20290687">
      <w:pPr>
        <w:spacing w:line="360" w:lineRule="auto"/>
        <w:ind w:firstLine="420" w:firstLineChars="200"/>
      </w:pPr>
      <w:r>
        <w:t>2</w:t>
      </w:r>
      <w:r>
        <w:rPr>
          <w:rFonts w:hint="eastAsia"/>
        </w:rPr>
        <w:t>、除不可抗力原因外，如遇下列情况之一者，甲方有权不予退还乙方所缴纳的合同履约保证金，作为对甲方的赔偿：（</w:t>
      </w:r>
      <w:r>
        <w:t>1</w:t>
      </w:r>
      <w:r>
        <w:rPr>
          <w:rFonts w:hint="eastAsia"/>
        </w:rPr>
        <w:t>）合同签订后不能按合同时限要求供货或安装调试；（</w:t>
      </w:r>
      <w:r>
        <w:t>2</w:t>
      </w:r>
      <w:r>
        <w:rPr>
          <w:rFonts w:hint="eastAsia"/>
        </w:rPr>
        <w:t>）所供</w:t>
      </w:r>
      <w:r>
        <w:rPr>
          <w:rFonts w:hint="eastAsia"/>
          <w:lang w:val="en-US" w:eastAsia="zh-CN"/>
        </w:rPr>
        <w:t>货物</w:t>
      </w:r>
      <w:r>
        <w:rPr>
          <w:rFonts w:hint="eastAsia"/>
        </w:rPr>
        <w:t>不合格</w:t>
      </w:r>
      <w:r>
        <w:rPr>
          <w:rFonts w:hint="eastAsia"/>
          <w:b/>
        </w:rPr>
        <w:t>、</w:t>
      </w:r>
      <w:r>
        <w:rPr>
          <w:rFonts w:hint="eastAsia"/>
        </w:rPr>
        <w:t>与合同不符；（</w:t>
      </w:r>
      <w:r>
        <w:t>3</w:t>
      </w:r>
      <w:r>
        <w:rPr>
          <w:rFonts w:hint="eastAsia"/>
        </w:rPr>
        <w:t>）不能按合同履约；（</w:t>
      </w:r>
      <w:r>
        <w:t>4</w:t>
      </w:r>
      <w:r>
        <w:rPr>
          <w:rFonts w:hint="eastAsia"/>
        </w:rPr>
        <w:t>）</w:t>
      </w:r>
      <w:r>
        <w:rPr>
          <w:rFonts w:hint="eastAsia"/>
          <w:lang w:val="en-US"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4153B4C4">
      <w:pPr>
        <w:spacing w:line="360" w:lineRule="auto"/>
        <w:ind w:firstLine="420" w:firstLineChars="200"/>
      </w:pPr>
      <w:r>
        <w:t>3</w:t>
      </w:r>
      <w:r>
        <w:rPr>
          <w:rFonts w:hint="eastAsia"/>
        </w:rPr>
        <w:t>、乙方对所供</w:t>
      </w:r>
      <w:r>
        <w:rPr>
          <w:rFonts w:hint="eastAsia"/>
          <w:lang w:eastAsia="zh-CN"/>
        </w:rPr>
        <w:t>货物</w:t>
      </w:r>
      <w:r>
        <w:rPr>
          <w:rFonts w:hint="eastAsia"/>
        </w:rPr>
        <w:t>出现的问题推委、拖延，（48）小时未作出服务响应，应接受甲方的合理处罚。</w:t>
      </w:r>
    </w:p>
    <w:p w14:paraId="7787DE8F">
      <w:pPr>
        <w:spacing w:line="360" w:lineRule="auto"/>
        <w:ind w:firstLine="420" w:firstLineChars="200"/>
      </w:pPr>
      <w:r>
        <w:t>4</w:t>
      </w:r>
      <w:r>
        <w:rPr>
          <w:rFonts w:hint="eastAsia"/>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5ADCA6BB">
      <w:pPr>
        <w:spacing w:line="360" w:lineRule="auto"/>
        <w:rPr>
          <w:b/>
          <w:sz w:val="24"/>
        </w:rPr>
      </w:pPr>
      <w:r>
        <w:rPr>
          <w:rFonts w:hint="eastAsia"/>
          <w:b/>
          <w:sz w:val="24"/>
        </w:rPr>
        <w:t>八、其它事项</w:t>
      </w:r>
    </w:p>
    <w:p w14:paraId="31B18F94">
      <w:pPr>
        <w:spacing w:line="360" w:lineRule="auto"/>
        <w:ind w:firstLine="420" w:firstLineChars="200"/>
        <w:rPr>
          <w:rFonts w:hint="eastAsia"/>
        </w:rPr>
      </w:pPr>
      <w:r>
        <w:rPr>
          <w:rFonts w:hint="eastAsia"/>
        </w:rPr>
        <w:t>1、合同经双方签字盖章后生效。本合同一式柒份，甲方执伍份，乙方执壹份，招标公司执壹份，执行完毕后自行失效。</w:t>
      </w:r>
    </w:p>
    <w:p w14:paraId="0AD779AB">
      <w:pPr>
        <w:spacing w:line="360" w:lineRule="auto"/>
        <w:ind w:firstLine="420" w:firstLineChars="200"/>
        <w:rPr>
          <w:rFonts w:hint="eastAsia"/>
        </w:rPr>
      </w:pPr>
      <w:r>
        <w:t>2</w:t>
      </w:r>
      <w:r>
        <w:rPr>
          <w:rFonts w:hint="eastAsia"/>
        </w:rPr>
        <w:t>、下述文件为本合同的一部分，并与本合同一起阅读和解释，且具有同等法律效力：</w:t>
      </w:r>
    </w:p>
    <w:p w14:paraId="7B454608">
      <w:pPr>
        <w:spacing w:line="360" w:lineRule="auto"/>
        <w:ind w:firstLine="525" w:firstLineChars="250"/>
        <w:rPr>
          <w:rFonts w:hint="eastAsia" w:ascii="宋体" w:hAnsi="宋体"/>
        </w:rPr>
      </w:pPr>
      <w:r>
        <w:rPr>
          <w:rFonts w:hint="eastAsia" w:ascii="宋体" w:hAnsi="宋体"/>
        </w:rPr>
        <w:t>①合同附件1：</w:t>
      </w:r>
      <w:r>
        <w:rPr>
          <w:rFonts w:hint="eastAsia"/>
          <w:sz w:val="21"/>
          <w:szCs w:val="24"/>
        </w:rPr>
        <w:t>产品</w:t>
      </w:r>
      <w:r>
        <w:rPr>
          <w:rFonts w:hint="eastAsia" w:ascii="宋体" w:hAnsi="宋体"/>
        </w:rPr>
        <w:t>功能要求、技术规格及配置详单；</w:t>
      </w:r>
    </w:p>
    <w:p w14:paraId="0BBAD215">
      <w:pPr>
        <w:spacing w:line="360" w:lineRule="auto"/>
        <w:ind w:firstLine="560"/>
        <w:rPr>
          <w:rFonts w:hint="eastAsia" w:ascii="宋体" w:hAnsi="宋体"/>
        </w:rPr>
      </w:pPr>
      <w:r>
        <w:rPr>
          <w:rFonts w:hint="eastAsia" w:ascii="宋体" w:hAnsi="宋体"/>
        </w:rPr>
        <w:t>②合同附件2：补充条款（如果有）；</w:t>
      </w:r>
    </w:p>
    <w:p w14:paraId="30F92896">
      <w:pPr>
        <w:spacing w:line="360" w:lineRule="auto"/>
        <w:ind w:firstLine="560"/>
        <w:rPr>
          <w:rFonts w:hint="eastAsia" w:ascii="宋体" w:hAnsi="宋体"/>
        </w:rPr>
      </w:pPr>
      <w:r>
        <w:rPr>
          <w:rFonts w:hint="eastAsia" w:ascii="宋体" w:hAnsi="宋体"/>
        </w:rPr>
        <w:t>③合同附件3：澄清函及最终报价和承诺（如果有）；</w:t>
      </w:r>
    </w:p>
    <w:p w14:paraId="715FA115">
      <w:pPr>
        <w:spacing w:line="360" w:lineRule="auto"/>
        <w:ind w:firstLine="560"/>
        <w:rPr>
          <w:rFonts w:hint="eastAsia" w:ascii="宋体" w:hAnsi="宋体"/>
        </w:rPr>
      </w:pPr>
      <w:r>
        <w:rPr>
          <w:rFonts w:hint="eastAsia" w:ascii="宋体" w:hAnsi="宋体"/>
        </w:rPr>
        <w:t>④招标文件；</w:t>
      </w:r>
    </w:p>
    <w:p w14:paraId="43FF99D1">
      <w:pPr>
        <w:spacing w:line="360" w:lineRule="auto"/>
        <w:ind w:firstLine="560"/>
        <w:rPr>
          <w:rFonts w:hint="eastAsia" w:ascii="宋体" w:hAnsi="宋体"/>
        </w:rPr>
      </w:pPr>
      <w:r>
        <w:rPr>
          <w:rFonts w:hint="eastAsia" w:ascii="宋体" w:hAnsi="宋体"/>
        </w:rPr>
        <w:t>⑤投标文件；</w:t>
      </w:r>
    </w:p>
    <w:p w14:paraId="65BAA654">
      <w:pPr>
        <w:spacing w:line="360" w:lineRule="auto"/>
        <w:ind w:firstLine="560"/>
        <w:rPr>
          <w:rFonts w:hint="eastAsia" w:ascii="宋体" w:hAnsi="宋体"/>
        </w:rPr>
      </w:pPr>
      <w:r>
        <w:rPr>
          <w:rFonts w:hint="eastAsia" w:ascii="宋体" w:hAnsi="宋体"/>
        </w:rPr>
        <w:t>⑥进出口代理协议；</w:t>
      </w:r>
    </w:p>
    <w:p w14:paraId="25EACC73">
      <w:pPr>
        <w:spacing w:line="360" w:lineRule="auto"/>
        <w:ind w:firstLine="560"/>
      </w:pPr>
      <w:r>
        <w:rPr>
          <w:rFonts w:hint="eastAsia" w:ascii="宋体" w:hAnsi="宋体"/>
        </w:rPr>
        <w:t>⑦中标通知书。</w:t>
      </w:r>
    </w:p>
    <w:p w14:paraId="1E0B2D5F">
      <w:pPr>
        <w:spacing w:line="360" w:lineRule="auto"/>
        <w:ind w:firstLine="420" w:firstLineChars="200"/>
      </w:pPr>
      <w:r>
        <w:t>3</w:t>
      </w:r>
      <w:r>
        <w:rPr>
          <w:rFonts w:hint="eastAsia"/>
        </w:rPr>
        <w:t>、在本合同执行过程中，甲、乙双方协商签订的补充合同与原合同具有同等法律效力。</w:t>
      </w:r>
    </w:p>
    <w:p w14:paraId="3621B630">
      <w:pPr>
        <w:spacing w:line="360" w:lineRule="auto"/>
        <w:rPr>
          <w:rFonts w:hint="eastAsia"/>
        </w:rPr>
      </w:pPr>
      <w:r>
        <w:t xml:space="preserve">    4</w:t>
      </w:r>
      <w:r>
        <w:rPr>
          <w:rFonts w:hint="eastAsia"/>
        </w:rPr>
        <w:t>、未尽事宜，双方协商解决。</w:t>
      </w:r>
    </w:p>
    <w:p w14:paraId="4CE6BA34">
      <w:pPr>
        <w:spacing w:line="360" w:lineRule="auto"/>
        <w:ind w:firstLine="420" w:firstLineChars="200"/>
        <w:rPr>
          <w:rFonts w:hint="eastAsia"/>
        </w:rPr>
      </w:pPr>
      <w:r>
        <w:rPr>
          <w:rFonts w:hint="eastAsia"/>
        </w:rPr>
        <w:t>5、合同签订地点：西安</w:t>
      </w:r>
      <w:r>
        <w:t>.</w:t>
      </w:r>
      <w:r>
        <w:rPr>
          <w:rFonts w:hint="eastAsia"/>
        </w:rPr>
        <w:t>西北大学</w:t>
      </w:r>
    </w:p>
    <w:p w14:paraId="24836655">
      <w:pPr>
        <w:spacing w:line="360" w:lineRule="auto"/>
        <w:ind w:firstLine="420" w:firstLineChars="200"/>
        <w:rPr>
          <w:rFonts w:hint="eastAsia"/>
        </w:rPr>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2F368C73">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0EF01D89">
      <w:pPr>
        <w:spacing w:line="360" w:lineRule="auto"/>
        <w:ind w:firstLine="560"/>
        <w:rPr>
          <w:b/>
        </w:rPr>
      </w:pPr>
      <w:r>
        <w:rPr>
          <w:rFonts w:hint="eastAsia"/>
        </w:rPr>
        <w:t>单位名称（盖章）：</w:t>
      </w:r>
      <w:r>
        <w:t xml:space="preserve">              </w:t>
      </w:r>
      <w:r>
        <w:rPr>
          <w:rFonts w:hint="eastAsia"/>
        </w:rPr>
        <w:t xml:space="preserve">               单位名称（盖章）：</w:t>
      </w:r>
    </w:p>
    <w:p w14:paraId="04A4F6DD">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39BC627D">
      <w:pPr>
        <w:spacing w:line="360" w:lineRule="auto"/>
        <w:ind w:firstLine="560"/>
        <w:rPr>
          <w:rFonts w:hint="eastAsia"/>
        </w:rPr>
      </w:pPr>
      <w:r>
        <w:rPr>
          <w:rFonts w:hint="eastAsia"/>
        </w:rPr>
        <w:t>法定代表人：                                  法定代表人：（盖章/签字）</w:t>
      </w:r>
    </w:p>
    <w:p w14:paraId="05278600">
      <w:pPr>
        <w:spacing w:line="360" w:lineRule="auto"/>
        <w:ind w:firstLine="560"/>
      </w:pPr>
      <w:r>
        <w:rPr>
          <w:rFonts w:hint="eastAsia"/>
        </w:rPr>
        <w:t>委托代理人：（签字）                           委托代理人：（签字）</w:t>
      </w:r>
    </w:p>
    <w:p w14:paraId="531FDDB0">
      <w:pPr>
        <w:spacing w:line="360" w:lineRule="auto"/>
        <w:ind w:firstLine="540"/>
        <w:rPr>
          <w:rFonts w:hint="eastAsia"/>
        </w:rPr>
      </w:pPr>
      <w:r>
        <w:rPr>
          <w:rFonts w:hint="eastAsia"/>
        </w:rPr>
        <w:t>电话：　　　　　　　　　　　　　　　　　　　　电话：</w:t>
      </w:r>
    </w:p>
    <w:p w14:paraId="22EDB129">
      <w:pPr>
        <w:spacing w:line="360" w:lineRule="auto"/>
        <w:ind w:firstLine="540"/>
      </w:pPr>
      <w:r>
        <w:rPr>
          <w:rFonts w:hint="eastAsia"/>
        </w:rPr>
        <w:t>传真：</w:t>
      </w:r>
      <w:r>
        <w:t xml:space="preserve">                     </w:t>
      </w:r>
      <w:r>
        <w:rPr>
          <w:rFonts w:hint="eastAsia"/>
        </w:rPr>
        <w:t xml:space="preserve">               　　传真：</w:t>
      </w:r>
    </w:p>
    <w:p w14:paraId="365FEDAE">
      <w:pPr>
        <w:spacing w:line="360" w:lineRule="auto"/>
        <w:ind w:firstLine="570"/>
        <w:rPr>
          <w:rFonts w:hint="eastAsia"/>
        </w:rPr>
      </w:pPr>
      <w:r>
        <w:rPr>
          <w:rFonts w:hint="eastAsia"/>
        </w:rPr>
        <w:t>邮编：　　　　　　　　　　　　　　　　　　　　邮编：</w:t>
      </w:r>
    </w:p>
    <w:p w14:paraId="302C52F3">
      <w:pPr>
        <w:spacing w:line="360" w:lineRule="auto"/>
        <w:ind w:firstLine="570"/>
        <w:rPr>
          <w:rFonts w:hint="eastAsia"/>
        </w:rPr>
      </w:pPr>
      <w:r>
        <w:rPr>
          <w:rFonts w:hint="eastAsia"/>
        </w:rPr>
        <w:t>　　　　　　　　　　　　　　　　　　　　　　　开户银行及账号：</w:t>
      </w:r>
    </w:p>
    <w:p w14:paraId="52BAC15E">
      <w:pPr>
        <w:spacing w:line="360" w:lineRule="auto"/>
        <w:ind w:firstLine="570"/>
        <w:rPr>
          <w:rFonts w:hint="eastAsia"/>
        </w:rPr>
      </w:pPr>
    </w:p>
    <w:p w14:paraId="496DCF78">
      <w:pPr>
        <w:spacing w:line="360" w:lineRule="auto"/>
        <w:ind w:firstLine="560"/>
        <w:rPr>
          <w:rFonts w:hint="default" w:ascii="Calibri" w:hAnsi="Calibri" w:eastAsia="宋体" w:cs="Times New Roman"/>
          <w:b/>
          <w:bCs/>
          <w:lang w:val="en-US" w:eastAsia="zh-CN"/>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r>
        <w:rPr>
          <w:rFonts w:hint="eastAsia" w:ascii="Calibri" w:hAnsi="Calibri" w:eastAsia="宋体" w:cs="Times New Roman"/>
          <w:b/>
          <w:bCs/>
          <w:lang w:val="en-US" w:eastAsia="zh-CN"/>
        </w:rPr>
        <w:t>陕西卓佲项目管理有限公司</w:t>
      </w:r>
    </w:p>
    <w:p w14:paraId="1B929C27">
      <w:pPr>
        <w:spacing w:line="360" w:lineRule="auto"/>
        <w:ind w:firstLine="560"/>
        <w:rPr>
          <w:rFonts w:hint="eastAsia" w:ascii="Calibri" w:hAnsi="Calibri" w:eastAsia="宋体" w:cs="Times New Roman"/>
          <w:lang w:val="en-US" w:eastAsia="zh-CN"/>
        </w:rPr>
      </w:pPr>
      <w:r>
        <w:rPr>
          <w:rFonts w:hint="eastAsia" w:ascii="Calibri" w:hAnsi="Calibri" w:eastAsia="宋体" w:cs="Times New Roman"/>
        </w:rPr>
        <w:t>联系人:</w:t>
      </w:r>
      <w:r>
        <w:rPr>
          <w:rFonts w:hint="eastAsia" w:ascii="Calibri" w:hAnsi="Calibri" w:eastAsia="宋体" w:cs="Times New Roman"/>
          <w:lang w:val="en-US" w:eastAsia="zh-CN"/>
        </w:rPr>
        <w:t>董菊莉</w:t>
      </w:r>
    </w:p>
    <w:p w14:paraId="10612515">
      <w:pPr>
        <w:spacing w:line="360" w:lineRule="auto"/>
        <w:ind w:firstLine="560"/>
        <w:rPr>
          <w:rFonts w:hint="eastAsia" w:ascii="Calibri" w:hAnsi="Calibri" w:eastAsia="宋体" w:cs="Times New Roman"/>
          <w:lang w:val="en-US" w:eastAsia="zh-CN"/>
        </w:rPr>
      </w:pPr>
      <w:r>
        <w:rPr>
          <w:rFonts w:hint="eastAsia" w:ascii="Calibri" w:hAnsi="Calibri" w:eastAsia="宋体" w:cs="Times New Roman"/>
        </w:rPr>
        <w:t>联系电话：</w:t>
      </w:r>
      <w:r>
        <w:rPr>
          <w:rFonts w:hint="eastAsia" w:ascii="Calibri" w:hAnsi="Calibri" w:eastAsia="宋体" w:cs="Times New Roman"/>
          <w:lang w:val="en-US" w:eastAsia="zh-CN"/>
        </w:rPr>
        <w:t>81875979</w:t>
      </w:r>
    </w:p>
    <w:p w14:paraId="06F83BBF">
      <w:pPr>
        <w:rPr>
          <w:rFonts w:hint="eastAsia" w:ascii="Calibri" w:hAnsi="Calibri" w:eastAsia="宋体" w:cs="Times New Roman"/>
          <w:lang w:val="en-US" w:eastAsia="zh-CN"/>
        </w:rPr>
      </w:pPr>
      <w:r>
        <w:rPr>
          <w:rFonts w:hint="eastAsia" w:ascii="Calibri" w:hAnsi="Calibri" w:eastAsia="宋体" w:cs="Times New Roman"/>
          <w:lang w:val="en-US" w:eastAsia="zh-CN"/>
        </w:rPr>
        <w:br w:type="page"/>
      </w:r>
    </w:p>
    <w:p w14:paraId="53D2B577">
      <w:pPr>
        <w:spacing w:line="360" w:lineRule="auto"/>
        <w:ind w:firstLine="560"/>
        <w:rPr>
          <w:rFonts w:hint="default" w:ascii="Calibri" w:hAnsi="Calibri" w:eastAsia="宋体" w:cs="Times New Roman"/>
          <w:lang w:val="en-US" w:eastAsia="zh-CN"/>
        </w:rPr>
      </w:pPr>
    </w:p>
    <w:p w14:paraId="4B328028">
      <w:pPr>
        <w:spacing w:line="360" w:lineRule="auto"/>
        <w:jc w:val="center"/>
        <w:rPr>
          <w:rFonts w:hint="eastAsia" w:ascii="黑体" w:eastAsia="黑体"/>
          <w:sz w:val="32"/>
        </w:rPr>
      </w:pPr>
      <w:r>
        <w:rPr>
          <w:rFonts w:hint="eastAsia" w:ascii="黑体" w:eastAsia="黑体"/>
          <w:sz w:val="32"/>
          <w:lang w:val="en-US" w:eastAsia="zh-CN"/>
        </w:rPr>
        <w:t>西北大学</w:t>
      </w:r>
      <w:r>
        <w:rPr>
          <w:rFonts w:hint="eastAsia" w:ascii="黑体" w:eastAsia="黑体"/>
          <w:sz w:val="32"/>
        </w:rPr>
        <w:t>购货合同</w:t>
      </w:r>
    </w:p>
    <w:p w14:paraId="1BBE1044">
      <w:pPr>
        <w:spacing w:line="360" w:lineRule="auto"/>
        <w:jc w:val="center"/>
        <w:rPr>
          <w:rFonts w:hint="eastAsia"/>
          <w:color w:val="FF0000"/>
        </w:rPr>
      </w:pPr>
      <w:r>
        <w:rPr>
          <w:rFonts w:hint="eastAsia"/>
          <w:color w:val="FF0000"/>
        </w:rPr>
        <w:t>(国产合同模板)</w:t>
      </w:r>
    </w:p>
    <w:p w14:paraId="5577B2B2">
      <w:pPr>
        <w:spacing w:line="360" w:lineRule="auto"/>
        <w:ind w:firstLine="420" w:firstLineChars="200"/>
        <w:jc w:val="left"/>
        <w:rPr>
          <w:rFonts w:hint="default" w:eastAsia="宋体"/>
          <w:color w:val="FF0000"/>
          <w:lang w:val="en-US" w:eastAsia="zh-CN"/>
        </w:rPr>
      </w:pPr>
      <w:r>
        <w:rPr>
          <w:rFonts w:hint="eastAsia"/>
          <w:color w:val="FF0000"/>
          <w:lang w:val="en-US" w:eastAsia="zh-CN"/>
        </w:rPr>
        <w:t>特别说明：以下内容只作为合同基本条款，在签订具体项目购货合同时，请根据项目实际情况再签订技术协议作为合同的附件。</w:t>
      </w:r>
    </w:p>
    <w:p w14:paraId="014F6504">
      <w:pPr>
        <w:spacing w:line="360" w:lineRule="auto"/>
        <w:ind w:firstLine="420" w:firstLineChars="200"/>
        <w:rPr>
          <w:rFonts w:hint="eastAsia" w:ascii="宋体"/>
        </w:rPr>
      </w:pPr>
    </w:p>
    <w:p w14:paraId="07356C6B">
      <w:pPr>
        <w:spacing w:line="360" w:lineRule="auto"/>
        <w:ind w:firstLine="420" w:firstLineChars="200"/>
      </w:pPr>
      <w:r>
        <w:rPr>
          <w:rFonts w:hint="eastAsia" w:ascii="宋体" w:hAnsi="Calibri" w:eastAsia="宋体" w:cs="Times New Roman"/>
          <w:sz w:val="21"/>
          <w:szCs w:val="24"/>
        </w:rPr>
        <w:t>根据《中华人民共和国政府采购法》、《中华人民共和国</w:t>
      </w:r>
      <w:r>
        <w:rPr>
          <w:rFonts w:hint="eastAsia" w:ascii="宋体" w:hAnsi="Calibri" w:eastAsia="宋体" w:cs="Times New Roman"/>
          <w:sz w:val="21"/>
          <w:szCs w:val="24"/>
          <w:lang w:val="en-US" w:eastAsia="zh-CN"/>
        </w:rPr>
        <w:t>民法典</w:t>
      </w:r>
      <w:r>
        <w:rPr>
          <w:rFonts w:hint="eastAsia" w:ascii="宋体" w:hAnsi="Calibri" w:eastAsia="宋体" w:cs="Times New Roman"/>
          <w:sz w:val="21"/>
          <w:szCs w:val="24"/>
        </w:rPr>
        <w:t>》及有关法律规定，遵循平等、自愿、公平和诚实信用的原则，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就西北大学××××学院（系）购置的××××等</w:t>
      </w:r>
      <w:r>
        <w:rPr>
          <w:rFonts w:hint="eastAsia" w:ascii="宋体"/>
          <w:lang w:eastAsia="zh-CN"/>
        </w:rPr>
        <w:t>货物</w:t>
      </w:r>
      <w:r>
        <w:rPr>
          <w:rFonts w:hint="eastAsia" w:ascii="宋体"/>
        </w:rPr>
        <w:t>（招标编号：</w:t>
      </w:r>
      <w:r>
        <w:rPr>
          <w:rFonts w:hint="eastAsia" w:ascii="宋体"/>
          <w:u w:val="single"/>
        </w:rPr>
        <w:t>　　　　　</w:t>
      </w:r>
      <w:r>
        <w:rPr>
          <w:rFonts w:hint="eastAsia" w:ascii="宋体"/>
        </w:rPr>
        <w:t>）</w:t>
      </w:r>
      <w:r>
        <w:rPr>
          <w:rFonts w:hint="eastAsia"/>
        </w:rPr>
        <w:t>经双方协商达成如下合同条款：</w:t>
      </w:r>
    </w:p>
    <w:p w14:paraId="4239B9DA">
      <w:pPr>
        <w:spacing w:line="360" w:lineRule="auto"/>
        <w:rPr>
          <w:b/>
          <w:sz w:val="24"/>
        </w:rPr>
      </w:pPr>
      <w:r>
        <w:rPr>
          <w:rFonts w:hint="eastAsia"/>
          <w:b/>
          <w:sz w:val="24"/>
        </w:rPr>
        <w:t>一、合同内容</w:t>
      </w:r>
    </w:p>
    <w:p w14:paraId="08A6A57B">
      <w:pPr>
        <w:spacing w:line="360" w:lineRule="auto"/>
        <w:ind w:firstLine="420" w:firstLineChars="200"/>
        <w:rPr>
          <w:rFonts w:hint="eastAsia"/>
        </w:rPr>
      </w:pPr>
      <w:r>
        <w:rPr>
          <w:rFonts w:hint="eastAsia"/>
        </w:rPr>
        <w:t>乙方按本合同中确定的</w:t>
      </w:r>
      <w:r>
        <w:rPr>
          <w:rFonts w:hint="eastAsia"/>
          <w:lang w:eastAsia="zh-CN"/>
        </w:rPr>
        <w:t>货物</w:t>
      </w:r>
      <w:r>
        <w:rPr>
          <w:rFonts w:hint="eastAsia"/>
        </w:rPr>
        <w:t>名称、型号与规格、产地、数量及配套内容进行供货；乙方按时将货物运送到甲方指定的地点，负责到货</w:t>
      </w:r>
      <w:r>
        <w:rPr>
          <w:rFonts w:hint="eastAsia"/>
          <w:lang w:eastAsia="zh-CN"/>
        </w:rPr>
        <w:t>货物</w:t>
      </w:r>
      <w:r>
        <w:rPr>
          <w:rFonts w:hint="eastAsia"/>
        </w:rPr>
        <w:t>的安装与调试，达到正常使用；乙方负责为甲方培训操作、维护人员，质保期内负责指导</w:t>
      </w:r>
      <w:r>
        <w:rPr>
          <w:rFonts w:hint="eastAsia"/>
          <w:lang w:eastAsia="zh-CN"/>
        </w:rPr>
        <w:t>货物</w:t>
      </w:r>
      <w:r>
        <w:rPr>
          <w:rFonts w:hint="eastAsia"/>
        </w:rPr>
        <w:t>的操作使用和保养维修，做好售后服务工作。甲方在乙方完成合同明确规定的责任和义务后，按合同要求付给乙方相应的货款。</w:t>
      </w:r>
    </w:p>
    <w:p w14:paraId="2803B233">
      <w:pPr>
        <w:spacing w:line="360" w:lineRule="auto"/>
        <w:ind w:firstLine="420" w:firstLineChars="200"/>
      </w:pPr>
      <w:r>
        <w:rPr>
          <w:rFonts w:hint="eastAsia"/>
        </w:rPr>
        <w:t>1、购置清单</w:t>
      </w:r>
    </w:p>
    <w:tbl>
      <w:tblPr>
        <w:tblStyle w:val="4"/>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3467F7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742D7F75">
            <w:pPr>
              <w:spacing w:line="360" w:lineRule="auto"/>
              <w:jc w:val="center"/>
            </w:pPr>
            <w:r>
              <w:rPr>
                <w:rFonts w:hint="eastAsia"/>
                <w:lang w:val="en-US"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2392D38F">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118FA1B">
            <w:pPr>
              <w:spacing w:line="360" w:lineRule="auto"/>
              <w:jc w:val="center"/>
            </w:pPr>
            <w:r>
              <w:rPr>
                <w:rFonts w:hint="eastAsia"/>
              </w:rPr>
              <w:t>生产商、产地</w:t>
            </w:r>
          </w:p>
        </w:tc>
        <w:tc>
          <w:tcPr>
            <w:tcW w:w="810" w:type="dxa"/>
            <w:tcBorders>
              <w:top w:val="single" w:color="auto" w:sz="4" w:space="0"/>
              <w:left w:val="single" w:color="auto" w:sz="4" w:space="0"/>
              <w:bottom w:val="single" w:color="auto" w:sz="4" w:space="0"/>
              <w:right w:val="single" w:color="auto" w:sz="4" w:space="0"/>
            </w:tcBorders>
            <w:noWrap w:val="0"/>
            <w:vAlign w:val="center"/>
          </w:tcPr>
          <w:p w14:paraId="32BF9443">
            <w:pPr>
              <w:spacing w:line="360" w:lineRule="auto"/>
              <w:jc w:val="center"/>
            </w:pPr>
            <w:r>
              <w:rPr>
                <w:rFonts w:hint="eastAsia"/>
              </w:rPr>
              <w:t>数量</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0B3F475C">
            <w:pPr>
              <w:spacing w:line="360" w:lineRule="auto"/>
              <w:jc w:val="center"/>
            </w:pPr>
            <w:r>
              <w:rPr>
                <w:rFonts w:hint="eastAsia"/>
              </w:rPr>
              <w:t>单位</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E7BB5FE">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EE4D239">
            <w:pPr>
              <w:spacing w:line="360" w:lineRule="auto"/>
              <w:jc w:val="cente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5CB97A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240D0FC4">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44E51135">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7BE633B6">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top"/>
          </w:tcPr>
          <w:p w14:paraId="6B52DFAB">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top"/>
          </w:tcPr>
          <w:p w14:paraId="7A19332E">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230704CD">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728ACA48">
            <w:pPr>
              <w:spacing w:line="360" w:lineRule="auto"/>
            </w:pPr>
          </w:p>
        </w:tc>
      </w:tr>
      <w:tr w14:paraId="512F04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7CCC704E">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03CA69B6">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71892C79">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7F570BAD">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225D59F0">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280986F9">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68E938DE">
            <w:pPr>
              <w:spacing w:line="360" w:lineRule="auto"/>
            </w:pPr>
          </w:p>
        </w:tc>
      </w:tr>
      <w:tr w14:paraId="17E6BA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noWrap w:val="0"/>
            <w:vAlign w:val="center"/>
          </w:tcPr>
          <w:p w14:paraId="66821CF2">
            <w:pPr>
              <w:spacing w:line="360" w:lineRule="auto"/>
            </w:pPr>
            <w:r>
              <w:rPr>
                <w:rFonts w:hint="eastAsia"/>
              </w:rPr>
              <w:t>合计金额（大写）：</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1A0862CB">
            <w:pPr>
              <w:spacing w:line="360" w:lineRule="auto"/>
            </w:pPr>
            <w:r>
              <w:rPr>
                <w:rFonts w:hint="eastAsia"/>
              </w:rPr>
              <w:t>合计</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DBE6B8D">
            <w:pPr>
              <w:spacing w:line="360" w:lineRule="auto"/>
              <w:rPr>
                <w:rFonts w:hint="eastAsia"/>
              </w:rPr>
            </w:pPr>
            <w:r>
              <w:rPr>
                <w:rFonts w:hint="eastAsia"/>
              </w:rPr>
              <w:t>小写</w:t>
            </w:r>
          </w:p>
        </w:tc>
      </w:tr>
    </w:tbl>
    <w:p w14:paraId="35A137AB">
      <w:pPr>
        <w:spacing w:line="360" w:lineRule="auto"/>
        <w:ind w:firstLine="420" w:firstLineChars="200"/>
      </w:pPr>
      <w:r>
        <w:rPr>
          <w:rFonts w:hint="eastAsia"/>
        </w:rPr>
        <w:t>2、合同总额：</w:t>
      </w:r>
      <w:r>
        <w:rPr>
          <w:rFonts w:hint="eastAsia"/>
          <w:u w:val="single"/>
        </w:rPr>
        <w:t>　　　　</w:t>
      </w:r>
      <w:r>
        <w:rPr>
          <w:rFonts w:hint="eastAsia"/>
        </w:rPr>
        <w:t>元，是指</w:t>
      </w:r>
      <w:r>
        <w:rPr>
          <w:rFonts w:hint="eastAsia"/>
          <w:lang w:eastAsia="zh-CN"/>
        </w:rPr>
        <w:t>货物</w:t>
      </w:r>
      <w:r>
        <w:rPr>
          <w:rFonts w:hint="eastAsia"/>
        </w:rPr>
        <w:t>到达西北大学指定地点、完成验收后的价格，其中已包含</w:t>
      </w:r>
      <w:r>
        <w:rPr>
          <w:rFonts w:hint="eastAsia"/>
          <w:lang w:eastAsia="zh-CN"/>
        </w:rPr>
        <w:t>货物</w:t>
      </w:r>
      <w:r>
        <w:rPr>
          <w:rFonts w:hint="eastAsia"/>
        </w:rPr>
        <w:t>价格、包装运杂费（含保险）、工程费、安装调试费及相关费用等。</w:t>
      </w:r>
    </w:p>
    <w:p w14:paraId="14090D93">
      <w:pPr>
        <w:spacing w:line="360" w:lineRule="auto"/>
        <w:ind w:firstLine="420" w:firstLineChars="200"/>
      </w:pPr>
      <w:r>
        <w:rPr>
          <w:rFonts w:hint="eastAsia"/>
        </w:rPr>
        <w:t>3、合同总额为一次性包死价格，不受市场价格的变化和影响，在合同不发生变更时作为付款结算的依据。</w:t>
      </w:r>
    </w:p>
    <w:p w14:paraId="13B31DB6">
      <w:pPr>
        <w:spacing w:line="360" w:lineRule="auto"/>
        <w:rPr>
          <w:b/>
          <w:sz w:val="24"/>
        </w:rPr>
      </w:pPr>
      <w:r>
        <w:rPr>
          <w:rFonts w:hint="eastAsia"/>
          <w:sz w:val="24"/>
        </w:rPr>
        <w:t>二、</w:t>
      </w:r>
      <w:r>
        <w:rPr>
          <w:rFonts w:hint="eastAsia"/>
          <w:b/>
          <w:sz w:val="24"/>
        </w:rPr>
        <w:t>包装运输要求</w:t>
      </w:r>
    </w:p>
    <w:p w14:paraId="5F2C97A7">
      <w:pPr>
        <w:spacing w:line="360" w:lineRule="auto"/>
        <w:ind w:firstLine="420" w:firstLineChars="200"/>
      </w:pPr>
      <w:r>
        <w:rPr>
          <w:rFonts w:hint="eastAsia"/>
          <w:lang w:eastAsia="zh-CN"/>
        </w:rPr>
        <w:t>货物</w:t>
      </w:r>
      <w:r>
        <w:rPr>
          <w:rFonts w:hint="eastAsia"/>
        </w:rPr>
        <w:t>的运输方式由乙方自行选择，但包装必须符合国家标准或行业标准，满足航空、铁路或公路运输以及货物装卸要求，保证使用人收到的是无任何损伤的货物。否则，因此造成的损失由乙方自行承担。</w:t>
      </w:r>
    </w:p>
    <w:p w14:paraId="4660B7E8">
      <w:pPr>
        <w:spacing w:line="360" w:lineRule="auto"/>
        <w:rPr>
          <w:b/>
          <w:sz w:val="24"/>
        </w:rPr>
      </w:pPr>
      <w:r>
        <w:rPr>
          <w:rFonts w:hint="eastAsia"/>
          <w:b/>
          <w:sz w:val="24"/>
        </w:rPr>
        <w:t>三、交货时间及交货地点</w:t>
      </w:r>
    </w:p>
    <w:p w14:paraId="0DA6D594">
      <w:pPr>
        <w:spacing w:line="360" w:lineRule="auto"/>
        <w:ind w:firstLine="420" w:firstLineChars="200"/>
      </w:pPr>
      <w:r>
        <w:rPr>
          <w:rFonts w:hint="eastAsia"/>
        </w:rPr>
        <w:t>交货时间为本合同生效后</w:t>
      </w:r>
      <w:r>
        <w:rPr>
          <w:u w:val="single"/>
        </w:rPr>
        <w:t xml:space="preserve"> </w:t>
      </w:r>
      <w:r>
        <w:rPr>
          <w:rFonts w:hint="eastAsia"/>
          <w:u w:val="single"/>
        </w:rPr>
        <w:t>　</w:t>
      </w:r>
      <w:r>
        <w:rPr>
          <w:u w:val="single"/>
        </w:rPr>
        <w:t xml:space="preserve"> </w:t>
      </w:r>
      <w:r>
        <w:rPr>
          <w:rFonts w:hint="eastAsia"/>
        </w:rPr>
        <w:t>天内到货，货到后</w:t>
      </w:r>
      <w:r>
        <w:rPr>
          <w:u w:val="single"/>
        </w:rPr>
        <w:t xml:space="preserve">  </w:t>
      </w:r>
      <w:r>
        <w:rPr>
          <w:rFonts w:hint="eastAsia"/>
        </w:rPr>
        <w:t>日内安装调试交付使用。交货地点为西北大学</w:t>
      </w:r>
      <w:r>
        <w:rPr>
          <w:rFonts w:hint="eastAsia" w:ascii="宋体"/>
        </w:rPr>
        <w:t>××××学院（系）</w:t>
      </w:r>
      <w:r>
        <w:rPr>
          <w:rFonts w:hint="eastAsia"/>
        </w:rPr>
        <w:t>指定地点。</w:t>
      </w:r>
    </w:p>
    <w:p w14:paraId="73AB4FA6">
      <w:pPr>
        <w:spacing w:line="360" w:lineRule="auto"/>
        <w:rPr>
          <w:b/>
          <w:sz w:val="24"/>
        </w:rPr>
      </w:pPr>
      <w:r>
        <w:rPr>
          <w:rFonts w:hint="eastAsia"/>
          <w:b/>
          <w:sz w:val="24"/>
        </w:rPr>
        <w:t>四、产品质量保证</w:t>
      </w:r>
    </w:p>
    <w:p w14:paraId="1D7FD40A">
      <w:pPr>
        <w:spacing w:line="360" w:lineRule="auto"/>
        <w:ind w:firstLine="420" w:firstLineChars="200"/>
        <w:rPr>
          <w:rFonts w:hint="eastAsia"/>
        </w:rPr>
      </w:pPr>
      <w:r>
        <w:t>1</w:t>
      </w:r>
      <w:r>
        <w:rPr>
          <w:rFonts w:hint="eastAsia"/>
        </w:rPr>
        <w:t>、乙方提供的</w:t>
      </w:r>
      <w:r>
        <w:rPr>
          <w:rFonts w:hint="eastAsia"/>
          <w:lang w:eastAsia="zh-CN"/>
        </w:rPr>
        <w:t>货物</w:t>
      </w:r>
      <w:r>
        <w:rPr>
          <w:rFonts w:hint="eastAsia"/>
        </w:rPr>
        <w:t>及配套产品，必须是合同规定厂家制造的、合格、全新、未曾使用的、且经过国家质检部门检验，并颁发了产品准销证的产品。</w:t>
      </w:r>
    </w:p>
    <w:p w14:paraId="5FD65D77">
      <w:pPr>
        <w:spacing w:line="360" w:lineRule="auto"/>
      </w:pPr>
      <w:r>
        <w:t xml:space="preserve">    2</w:t>
      </w:r>
      <w:r>
        <w:rPr>
          <w:rFonts w:hint="eastAsia"/>
        </w:rPr>
        <w:t>、乙方提供的</w:t>
      </w:r>
      <w:r>
        <w:rPr>
          <w:rFonts w:hint="eastAsia"/>
          <w:lang w:eastAsia="zh-CN"/>
        </w:rPr>
        <w:t>货物</w:t>
      </w:r>
      <w:r>
        <w:rPr>
          <w:rFonts w:hint="eastAsia"/>
        </w:rPr>
        <w:t>及配套产品必须等同于或优于合同技术指标要求，并能按国家标准或行业标准供应、检测、调试，确保产品技术指标满足使用要求。</w:t>
      </w:r>
    </w:p>
    <w:p w14:paraId="0A9D7646">
      <w:pPr>
        <w:spacing w:line="360" w:lineRule="auto"/>
      </w:pPr>
      <w:r>
        <w:t xml:space="preserve">    3</w:t>
      </w:r>
      <w:r>
        <w:rPr>
          <w:rFonts w:hint="eastAsia"/>
        </w:rPr>
        <w:t>、产品质量保证期为</w:t>
      </w:r>
      <w:r>
        <w:rPr>
          <w:rFonts w:hint="eastAsia"/>
          <w:lang w:eastAsia="zh-CN"/>
        </w:rPr>
        <w:t>货物</w:t>
      </w:r>
      <w:r>
        <w:rPr>
          <w:rFonts w:hint="eastAsia"/>
        </w:rPr>
        <w:t>验收合格后</w:t>
      </w:r>
      <w:r>
        <w:rPr>
          <w:rFonts w:hint="eastAsia"/>
          <w:u w:val="single"/>
        </w:rPr>
        <w:t>　　</w:t>
      </w:r>
      <w:r>
        <w:rPr>
          <w:rFonts w:hint="eastAsia"/>
        </w:rPr>
        <w:t>年。质保期内，乙方对所供</w:t>
      </w:r>
      <w:r>
        <w:rPr>
          <w:rFonts w:hint="eastAsia"/>
          <w:lang w:eastAsia="zh-CN"/>
        </w:rPr>
        <w:t>货物</w:t>
      </w:r>
      <w:r>
        <w:rPr>
          <w:rFonts w:hint="eastAsia"/>
        </w:rPr>
        <w:t>免费进行质保和服务。</w:t>
      </w:r>
    </w:p>
    <w:p w14:paraId="491F6B1C">
      <w:pPr>
        <w:spacing w:line="360" w:lineRule="auto"/>
        <w:rPr>
          <w:b/>
          <w:sz w:val="24"/>
        </w:rPr>
      </w:pPr>
      <w:r>
        <w:rPr>
          <w:rFonts w:hint="eastAsia"/>
          <w:b/>
          <w:sz w:val="24"/>
        </w:rPr>
        <w:t>五、技术服务承诺</w:t>
      </w:r>
    </w:p>
    <w:p w14:paraId="3E621083">
      <w:pPr>
        <w:pStyle w:val="3"/>
        <w:spacing w:line="360" w:lineRule="auto"/>
        <w:ind w:left="0" w:firstLine="420" w:firstLineChars="200"/>
        <w:rPr>
          <w:sz w:val="21"/>
          <w:szCs w:val="24"/>
        </w:rPr>
      </w:pPr>
      <w:r>
        <w:rPr>
          <w:sz w:val="21"/>
          <w:szCs w:val="24"/>
        </w:rPr>
        <w:t>1</w:t>
      </w:r>
      <w:r>
        <w:rPr>
          <w:rFonts w:hint="eastAsia"/>
          <w:sz w:val="21"/>
          <w:szCs w:val="24"/>
        </w:rPr>
        <w:t>、乙方负责提供</w:t>
      </w:r>
      <w:r>
        <w:rPr>
          <w:rFonts w:hint="eastAsia"/>
          <w:sz w:val="21"/>
          <w:szCs w:val="24"/>
          <w:lang w:eastAsia="zh-CN"/>
        </w:rPr>
        <w:t>货物</w:t>
      </w:r>
      <w:r>
        <w:rPr>
          <w:rFonts w:hint="eastAsia"/>
          <w:sz w:val="21"/>
          <w:szCs w:val="24"/>
        </w:rPr>
        <w:t>相应的技术资料，包括产品合格证、产品保修单、安装使用及维护说明书以及运输装箱清单等。</w:t>
      </w:r>
    </w:p>
    <w:p w14:paraId="30FBCB04">
      <w:pPr>
        <w:spacing w:line="360" w:lineRule="auto"/>
        <w:ind w:firstLine="420" w:firstLineChars="200"/>
      </w:pPr>
      <w:r>
        <w:t>2</w:t>
      </w:r>
      <w:r>
        <w:rPr>
          <w:rFonts w:hint="eastAsia"/>
        </w:rPr>
        <w:t>、人员培训：乙方免费为甲方培训</w:t>
      </w:r>
      <w:r>
        <w:rPr>
          <w:rFonts w:hint="eastAsia"/>
          <w:lang w:eastAsia="zh-CN"/>
        </w:rPr>
        <w:t>货物</w:t>
      </w:r>
      <w:r>
        <w:rPr>
          <w:rFonts w:hint="eastAsia"/>
        </w:rPr>
        <w:t>使用人员，培训内容包括：</w:t>
      </w:r>
      <w:r>
        <w:rPr>
          <w:rFonts w:hint="eastAsia"/>
          <w:lang w:eastAsia="zh-CN"/>
        </w:rPr>
        <w:t>货物</w:t>
      </w:r>
      <w:r>
        <w:rPr>
          <w:rFonts w:hint="eastAsia"/>
        </w:rPr>
        <w:t>操作、维护、简单维修等。</w:t>
      </w:r>
    </w:p>
    <w:p w14:paraId="3DE17131">
      <w:pPr>
        <w:spacing w:line="360" w:lineRule="auto"/>
        <w:ind w:firstLine="420" w:firstLineChars="200"/>
        <w:rPr>
          <w:rFonts w:hint="eastAsia"/>
        </w:rPr>
      </w:pPr>
      <w:r>
        <w:t>3</w:t>
      </w:r>
      <w:r>
        <w:rPr>
          <w:rFonts w:hint="eastAsia"/>
        </w:rPr>
        <w:t>、售后服务：质保期内乙方对甲方提出的服务响应不得超出</w:t>
      </w:r>
      <w:r>
        <w:t>24</w:t>
      </w:r>
      <w:r>
        <w:rPr>
          <w:rFonts w:hint="eastAsia"/>
        </w:rPr>
        <w:t>小时。</w:t>
      </w:r>
    </w:p>
    <w:p w14:paraId="32B7DEA2">
      <w:pPr>
        <w:spacing w:line="360" w:lineRule="auto"/>
        <w:rPr>
          <w:b/>
          <w:sz w:val="24"/>
        </w:rPr>
      </w:pPr>
      <w:r>
        <w:rPr>
          <w:rFonts w:hint="eastAsia"/>
          <w:b/>
          <w:sz w:val="24"/>
        </w:rPr>
        <w:t>六、验收方法及标准</w:t>
      </w:r>
    </w:p>
    <w:p w14:paraId="46887A69">
      <w:pPr>
        <w:spacing w:line="360" w:lineRule="auto"/>
        <w:ind w:firstLine="411" w:firstLineChars="196"/>
        <w:rPr>
          <w:rFonts w:hint="default" w:eastAsia="宋体"/>
          <w:lang w:val="en-US" w:eastAsia="zh-CN"/>
        </w:rPr>
      </w:pPr>
      <w:r>
        <w:t>1</w:t>
      </w:r>
      <w:r>
        <w:rPr>
          <w:rFonts w:hint="eastAsia"/>
        </w:rPr>
        <w:t>、</w:t>
      </w:r>
      <w:r>
        <w:rPr>
          <w:rFonts w:hint="eastAsia"/>
          <w:lang w:val="en-US" w:eastAsia="zh-CN"/>
        </w:rPr>
        <w:t>验收分初次开箱验收和学校最终验收两个阶段，以最终验收为准。</w:t>
      </w:r>
    </w:p>
    <w:p w14:paraId="68D823F2">
      <w:pPr>
        <w:spacing w:line="360" w:lineRule="auto"/>
        <w:ind w:firstLine="411" w:firstLineChars="196"/>
      </w:pPr>
      <w:r>
        <w:rPr>
          <w:rFonts w:hint="eastAsia"/>
          <w:lang w:val="en-US" w:eastAsia="zh-CN"/>
        </w:rPr>
        <w:t>2、</w:t>
      </w:r>
      <w:r>
        <w:rPr>
          <w:rFonts w:hint="eastAsia"/>
          <w:lang w:eastAsia="zh-CN"/>
        </w:rPr>
        <w:t>货物</w:t>
      </w:r>
      <w:r>
        <w:rPr>
          <w:rFonts w:hint="eastAsia"/>
        </w:rPr>
        <w:t>到货后，甲、乙双方共同开箱验收。在检查</w:t>
      </w:r>
      <w:r>
        <w:rPr>
          <w:rFonts w:hint="eastAsia"/>
          <w:lang w:eastAsia="zh-CN"/>
        </w:rPr>
        <w:t>货物</w:t>
      </w:r>
      <w:r>
        <w:rPr>
          <w:rFonts w:hint="eastAsia"/>
        </w:rPr>
        <w:t>原产地、型号、规格、配置符合合同要求后，由乙方负责安装调试、甲方</w:t>
      </w:r>
      <w:r>
        <w:rPr>
          <w:rFonts w:hint="eastAsia"/>
          <w:lang w:eastAsia="zh-CN"/>
        </w:rPr>
        <w:t>（</w:t>
      </w:r>
      <w:r>
        <w:rPr>
          <w:rFonts w:hint="eastAsia"/>
          <w:lang w:val="en-US" w:eastAsia="zh-CN"/>
        </w:rPr>
        <w:t>使用单位）</w:t>
      </w:r>
      <w:r>
        <w:rPr>
          <w:rFonts w:hint="eastAsia"/>
        </w:rPr>
        <w:t>负责技术验收（乙方协助），验收以国内行业标准或合同文本</w:t>
      </w:r>
      <w:r>
        <w:rPr>
          <w:rFonts w:hint="eastAsia"/>
          <w:lang w:eastAsia="zh-CN"/>
        </w:rPr>
        <w:t>货物</w:t>
      </w:r>
      <w:r>
        <w:rPr>
          <w:rFonts w:hint="eastAsia"/>
        </w:rPr>
        <w:t>供货配置清单中描述的有关技术要求为准。</w:t>
      </w:r>
    </w:p>
    <w:p w14:paraId="7B93EF38">
      <w:pPr>
        <w:spacing w:line="360" w:lineRule="auto"/>
        <w:ind w:firstLine="420" w:firstLineChars="200"/>
      </w:pPr>
      <w:r>
        <w:rPr>
          <w:rFonts w:hint="eastAsia"/>
          <w:lang w:val="en-US" w:eastAsia="zh-CN"/>
        </w:rPr>
        <w:t>3</w:t>
      </w:r>
      <w:r>
        <w:rPr>
          <w:rFonts w:hint="eastAsia"/>
        </w:rPr>
        <w:t>、学校根据最终使用单位技术验收结果，组织有关专家进行</w:t>
      </w:r>
      <w:r>
        <w:rPr>
          <w:rFonts w:hint="eastAsia"/>
          <w:lang w:eastAsia="zh-CN"/>
        </w:rPr>
        <w:t>货物</w:t>
      </w:r>
      <w:r>
        <w:rPr>
          <w:rFonts w:hint="eastAsia"/>
        </w:rPr>
        <w:t>的最终验收。</w:t>
      </w:r>
    </w:p>
    <w:p w14:paraId="1391070C">
      <w:pPr>
        <w:spacing w:line="360" w:lineRule="auto"/>
        <w:rPr>
          <w:b/>
          <w:sz w:val="24"/>
        </w:rPr>
      </w:pPr>
      <w:r>
        <w:rPr>
          <w:rFonts w:hint="eastAsia"/>
          <w:b/>
          <w:sz w:val="24"/>
        </w:rPr>
        <w:t>七、合同款项支付方式</w:t>
      </w:r>
    </w:p>
    <w:p w14:paraId="42E66ACC">
      <w:pPr>
        <w:spacing w:line="360" w:lineRule="auto"/>
        <w:ind w:firstLine="420" w:firstLineChars="200"/>
      </w:pPr>
      <w:r>
        <w:rPr>
          <w:rFonts w:hint="eastAsia"/>
        </w:rPr>
        <w:t>合同生效后，乙方开具合同金额等额银行保函，甲方收到银行保函正本后预付合同货款，待货物到达指定地点、安装调试验收合格后，甲方退还银行保函正本。</w:t>
      </w:r>
    </w:p>
    <w:p w14:paraId="367BED91">
      <w:pPr>
        <w:spacing w:line="360" w:lineRule="auto"/>
        <w:rPr>
          <w:b/>
          <w:sz w:val="24"/>
        </w:rPr>
      </w:pPr>
      <w:r>
        <w:rPr>
          <w:rFonts w:hint="eastAsia"/>
          <w:b/>
          <w:sz w:val="24"/>
        </w:rPr>
        <w:t>八、违约责任</w:t>
      </w:r>
    </w:p>
    <w:p w14:paraId="6CFDEBDA">
      <w:pPr>
        <w:spacing w:line="360" w:lineRule="auto"/>
        <w:ind w:firstLine="420" w:firstLineChars="200"/>
      </w:pPr>
      <w:r>
        <w:t>1</w:t>
      </w:r>
      <w:r>
        <w:rPr>
          <w:rFonts w:hint="eastAsia"/>
        </w:rPr>
        <w:t>、合同生效后，甲乙双方应按合同规定认真履约。合同履约责任只涉及合同甲乙双方，不考虑第三方因素。</w:t>
      </w:r>
    </w:p>
    <w:p w14:paraId="7F2F15B4">
      <w:pPr>
        <w:spacing w:line="360" w:lineRule="auto"/>
        <w:ind w:firstLine="420" w:firstLineChars="200"/>
        <w:rPr>
          <w:rFonts w:hint="eastAsia" w:eastAsia="宋体"/>
          <w:lang w:val="en-US" w:eastAsia="zh-CN"/>
        </w:rPr>
      </w:pPr>
      <w:r>
        <w:t>2</w:t>
      </w:r>
      <w:r>
        <w:rPr>
          <w:rFonts w:hint="eastAsia"/>
        </w:rPr>
        <w:t>、除不可抗力原因外，如遇下列情况之一者，乙方所缴纳的合同履约保证金甲方有权不予退还，作为对甲方的赔偿：（</w:t>
      </w:r>
      <w:r>
        <w:t>1</w:t>
      </w:r>
      <w:r>
        <w:rPr>
          <w:rFonts w:hint="eastAsia"/>
        </w:rPr>
        <w:t>）合同签订后不能按合同时限要求供货或安装调试；（</w:t>
      </w:r>
      <w:r>
        <w:t>2</w:t>
      </w:r>
      <w:r>
        <w:rPr>
          <w:rFonts w:hint="eastAsia"/>
        </w:rPr>
        <w:t>）所供</w:t>
      </w:r>
      <w:r>
        <w:rPr>
          <w:rFonts w:hint="eastAsia"/>
          <w:lang w:eastAsia="zh-CN"/>
        </w:rPr>
        <w:t>货物</w:t>
      </w:r>
      <w:r>
        <w:rPr>
          <w:rFonts w:hint="eastAsia"/>
        </w:rPr>
        <w:t>不合格、与合同不符；（</w:t>
      </w:r>
      <w:r>
        <w:t>3</w:t>
      </w:r>
      <w:r>
        <w:rPr>
          <w:rFonts w:hint="eastAsia"/>
        </w:rPr>
        <w:t>）不能按合同履约；（</w:t>
      </w:r>
      <w:r>
        <w:t>4</w:t>
      </w:r>
      <w:r>
        <w:rPr>
          <w:rFonts w:hint="eastAsia"/>
        </w:rPr>
        <w:t>）</w:t>
      </w:r>
      <w:r>
        <w:rPr>
          <w:rFonts w:hint="eastAsia"/>
          <w:lang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63DD2FAA">
      <w:pPr>
        <w:spacing w:line="360" w:lineRule="auto"/>
        <w:ind w:firstLine="420" w:firstLineChars="200"/>
      </w:pPr>
      <w:r>
        <w:t>3</w:t>
      </w:r>
      <w:r>
        <w:rPr>
          <w:rFonts w:hint="eastAsia"/>
        </w:rPr>
        <w:t>、乙方对所供产品出现的问题推委、拖延，</w:t>
      </w:r>
      <w:r>
        <w:t>24</w:t>
      </w:r>
      <w:r>
        <w:rPr>
          <w:rFonts w:hint="eastAsia"/>
        </w:rPr>
        <w:t>小时未作出服务响应，应接受甲方的合理处罚。</w:t>
      </w:r>
    </w:p>
    <w:p w14:paraId="12AF5CDB">
      <w:pPr>
        <w:spacing w:line="360" w:lineRule="auto"/>
        <w:ind w:firstLine="420" w:firstLineChars="200"/>
      </w:pPr>
      <w:r>
        <w:t>4</w:t>
      </w:r>
      <w:r>
        <w:rPr>
          <w:rFonts w:hint="eastAsia"/>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0F4327D2">
      <w:pPr>
        <w:spacing w:line="360" w:lineRule="auto"/>
        <w:rPr>
          <w:b/>
          <w:sz w:val="24"/>
        </w:rPr>
      </w:pPr>
      <w:r>
        <w:rPr>
          <w:rFonts w:hint="eastAsia"/>
          <w:b/>
          <w:sz w:val="24"/>
          <w:lang w:eastAsia="zh-CN"/>
        </w:rPr>
        <w:t>九</w:t>
      </w:r>
      <w:r>
        <w:rPr>
          <w:rFonts w:hint="eastAsia"/>
          <w:b/>
          <w:sz w:val="24"/>
        </w:rPr>
        <w:t>、其它事项</w:t>
      </w:r>
    </w:p>
    <w:p w14:paraId="5D138A56">
      <w:pPr>
        <w:spacing w:line="360" w:lineRule="auto"/>
        <w:ind w:firstLine="420" w:firstLineChars="200"/>
        <w:rPr>
          <w:rFonts w:hint="eastAsia"/>
        </w:rPr>
      </w:pPr>
      <w:r>
        <w:rPr>
          <w:rFonts w:hint="eastAsia"/>
        </w:rPr>
        <w:t>1、合同经双方签字盖章后生效。本合同一式柒份，甲方执伍份，乙方执壹份，招标公司执壹份，执行完毕后自行失效。</w:t>
      </w:r>
    </w:p>
    <w:p w14:paraId="500CF545">
      <w:pPr>
        <w:spacing w:line="360" w:lineRule="auto"/>
        <w:ind w:firstLine="420" w:firstLineChars="200"/>
        <w:rPr>
          <w:rFonts w:hint="eastAsia"/>
        </w:rPr>
      </w:pPr>
      <w:r>
        <w:t>2</w:t>
      </w:r>
      <w:r>
        <w:rPr>
          <w:rFonts w:hint="eastAsia"/>
        </w:rPr>
        <w:t>、下述文件为本合同的一部分，并与本合同一起阅读和解释，且具有同等法律效力：</w:t>
      </w:r>
    </w:p>
    <w:p w14:paraId="2D824EF9">
      <w:pPr>
        <w:spacing w:line="360" w:lineRule="auto"/>
        <w:ind w:firstLine="560"/>
        <w:rPr>
          <w:rFonts w:hint="eastAsia" w:ascii="宋体" w:hAnsi="宋体"/>
        </w:rPr>
      </w:pPr>
      <w:r>
        <w:rPr>
          <w:rFonts w:hint="eastAsia" w:ascii="宋体" w:hAnsi="宋体"/>
        </w:rPr>
        <w:t>①合同附件1：产品功能要求、技术规格及配置详单；</w:t>
      </w:r>
    </w:p>
    <w:p w14:paraId="7E0B76CD">
      <w:pPr>
        <w:spacing w:line="360" w:lineRule="auto"/>
        <w:ind w:firstLine="560"/>
        <w:rPr>
          <w:rFonts w:hint="eastAsia" w:ascii="宋体" w:hAnsi="宋体"/>
        </w:rPr>
      </w:pPr>
      <w:r>
        <w:rPr>
          <w:rFonts w:hint="eastAsia" w:ascii="宋体" w:hAnsi="宋体"/>
        </w:rPr>
        <w:t>②合同附件2：补充条款（如果有）；</w:t>
      </w:r>
    </w:p>
    <w:p w14:paraId="086AF363">
      <w:pPr>
        <w:spacing w:line="360" w:lineRule="auto"/>
        <w:ind w:firstLine="560"/>
        <w:rPr>
          <w:rFonts w:hint="eastAsia" w:ascii="宋体" w:hAnsi="宋体"/>
        </w:rPr>
      </w:pPr>
      <w:r>
        <w:rPr>
          <w:rFonts w:hint="eastAsia" w:ascii="宋体" w:hAnsi="宋体"/>
        </w:rPr>
        <w:t>③合同附件3：澄清函及最终报价和承诺</w:t>
      </w:r>
      <w:r>
        <w:rPr>
          <w:rFonts w:hint="eastAsia" w:ascii="宋体" w:hAnsi="宋体"/>
          <w:lang w:eastAsia="zh-CN"/>
        </w:rPr>
        <w:t>（</w:t>
      </w:r>
      <w:r>
        <w:rPr>
          <w:rFonts w:hint="eastAsia" w:ascii="宋体" w:hAnsi="宋体"/>
          <w:lang w:val="en-US" w:eastAsia="zh-CN"/>
        </w:rPr>
        <w:t>如果有）</w:t>
      </w:r>
      <w:r>
        <w:rPr>
          <w:rFonts w:hint="eastAsia" w:ascii="宋体" w:hAnsi="宋体"/>
        </w:rPr>
        <w:t>；</w:t>
      </w:r>
    </w:p>
    <w:p w14:paraId="7C95F55F">
      <w:pPr>
        <w:spacing w:line="360" w:lineRule="auto"/>
        <w:ind w:firstLine="560"/>
        <w:rPr>
          <w:rFonts w:hint="eastAsia" w:ascii="宋体" w:hAnsi="宋体"/>
        </w:rPr>
      </w:pPr>
      <w:r>
        <w:rPr>
          <w:rFonts w:hint="eastAsia" w:ascii="宋体" w:hAnsi="宋体"/>
        </w:rPr>
        <w:t>④招标文件；</w:t>
      </w:r>
    </w:p>
    <w:p w14:paraId="66C2E9FE">
      <w:pPr>
        <w:spacing w:line="360" w:lineRule="auto"/>
        <w:ind w:firstLine="560"/>
        <w:rPr>
          <w:rFonts w:hint="eastAsia" w:ascii="宋体" w:hAnsi="宋体"/>
        </w:rPr>
      </w:pPr>
      <w:r>
        <w:rPr>
          <w:rFonts w:hint="eastAsia" w:ascii="宋体" w:hAnsi="宋体"/>
        </w:rPr>
        <w:t>⑤投标文件；</w:t>
      </w:r>
    </w:p>
    <w:p w14:paraId="1C111067">
      <w:pPr>
        <w:spacing w:line="360" w:lineRule="auto"/>
        <w:ind w:firstLine="560"/>
      </w:pPr>
      <w:r>
        <w:rPr>
          <w:rFonts w:hint="eastAsia" w:ascii="宋体" w:hAnsi="宋体"/>
        </w:rPr>
        <w:t>⑥中标通知书。</w:t>
      </w:r>
    </w:p>
    <w:p w14:paraId="38420BD7">
      <w:pPr>
        <w:spacing w:line="360" w:lineRule="auto"/>
        <w:ind w:firstLine="420" w:firstLineChars="200"/>
      </w:pPr>
      <w:r>
        <w:t>3</w:t>
      </w:r>
      <w:r>
        <w:rPr>
          <w:rFonts w:hint="eastAsia"/>
        </w:rPr>
        <w:t>、在本合同执行过程中，甲、乙双方协商签订的补充合同与原合同具有同等法律效力。</w:t>
      </w:r>
    </w:p>
    <w:p w14:paraId="319BFF72">
      <w:pPr>
        <w:spacing w:line="360" w:lineRule="auto"/>
        <w:rPr>
          <w:rFonts w:hint="eastAsia"/>
        </w:rPr>
      </w:pPr>
      <w:r>
        <w:t xml:space="preserve">    4</w:t>
      </w:r>
      <w:r>
        <w:rPr>
          <w:rFonts w:hint="eastAsia"/>
        </w:rPr>
        <w:t>、未尽事宜，双方协商解决。</w:t>
      </w:r>
    </w:p>
    <w:p w14:paraId="1DD572F0">
      <w:pPr>
        <w:spacing w:line="360" w:lineRule="auto"/>
        <w:ind w:firstLine="420" w:firstLineChars="200"/>
        <w:rPr>
          <w:rFonts w:hint="eastAsia"/>
        </w:rPr>
      </w:pPr>
      <w:r>
        <w:rPr>
          <w:rFonts w:hint="eastAsia"/>
        </w:rPr>
        <w:t>5、合同签订地点：西安</w:t>
      </w:r>
      <w:r>
        <w:t>.</w:t>
      </w:r>
      <w:r>
        <w:rPr>
          <w:rFonts w:hint="eastAsia"/>
        </w:rPr>
        <w:t>西北大学</w:t>
      </w:r>
    </w:p>
    <w:p w14:paraId="479112C0">
      <w:pPr>
        <w:spacing w:line="360" w:lineRule="auto"/>
        <w:ind w:firstLine="420" w:firstLineChars="200"/>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33EBFA80">
      <w:pPr>
        <w:spacing w:line="360" w:lineRule="auto"/>
        <w:ind w:firstLine="555"/>
        <w:rPr>
          <w:rFonts w:hint="eastAsia"/>
          <w:b/>
        </w:rPr>
      </w:pPr>
    </w:p>
    <w:p w14:paraId="337D945D">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4BCB256A">
      <w:pPr>
        <w:spacing w:line="360" w:lineRule="auto"/>
        <w:ind w:firstLine="560"/>
        <w:rPr>
          <w:b/>
        </w:rPr>
      </w:pPr>
      <w:r>
        <w:rPr>
          <w:rFonts w:hint="eastAsia"/>
        </w:rPr>
        <w:t>单位名称（盖章）：</w:t>
      </w:r>
      <w:r>
        <w:t xml:space="preserve">              </w:t>
      </w:r>
      <w:r>
        <w:rPr>
          <w:rFonts w:hint="eastAsia"/>
        </w:rPr>
        <w:t xml:space="preserve">               单位名称（盖章）：</w:t>
      </w:r>
    </w:p>
    <w:p w14:paraId="457B504B">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33C0D3F5">
      <w:pPr>
        <w:spacing w:line="360" w:lineRule="auto"/>
        <w:ind w:firstLine="560"/>
        <w:rPr>
          <w:rFonts w:hint="eastAsia"/>
        </w:rPr>
      </w:pPr>
      <w:r>
        <w:rPr>
          <w:rFonts w:hint="eastAsia"/>
        </w:rPr>
        <w:t>法定代表人：                                  法定代表人：（盖章/签字）</w:t>
      </w:r>
    </w:p>
    <w:p w14:paraId="091E28F6">
      <w:pPr>
        <w:spacing w:line="360" w:lineRule="auto"/>
        <w:ind w:firstLine="560"/>
      </w:pPr>
      <w:r>
        <w:rPr>
          <w:rFonts w:hint="eastAsia"/>
        </w:rPr>
        <w:t>委托代理人：（签字）                           委托代理人：（签字）</w:t>
      </w:r>
    </w:p>
    <w:p w14:paraId="3F70AE73">
      <w:pPr>
        <w:spacing w:line="360" w:lineRule="auto"/>
        <w:ind w:firstLine="540"/>
        <w:rPr>
          <w:rFonts w:hint="eastAsia"/>
        </w:rPr>
      </w:pPr>
      <w:r>
        <w:rPr>
          <w:rFonts w:hint="eastAsia"/>
        </w:rPr>
        <w:t>电话：　　　　　　　　　　　　　　　　　　　　电话：</w:t>
      </w:r>
    </w:p>
    <w:p w14:paraId="4C821033">
      <w:pPr>
        <w:spacing w:line="360" w:lineRule="auto"/>
        <w:ind w:firstLine="540"/>
      </w:pPr>
      <w:r>
        <w:rPr>
          <w:rFonts w:hint="eastAsia"/>
        </w:rPr>
        <w:t>传真：</w:t>
      </w:r>
      <w:r>
        <w:t xml:space="preserve">                     </w:t>
      </w:r>
      <w:r>
        <w:rPr>
          <w:rFonts w:hint="eastAsia"/>
        </w:rPr>
        <w:t xml:space="preserve">               　　传真：</w:t>
      </w:r>
    </w:p>
    <w:p w14:paraId="2943F8A1">
      <w:pPr>
        <w:spacing w:line="360" w:lineRule="auto"/>
        <w:ind w:firstLine="570"/>
        <w:rPr>
          <w:rFonts w:hint="eastAsia"/>
        </w:rPr>
      </w:pPr>
      <w:r>
        <w:rPr>
          <w:rFonts w:hint="eastAsia"/>
        </w:rPr>
        <w:t>邮编：　　　　　　　　　　　　　　　　　　　　邮编：</w:t>
      </w:r>
    </w:p>
    <w:p w14:paraId="25899ECC">
      <w:pPr>
        <w:spacing w:line="360" w:lineRule="auto"/>
        <w:ind w:firstLine="570"/>
        <w:rPr>
          <w:rFonts w:hint="eastAsia"/>
        </w:rPr>
      </w:pPr>
      <w:r>
        <w:rPr>
          <w:rFonts w:hint="eastAsia"/>
        </w:rPr>
        <w:t>　　　　　　　　　　　　　　　　　　　　　　　开户银行及账号：</w:t>
      </w:r>
    </w:p>
    <w:p w14:paraId="56971E6C">
      <w:pPr>
        <w:spacing w:line="360" w:lineRule="auto"/>
        <w:ind w:firstLine="560"/>
        <w:rPr>
          <w:rFonts w:hint="default" w:ascii="Calibri" w:hAnsi="Calibri" w:eastAsia="宋体" w:cs="Times New Roman"/>
          <w:b/>
          <w:bCs/>
          <w:lang w:val="en-US" w:eastAsia="zh-CN"/>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r>
        <w:rPr>
          <w:rFonts w:hint="eastAsia" w:ascii="Calibri" w:hAnsi="Calibri" w:eastAsia="宋体" w:cs="Times New Roman"/>
          <w:b/>
          <w:bCs/>
          <w:lang w:val="en-US" w:eastAsia="zh-CN"/>
        </w:rPr>
        <w:t>陕西卓佲项目管理有限公司</w:t>
      </w:r>
    </w:p>
    <w:p w14:paraId="384542C4">
      <w:pPr>
        <w:spacing w:line="360" w:lineRule="auto"/>
        <w:ind w:firstLine="560"/>
        <w:rPr>
          <w:rFonts w:hint="eastAsia" w:ascii="Calibri" w:hAnsi="Calibri" w:eastAsia="宋体" w:cs="Times New Roman"/>
          <w:lang w:val="en-US" w:eastAsia="zh-CN"/>
        </w:rPr>
      </w:pPr>
      <w:r>
        <w:rPr>
          <w:rFonts w:hint="eastAsia" w:ascii="Calibri" w:hAnsi="Calibri" w:eastAsia="宋体" w:cs="Times New Roman"/>
        </w:rPr>
        <w:t>联系人:</w:t>
      </w:r>
      <w:r>
        <w:rPr>
          <w:rFonts w:hint="eastAsia" w:ascii="Calibri" w:hAnsi="Calibri" w:eastAsia="宋体" w:cs="Times New Roman"/>
          <w:lang w:val="en-US" w:eastAsia="zh-CN"/>
        </w:rPr>
        <w:t>董菊莉</w:t>
      </w:r>
    </w:p>
    <w:p w14:paraId="488EE472">
      <w:pPr>
        <w:spacing w:line="360" w:lineRule="auto"/>
        <w:ind w:firstLine="560"/>
        <w:rPr>
          <w:rFonts w:hint="default" w:ascii="Calibri" w:hAnsi="Calibri" w:eastAsia="宋体" w:cs="Times New Roman"/>
          <w:lang w:val="en-US" w:eastAsia="zh-CN"/>
        </w:rPr>
      </w:pPr>
      <w:r>
        <w:rPr>
          <w:rFonts w:hint="eastAsia" w:ascii="Calibri" w:hAnsi="Calibri" w:eastAsia="宋体" w:cs="Times New Roman"/>
        </w:rPr>
        <w:t>联系电话：</w:t>
      </w:r>
      <w:r>
        <w:rPr>
          <w:rFonts w:hint="eastAsia" w:ascii="Calibri" w:hAnsi="Calibri" w:eastAsia="宋体" w:cs="Times New Roman"/>
          <w:lang w:val="en-US" w:eastAsia="zh-CN"/>
        </w:rPr>
        <w:t>81875979</w:t>
      </w:r>
      <w:bookmarkStart w:id="0" w:name="_GoBack"/>
      <w:bookmarkEnd w:id="0"/>
    </w:p>
    <w:p w14:paraId="3DEF0A4C">
      <w:pPr>
        <w:spacing w:line="360" w:lineRule="auto"/>
        <w:ind w:firstLine="570"/>
        <w:rPr>
          <w:rFonts w:hint="eastAsia"/>
        </w:rPr>
      </w:pPr>
    </w:p>
    <w:p w14:paraId="36533269">
      <w:pPr>
        <w:spacing w:line="360" w:lineRule="auto"/>
        <w:ind w:firstLine="570"/>
        <w:rPr>
          <w:rFonts w:hint="eastAsia"/>
        </w:rPr>
      </w:pPr>
    </w:p>
    <w:p w14:paraId="3B8C0A52"/>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薛利娟">
    <w15:presenceInfo w15:providerId="None" w15:userId="薛利娟"/>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B05230"/>
    <w:rsid w:val="27344CEA"/>
    <w:rsid w:val="3535491E"/>
    <w:rsid w:val="4BAB52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9"/>
    <w:pPr>
      <w:keepNext/>
      <w:keepLines/>
      <w:spacing w:before="280" w:after="290" w:line="376" w:lineRule="auto"/>
      <w:outlineLvl w:val="3"/>
    </w:pPr>
    <w:rPr>
      <w:rFonts w:ascii="等线 Light" w:hAnsi="等线 Light" w:eastAsia="等线 Light"/>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Indent 2"/>
    <w:basedOn w:val="1"/>
    <w:qFormat/>
    <w:uiPriority w:val="0"/>
    <w:pPr>
      <w:keepNext w:val="0"/>
      <w:keepLines w:val="0"/>
      <w:widowControl w:val="0"/>
      <w:suppressLineNumbers w:val="0"/>
      <w:spacing w:before="0" w:beforeAutospacing="0" w:after="0" w:afterAutospacing="0" w:line="400" w:lineRule="exact"/>
      <w:ind w:left="0" w:right="0" w:firstLine="475" w:firstLineChars="198"/>
      <w:jc w:val="both"/>
    </w:pPr>
    <w:rPr>
      <w:rFonts w:hint="eastAsia" w:ascii="宋体" w:hAnsi="宋体" w:eastAsia="宋体" w:cs="Times New Roman"/>
      <w:kern w:val="2"/>
      <w:sz w:val="24"/>
      <w:szCs w:val="24"/>
      <w:lang w:val="en-US" w:eastAsia="zh-CN" w:bidi="ar"/>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4412</Words>
  <Characters>4449</Characters>
  <Lines>0</Lines>
  <Paragraphs>0</Paragraphs>
  <TotalTime>3</TotalTime>
  <ScaleCrop>false</ScaleCrop>
  <LinksUpToDate>false</LinksUpToDate>
  <CharactersWithSpaces>5098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2024-11-26T03:04:00Z</dcterms:created>
  <dc:creator>lenovo</dc:creator>
  <cp:lastModifiedBy>卓佲</cp:lastModifiedBy>
  <dcterms:modified xsi:type="dcterms:W3CDTF">2025-10-29T00:53:09Z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052C56BAA3824F2582F5696CE2CA195F_12</vt:lpwstr>
  </property>
  <property fmtid="{D5CDD505-2E9C-101B-9397-08002B2CF9AE}" pid="4" name="KSOTemplateDocerSaveRecord">
    <vt:lpwstr>eyJoZGlkIjoiNGZkNmVlMWFiZDU5MjhiMmJlM2Y1NmM4NWIyN2E1YTkiLCJ1c2VySWQiOiIyMzUwOTcyMzUifQ==</vt:lpwstr>
  </property>
</Properties>
</file>