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6"/>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0"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88E09E9">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06F83BBF">
      <w:pPr>
        <w:rPr>
          <w:rFonts w:hint="eastAsia" w:ascii="Calibri" w:hAnsi="Calibri" w:eastAsia="宋体" w:cs="Times New Roman"/>
        </w:rPr>
      </w:pPr>
      <w:r>
        <w:rPr>
          <w:rFonts w:hint="eastAsia" w:ascii="Calibri" w:hAnsi="Calibri" w:eastAsia="宋体" w:cs="Times New Roman"/>
        </w:rPr>
        <w:br w:type="page"/>
      </w:r>
    </w:p>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6"/>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3DEF0A4C">
      <w:pPr>
        <w:spacing w:line="360" w:lineRule="auto"/>
        <w:ind w:firstLine="570"/>
        <w:rPr>
          <w:rFonts w:hint="eastAsia"/>
        </w:rPr>
      </w:pPr>
    </w:p>
    <w:p w14:paraId="702FD2A6">
      <w:pPr>
        <w:spacing w:before="78" w:line="188" w:lineRule="auto"/>
        <w:rPr>
          <w:rFonts w:ascii="黑体" w:hAnsi="黑体" w:eastAsia="黑体" w:cs="黑体"/>
          <w:sz w:val="24"/>
          <w:szCs w:val="24"/>
        </w:rPr>
      </w:pPr>
      <w:bookmarkStart w:id="0" w:name="_GoBack"/>
      <w:bookmarkEnd w:id="0"/>
    </w:p>
    <w:sectPr>
      <w:type w:val="continuous"/>
      <w:pgSz w:w="11900" w:h="16840"/>
      <w:pgMar w:top="1431" w:right="1785" w:bottom="1417" w:left="1785" w:header="0" w:footer="0" w:gutter="0"/>
      <w:cols w:equalWidth="0" w:num="1">
        <w:col w:w="83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ZlOTI0MzU1MTE4MDlkNWMzNDM3YTg4ZmE1ODFmZDgifQ=="/>
  </w:docVars>
  <w:rsids>
    <w:rsidRoot w:val="00000000"/>
    <w:rsid w:val="25EF5159"/>
    <w:rsid w:val="610F401A"/>
    <w:rsid w:val="707233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annotation text"/>
    <w:basedOn w:val="1"/>
    <w:qFormat/>
    <w:uiPriority w:val="0"/>
    <w:pPr>
      <w:jc w:val="left"/>
    </w:p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szCs w:val="21"/>
    </w:rPr>
  </w:style>
  <w:style w:type="paragraph" w:styleId="6">
    <w:name w:val="Body Text Indent 2"/>
    <w:basedOn w:val="1"/>
    <w:qFormat/>
    <w:uiPriority w:val="0"/>
    <w:pPr>
      <w:ind w:left="555"/>
    </w:pPr>
    <w:rPr>
      <w:sz w:val="28"/>
      <w:szCs w:val="20"/>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5758</Words>
  <Characters>6174</Characters>
  <TotalTime>0</TotalTime>
  <ScaleCrop>false</ScaleCrop>
  <LinksUpToDate>false</LinksUpToDate>
  <CharactersWithSpaces>6296</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2024-05-20T16:52:00Z</dcterms:created>
  <dc:creator>admin</dc:creator>
  <cp:lastModifiedBy>puppet</cp:lastModifiedBy>
  <dcterms:modified xsi:type="dcterms:W3CDTF">2025-10-23T04:15:37Z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2024-05-20T16:52:12Z</vt:filetime>
  </property>
  <property fmtid="{D5CDD505-2E9C-101B-9397-08002B2CF9AE}" pid="4" name="UsrData">
    <vt:lpwstr>664b0f39524474001f00b4d1wl</vt:lpwstr>
  </property>
  <property fmtid="{D5CDD505-2E9C-101B-9397-08002B2CF9AE}" pid="5" name="KSOProductBuildVer">
    <vt:lpwstr>2052-12.1.0.23125</vt:lpwstr>
  </property>
  <property fmtid="{D5CDD505-2E9C-101B-9397-08002B2CF9AE}" pid="6" name="ICV">
    <vt:lpwstr>056B9DD2F0EC43F6AEA1FCE926EC6B2E_12</vt:lpwstr>
  </property>
  <property fmtid="{D5CDD505-2E9C-101B-9397-08002B2CF9AE}" pid="7" name="KSOTemplateDocerSaveRecord">
    <vt:lpwstr>eyJoZGlkIjoiOWZlOTI0MzU1MTE4MDlkNWMzNDM3YTg4ZmE1ODFmZDgiLCJ1c2VySWQiOiI2NjUzNDI1ODcifQ==</vt:lpwstr>
  </property>
</Properties>
</file>