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103"/>
        <w:gridCol w:w="6646"/>
      </w:tblGrid>
      <w:tr w14:paraId="152F4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1EC5BCD4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103" w:type="dxa"/>
          </w:tcPr>
          <w:p w14:paraId="3F9A3CDA">
            <w:pPr>
              <w:pStyle w:val="4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6646" w:type="dxa"/>
          </w:tcPr>
          <w:p w14:paraId="380FB4AB">
            <w:pPr>
              <w:pStyle w:val="4"/>
            </w:pPr>
            <w:r>
              <w:rPr>
                <w:rFonts w:ascii="仿宋_GB2312" w:hAnsi="仿宋_GB2312" w:eastAsia="仿宋_GB2312" w:cs="仿宋_GB2312"/>
              </w:rPr>
              <w:t xml:space="preserve"> 技术参数与性能指标</w:t>
            </w:r>
          </w:p>
        </w:tc>
      </w:tr>
      <w:tr w14:paraId="0FDEFD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7" w:hRule="atLeast"/>
        </w:trPr>
        <w:tc>
          <w:tcPr>
            <w:tcW w:w="630" w:type="dxa"/>
            <w:vAlign w:val="center"/>
          </w:tcPr>
          <w:p w14:paraId="532C88AD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103" w:type="dxa"/>
            <w:vAlign w:val="center"/>
          </w:tcPr>
          <w:p w14:paraId="7D7774C7"/>
        </w:tc>
        <w:tc>
          <w:tcPr>
            <w:tcW w:w="6646" w:type="dxa"/>
          </w:tcPr>
          <w:p w14:paraId="2E5FC8B0">
            <w:pPr>
              <w:pStyle w:val="4"/>
              <w:spacing w:line="360" w:lineRule="auto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采购数量：</w:t>
            </w:r>
          </w:p>
          <w:tbl>
            <w:tblPr>
              <w:tblStyle w:val="2"/>
              <w:tblW w:w="6418" w:type="dxa"/>
              <w:jc w:val="center"/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37"/>
              <w:gridCol w:w="2583"/>
              <w:gridCol w:w="506"/>
              <w:gridCol w:w="698"/>
              <w:gridCol w:w="698"/>
              <w:gridCol w:w="698"/>
              <w:gridCol w:w="698"/>
            </w:tblGrid>
            <w:tr w14:paraId="1E21EE5A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8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07D60A8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8A4E6A8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设备名称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E8151A5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73F795C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单价限价（万元）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B22BA97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合计限价（万元）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AB4A1BB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是否医疗器械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0B65743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是否核心产品</w:t>
                  </w:r>
                </w:p>
              </w:tc>
            </w:tr>
            <w:tr w14:paraId="2BBAF025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CE8FC08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1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5B45C0F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彩色超声诊断系统(妇科)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FFE11DF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7833927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99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B84FAEC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99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69514AD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52914A2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</w:tr>
            <w:tr w14:paraId="060D1F17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2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04A6E3B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2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8ACC6C4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彩色超声诊断系统（儿科重症）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E3B6A00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7FB2FCF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60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0786DC1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60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179A27D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6DDFB16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77E14EDC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8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6C9CFF8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3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8EE3833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彩色超声诊断系统（麻醉）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E6C2F2C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7705E9A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40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F3C41FD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80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7CC551D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27D00F5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1849E38F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9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0C2AD67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4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2AC1E4C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彩色超声诊断系统（产科）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8C85CDE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F1BF97A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40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8BED577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40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4A9272D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04EF7A1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40F52DDE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9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82DBEBC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5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1841C30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PICC引导超声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C6A57CE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4F871B0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15.8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5CCD061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15.8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308E9FE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CE0A6C1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21DC97A0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1CA6F0A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6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CC82B09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胎心监护仪（1拖8）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62AB5B5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F2FD0B1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24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C79C47D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72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A7455EF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20F9854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4344B2C2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8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33FB287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7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B143208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母/胎监护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5716D14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656F473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4.5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2C46538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67.5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3367B21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8E49DD3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41956915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9F1A5D0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8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362F824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单胎胎心监护仪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9E94C18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A61E2C8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2.5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1B0B9F8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20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7931DD3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12BC171D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181D1AB6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2" w:hRule="atLeast"/>
                <w:jc w:val="center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53299CF3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9</w:t>
                  </w: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D44C23C">
                  <w:pPr>
                    <w:pStyle w:val="4"/>
                    <w:spacing w:line="360" w:lineRule="auto"/>
                    <w:jc w:val="left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双胎胎心监护仪(增配探头）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A69F25E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849B4A4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0C633C4">
                  <w:pPr>
                    <w:pStyle w:val="4"/>
                    <w:spacing w:line="360" w:lineRule="auto"/>
                    <w:jc w:val="center"/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7E2E44EA">
                  <w:pPr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  <w:t>是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1BCCAE7">
                  <w:pPr>
                    <w:pStyle w:val="4"/>
                    <w:spacing w:line="360" w:lineRule="auto"/>
                    <w:jc w:val="center"/>
                    <w:rPr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  <w:tr w14:paraId="5385DDBE">
              <w:tblPrEx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2" w:hRule="atLeast"/>
                <w:jc w:val="center"/>
                <w:ins w:id="0" w:author="seeyon1" w:date="2025-11-24T16:25:13Z"/>
              </w:trPr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316C963">
                  <w:pPr>
                    <w:pStyle w:val="4"/>
                    <w:spacing w:line="360" w:lineRule="auto"/>
                    <w:jc w:val="center"/>
                    <w:rPr>
                      <w:ins w:id="1" w:author="seeyon1" w:date="2025-11-24T16:25:13Z"/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</w:p>
              </w:tc>
              <w:tc>
                <w:tcPr>
                  <w:tcW w:w="201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3931F78D">
                  <w:pPr>
                    <w:pStyle w:val="4"/>
                    <w:spacing w:line="360" w:lineRule="auto"/>
                    <w:jc w:val="left"/>
                    <w:rPr>
                      <w:ins w:id="2" w:author="seeyon1" w:date="2025-11-24T16:25:13Z"/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合计</w:t>
                  </w:r>
                </w:p>
              </w:tc>
              <w:tc>
                <w:tcPr>
                  <w:tcW w:w="39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B72714F">
                  <w:pPr>
                    <w:pStyle w:val="4"/>
                    <w:spacing w:line="360" w:lineRule="auto"/>
                    <w:jc w:val="center"/>
                    <w:rPr>
                      <w:ins w:id="3" w:author="seeyon1" w:date="2025-11-24T16:25:13Z"/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4B9FFE45">
                  <w:pPr>
                    <w:pStyle w:val="4"/>
                    <w:spacing w:line="360" w:lineRule="auto"/>
                    <w:jc w:val="center"/>
                    <w:rPr>
                      <w:ins w:id="4" w:author="seeyon1" w:date="2025-11-24T16:25:13Z"/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678B2CE3">
                  <w:pPr>
                    <w:pStyle w:val="4"/>
                    <w:spacing w:line="360" w:lineRule="auto"/>
                    <w:jc w:val="center"/>
                    <w:rPr>
                      <w:ins w:id="5" w:author="seeyon1" w:date="2025-11-24T16:25:13Z"/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highlight w:val="none"/>
                      <w:lang w:val="en-US" w:eastAsia="zh-CN"/>
                    </w:rPr>
                    <w:t>466.3</w:t>
                  </w: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28485AE2">
                  <w:pPr>
                    <w:pStyle w:val="4"/>
                    <w:spacing w:line="360" w:lineRule="auto"/>
                    <w:jc w:val="center"/>
                    <w:rPr>
                      <w:ins w:id="6" w:author="seeyon1" w:date="2025-11-24T16:25:13Z"/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54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14:paraId="0D5065E3">
                  <w:pPr>
                    <w:pStyle w:val="4"/>
                    <w:spacing w:line="360" w:lineRule="auto"/>
                    <w:jc w:val="center"/>
                    <w:rPr>
                      <w:ins w:id="7" w:author="seeyon1" w:date="2025-11-24T16:25:13Z"/>
                      <w:rFonts w:hint="eastAsia" w:ascii="仿宋_GB2312" w:hAnsi="仿宋_GB2312" w:eastAsia="仿宋_GB2312" w:cs="仿宋_GB2312"/>
                      <w:highlight w:val="none"/>
                      <w:lang w:val="en-US" w:eastAsia="zh-CN"/>
                    </w:rPr>
                  </w:pPr>
                </w:p>
              </w:tc>
            </w:tr>
          </w:tbl>
          <w:p w14:paraId="31700764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 w14:paraId="0AC11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4475C897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103" w:type="dxa"/>
            <w:vAlign w:val="center"/>
          </w:tcPr>
          <w:p w14:paraId="792AF711"/>
        </w:tc>
        <w:tc>
          <w:tcPr>
            <w:tcW w:w="6646" w:type="dxa"/>
          </w:tcPr>
          <w:p w14:paraId="1E0600C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彩色超声诊断系统(妇科)</w:t>
            </w:r>
          </w:p>
          <w:p w14:paraId="4A71510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1.1设备用途：用于腹部、心脏、妇科及胎儿检查、血管、小器官、肌肉骨骼、神经、术中、盆底及介入等方面的临床诊断。</w:t>
            </w:r>
          </w:p>
          <w:p w14:paraId="7D73D39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1.2设备要求：所投机型具备三类注册证。</w:t>
            </w:r>
          </w:p>
          <w:p w14:paraId="5A40E7E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1.3液晶显示器≥23英寸，分辨率≥1920x1080，万向关节臂设计，可上下左右前后任意方位调节，可前后折叠。</w:t>
            </w:r>
          </w:p>
          <w:p w14:paraId="227D299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1.4液晶触摸屏≥12英寸，可与显示器同步显示实时图像，支持界面编辑。</w:t>
            </w:r>
          </w:p>
          <w:p w14:paraId="7C84D3E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1.5触摸屏支持数字TGC功能，TGC分段≥8。</w:t>
            </w:r>
          </w:p>
          <w:p w14:paraId="53BA975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1.6激活的探头接口≥4个。</w:t>
            </w:r>
          </w:p>
          <w:p w14:paraId="6037EB3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1.7全域成像，图像区域无焦点或聚焦带。</w:t>
            </w:r>
          </w:p>
          <w:p w14:paraId="2BD3FF0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1.8具有解剖M型。</w:t>
            </w:r>
          </w:p>
          <w:p w14:paraId="4A138DD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1.9具有曲线解剖M型。</w:t>
            </w:r>
          </w:p>
          <w:p w14:paraId="43B9F51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1.10 具有超微细血流成像技术。</w:t>
            </w:r>
          </w:p>
          <w:p w14:paraId="101C96B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1.11具有二维立体血流显示技术。（提供佐证资料）</w:t>
            </w:r>
          </w:p>
          <w:p w14:paraId="747E232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1.12 具有实时软组织弹性成像，支持腹部、浅表、腔内探头，具备动态弹性图定量分析。</w:t>
            </w:r>
          </w:p>
          <w:p w14:paraId="1823765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 xml:space="preserve">1.13 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显示并且独立调整穿刺针增强的增益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功能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。（提供佐证资料）</w:t>
            </w:r>
          </w:p>
          <w:p w14:paraId="06F5C6D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1.14 扫描深度≥55cm（提供佐证资料）</w:t>
            </w:r>
          </w:p>
          <w:p w14:paraId="140E7CD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1.15成人单晶体心脏相控阵探头，扫描角度≥115°。（提供佐证资料）</w:t>
            </w:r>
          </w:p>
          <w:p w14:paraId="4965329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1.16 具备心肌组织多普勒速度成像，并且在组织多普勒的同时支持解剖 M型和曲线解剖M型。</w:t>
            </w:r>
          </w:p>
          <w:p w14:paraId="0BD2E69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1.17具备连续波多普勒CW。</w:t>
            </w:r>
          </w:p>
          <w:p w14:paraId="6A1E02E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1.18具备在心肌的动态运动下自动追踪描记心内膜并计算出心功能参数，自动得到EF、CO、SV等心功能数据。</w:t>
            </w:r>
          </w:p>
          <w:p w14:paraId="79AFD3C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1.19具备自动识别血管内血流，自动识别血管位置、自动调整彩色取样框位置、角度，自动测量得到各种血流参数等。</w:t>
            </w:r>
          </w:p>
          <w:p w14:paraId="7170C1A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1.20超声主机可与手机或平板电脑等相连接，使用移动设备操作超声主机；由移动端所拍摄的图片可上传至超声设备，可与超声图像同屏对照显示。</w:t>
            </w:r>
          </w:p>
          <w:p w14:paraId="4CD19F0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1.21输入/输出信号：HDMI、USB等。</w:t>
            </w:r>
          </w:p>
          <w:p w14:paraId="2417E6C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1.22医学数字图像和通信符合DICOM 3.0。</w:t>
            </w:r>
          </w:p>
          <w:p w14:paraId="7C7A796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1.23固态硬盘容量≥1TB。</w:t>
            </w:r>
          </w:p>
          <w:p w14:paraId="1196DF2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1.24数量：主机一套，探头4把：</w:t>
            </w:r>
          </w:p>
          <w:p w14:paraId="0B5FDCB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1.25单晶体腹部凸阵探头：2把，超声频率1.5-6.0MHz</w:t>
            </w:r>
          </w:p>
          <w:p w14:paraId="2E6AD51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1.26单晶体心脏相控阵探头;1把，超声频率1.5-5.0MHz</w:t>
            </w:r>
          </w:p>
          <w:p w14:paraId="510B6B31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1.27无线线阵探头:1把，线阵3.5-11MHz</w:t>
            </w:r>
          </w:p>
        </w:tc>
      </w:tr>
      <w:tr w14:paraId="412AB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64BBDC1B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103" w:type="dxa"/>
            <w:vAlign w:val="center"/>
          </w:tcPr>
          <w:p w14:paraId="16E3E985"/>
        </w:tc>
        <w:tc>
          <w:tcPr>
            <w:tcW w:w="6646" w:type="dxa"/>
          </w:tcPr>
          <w:p w14:paraId="3DB9646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彩色超声诊断系统（儿科重症）</w:t>
            </w:r>
          </w:p>
          <w:p w14:paraId="573295B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2.1用于重症、神经、急诊、腹部、产科、妇科、心脏、小器官、泌尿、血管、儿科等场景。</w:t>
            </w:r>
          </w:p>
          <w:p w14:paraId="49F2AD6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2.2触摸液晶屏≥21英寸。</w:t>
            </w:r>
          </w:p>
          <w:p w14:paraId="5938AD4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2.3激活探头接口≥4个。</w:t>
            </w:r>
          </w:p>
          <w:p w14:paraId="31B33F1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2.4具备组织多普勒成像。</w:t>
            </w:r>
          </w:p>
          <w:p w14:paraId="01D48F6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2.5解剖M型模式。</w:t>
            </w:r>
          </w:p>
          <w:p w14:paraId="0F3D217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2.6具备低机械指数造影模式，支持凸阵、线阵、相控阵。</w:t>
            </w:r>
          </w:p>
          <w:p w14:paraId="0E7194F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2.7具备造影定量分析功能。</w:t>
            </w:r>
          </w:p>
          <w:p w14:paraId="5CAD33C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2.8支持弹性成像及定量分析。</w:t>
            </w:r>
          </w:p>
          <w:p w14:paraId="02B1534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2.9支持组织硬度定量分析。（多种比值分析，柱状图分析等）</w:t>
            </w:r>
          </w:p>
          <w:p w14:paraId="0F684AC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2.10支持血管内中膜自动测量。</w:t>
            </w:r>
          </w:p>
          <w:p w14:paraId="5811EF2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2.11支持全屏放大及局部放大。</w:t>
            </w:r>
          </w:p>
          <w:p w14:paraId="0B77B03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2.12具备穿刺针增强显示，屏幕内具有穿刺中位线，可显示体表距离，探头中心位置具有穿刺中位点标识.</w:t>
            </w:r>
          </w:p>
          <w:p w14:paraId="6CAE254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2.13可在图像解冻状态下实时扫查并自动识别左室内膜并计算射血分数，提供心功能指数分析。</w:t>
            </w:r>
          </w:p>
          <w:p w14:paraId="2FEB005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2.14具有自动舒张功能评估功能。</w:t>
            </w:r>
          </w:p>
          <w:p w14:paraId="20D7EEC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2.15可自动识别并跟踪血管。</w:t>
            </w:r>
          </w:p>
          <w:p w14:paraId="207B8B1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2.16可自动识别胃窦边缘，进行胃窦面积测量。</w:t>
            </w:r>
          </w:p>
          <w:p w14:paraId="5249323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2.17自动识别神经组织，可通过颜色标记神经结构。</w:t>
            </w:r>
          </w:p>
          <w:p w14:paraId="3450007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2.18内置超声教学软件。</w:t>
            </w:r>
          </w:p>
          <w:p w14:paraId="35F2CDE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2.19支持回放和原始数据处理。</w:t>
            </w:r>
          </w:p>
          <w:p w14:paraId="290B8B7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2.20最大显示深度:≥40cm。</w:t>
            </w:r>
          </w:p>
          <w:p w14:paraId="319BAC7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2.21固态硬盘≥256GB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  <w:p w14:paraId="751C2F1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2.22支持DICOM 3.0，支持结构化报告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  <w:p w14:paraId="32204EE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2.23单晶体凸阵探头1把。频率范围：2.0-6.0MHz。</w:t>
            </w:r>
          </w:p>
          <w:p w14:paraId="5910B21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2.24单晶体相控阵探头1把。频率范围：2.0-4.0MHz。</w:t>
            </w:r>
          </w:p>
          <w:p w14:paraId="2A991D7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2.25线阵探头1把。频率范围：3.0-12.0MHz。</w:t>
            </w:r>
          </w:p>
          <w:p w14:paraId="0FF693E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2.26小儿相控阵探头1把。频率范围：3.0-8.0MHz。</w:t>
            </w:r>
          </w:p>
          <w:p w14:paraId="4077A9EE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▲</w:t>
            </w:r>
            <w:r>
              <w:rPr>
                <w:rFonts w:hint="eastAsia" w:ascii="仿宋_GB2312" w:hAnsi="仿宋_GB2312" w:eastAsia="仿宋_GB2312" w:cs="仿宋_GB2312"/>
              </w:rPr>
              <w:t>2.27线阵探头采用按键设计，探头上按键个数≥3个，并可以自定义多种功能。</w:t>
            </w:r>
          </w:p>
        </w:tc>
      </w:tr>
      <w:tr w14:paraId="6E2A6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7A60B98B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103" w:type="dxa"/>
            <w:vAlign w:val="center"/>
          </w:tcPr>
          <w:p w14:paraId="23A628BC"/>
        </w:tc>
        <w:tc>
          <w:tcPr>
            <w:tcW w:w="6646" w:type="dxa"/>
          </w:tcPr>
          <w:p w14:paraId="326C790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彩色超声诊断系统（麻醉）</w:t>
            </w:r>
          </w:p>
          <w:p w14:paraId="236B9B6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3.1用于神经、急诊、腹部、产科、妇科、心脏、小器官、泌尿、血管、儿科等全身应用。</w:t>
            </w:r>
          </w:p>
          <w:p w14:paraId="4789A8B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3.2触摸显示屏≥21英寸。</w:t>
            </w:r>
          </w:p>
          <w:p w14:paraId="32848A8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3.3主机内置≥3个可激活探头接口。</w:t>
            </w:r>
          </w:p>
          <w:p w14:paraId="50A29AC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3.4具备机械指数造影模式。</w:t>
            </w:r>
          </w:p>
          <w:p w14:paraId="73D2EC4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3.5造影可支持凸阵、线阵、相控阵探头。</w:t>
            </w:r>
          </w:p>
          <w:p w14:paraId="5A7AFAC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3.6具备造影定量分析功能。</w:t>
            </w:r>
          </w:p>
          <w:p w14:paraId="4B890C6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3.7可自动识别并跟踪血管。</w:t>
            </w:r>
          </w:p>
          <w:p w14:paraId="7811CF3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3.8可自动下腔静脉定量分析。</w:t>
            </w:r>
          </w:p>
          <w:p w14:paraId="191F43F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3.9具备穿刺针增强显示，屏幕内具有穿刺中位线，可显示体表距离，探头中心位置具有穿刺中位点标识。</w:t>
            </w:r>
          </w:p>
          <w:p w14:paraId="2E2BD87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3.10内置超声教学软件。</w:t>
            </w:r>
          </w:p>
          <w:p w14:paraId="420ED3C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3.11可自动心功能测量功能，自动识别左室舒张期切面和左室收缩期切面，同时自动包络心内膜面，自动计算左室舒张期容积、左室收缩期容积，左室射血分数EF以及每搏量SV。</w:t>
            </w:r>
          </w:p>
          <w:p w14:paraId="3C4EDFE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3.12可自动识别胃窦边缘，进行胃窦面积测量。</w:t>
            </w:r>
          </w:p>
          <w:p w14:paraId="57DAB82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3.13具有自动膀胱测量功能。</w:t>
            </w:r>
          </w:p>
          <w:p w14:paraId="0F5B7D9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3.14支持回放和原始数据处理。</w:t>
            </w:r>
          </w:p>
          <w:p w14:paraId="3E3657D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3.15显示方式：具备B, PW，B/PW, B/C/PW, B/CW, B/C/CW等。</w:t>
            </w:r>
          </w:p>
          <w:p w14:paraId="225CEB0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3.16取样容积: 0.5-20mm。</w:t>
            </w:r>
          </w:p>
          <w:p w14:paraId="016BCBC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3.17固态硬盘≥250GB。</w:t>
            </w:r>
          </w:p>
          <w:p w14:paraId="2312B3A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3.18支持DICOM 3.0，支持结构化报告。</w:t>
            </w:r>
          </w:p>
          <w:p w14:paraId="2850141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3.19显示深度:≥40cm。</w:t>
            </w:r>
          </w:p>
          <w:p w14:paraId="2FCEE53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3.20单晶体凸阵探头频率范围：2.0-5.0MHz。</w:t>
            </w:r>
          </w:p>
          <w:p w14:paraId="5EEF6F5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3.21线阵探头1把  频率范围：3.0-11.0MHz。</w:t>
            </w:r>
          </w:p>
          <w:p w14:paraId="424D4C2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3.22单晶体相控阵探头1把  频率范围：1.0-5.0MHz。</w:t>
            </w:r>
          </w:p>
          <w:p w14:paraId="0ABAAD4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3.23小儿相控阵探头探头频率范围：3.0-7.0MHz。</w:t>
            </w:r>
          </w:p>
          <w:p w14:paraId="6DAC16B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3.24线阵探头按键个数≥3个，并可以自定义多种功能。</w:t>
            </w:r>
          </w:p>
          <w:p w14:paraId="54C032F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3.25配置多功能可升降台车（包括：耦合剂杯套组、储物篮、打印机架、AC电源及电源线、辅助输出电源线、纸巾架）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。</w:t>
            </w:r>
          </w:p>
        </w:tc>
      </w:tr>
      <w:tr w14:paraId="407A0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2F6B91D4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103" w:type="dxa"/>
            <w:vAlign w:val="center"/>
          </w:tcPr>
          <w:p w14:paraId="6E586D32"/>
        </w:tc>
        <w:tc>
          <w:tcPr>
            <w:tcW w:w="6646" w:type="dxa"/>
          </w:tcPr>
          <w:p w14:paraId="6B6AC841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彩色超声诊断系统（产科）</w:t>
            </w:r>
          </w:p>
          <w:p w14:paraId="2DCE68B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4.1用于妇产科、腹部、胎儿心脏、新生儿、心脏、泌尿科、浅表组织与小器官、外周血管及科研的临床诊断。</w:t>
            </w:r>
          </w:p>
          <w:p w14:paraId="028DFD0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4.2液晶显示器≥17英寸，全方位关节臂旋转。</w:t>
            </w:r>
          </w:p>
          <w:p w14:paraId="1F37EE9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4.3具有高分辨率血流成像模式。</w:t>
            </w:r>
          </w:p>
          <w:p w14:paraId="2C04A37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4.4具有产程监测软件，自动测量进展角。（提供佐证资料）</w:t>
            </w:r>
          </w:p>
          <w:p w14:paraId="73BAC26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4.5具有胎儿生长指标和软指标的自动测量功能，测量参数包括双顶径、头围、腹围、股骨长、肱骨长、枕额径等。</w:t>
            </w:r>
          </w:p>
          <w:p w14:paraId="7EED134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4.6具有容积探头扫查角度自动偏转技术，支持腹部容积，腔内容积探头，无需转动探头。</w:t>
            </w:r>
          </w:p>
          <w:p w14:paraId="14C9F02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4.7具备3D/4D成像功能，支持腹部容积探头，经阴道容积探头。</w:t>
            </w:r>
          </w:p>
          <w:p w14:paraId="2543042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4.8具有曲线或直线切割3D平面功能。</w:t>
            </w:r>
          </w:p>
          <w:p w14:paraId="022B2B9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4.9具有容积对比成像或厚度成像技术。</w:t>
            </w:r>
          </w:p>
          <w:p w14:paraId="433895F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4.10具有自动计算多个不规则液性暗区体积的功能，并可按体积大小顺序进行排列，可用于卵泡自动测量。</w:t>
            </w:r>
          </w:p>
          <w:p w14:paraId="1959324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4.11具备指南推荐的子宫畸形分类法。</w:t>
            </w:r>
          </w:p>
          <w:p w14:paraId="4733AE0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4.12具有对比谐波造影功能，支持腹部探头和经阴道容积探头，支持四维经阴道子宫输卵管超声造影评价输卵管通畅性</w:t>
            </w:r>
          </w:p>
          <w:p w14:paraId="7529871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4.13具备容积仿真成像。（提供佐证资料）</w:t>
            </w:r>
          </w:p>
          <w:p w14:paraId="57BE4C0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4.14具备自动NT（颈项透明层厚度）和自动IT（颅内透明层厚度）测量技术。（提供佐证资料）</w:t>
            </w:r>
          </w:p>
          <w:p w14:paraId="52EAB14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4.15可自动测量胎儿心动周期，并计算胎儿心率。（提供佐证资料）</w:t>
            </w:r>
          </w:p>
          <w:p w14:paraId="110F6AB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4.16输入/输出信号：USB ，S-Video或复合视频、USB、VGA或HDMI或DVI。</w:t>
            </w:r>
          </w:p>
          <w:p w14:paraId="2C23C06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4.17 具备DICOM 3.0接口。</w:t>
            </w:r>
          </w:p>
          <w:p w14:paraId="34EEEE3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4.18硬盘≥500GB。</w:t>
            </w:r>
          </w:p>
          <w:p w14:paraId="107AA1E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4.19探头开放接口≥3个。</w:t>
            </w:r>
          </w:p>
          <w:p w14:paraId="42AC862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ascii="仿宋_GB2312" w:hAnsi="仿宋_GB2312" w:eastAsia="仿宋_GB2312" w:cs="仿宋_GB2312"/>
                <w:highlight w:val="none"/>
              </w:rPr>
              <w:t>▲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4.20腔内探头扫描角度≥180度，经阴道容积探头容积角度≥120度。（提供佐证资料）</w:t>
            </w:r>
          </w:p>
          <w:p w14:paraId="326A627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4.21数量：主机1套，探头4把。</w:t>
            </w:r>
          </w:p>
          <w:p w14:paraId="45876D4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4.22凸阵探头：2把，超声频率2.0—5.0 MHz。</w:t>
            </w:r>
          </w:p>
          <w:p w14:paraId="13236CD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4.23曲柄腔内微凸探头：1把，超声频率3.0—9.0 MHz。</w:t>
            </w:r>
          </w:p>
          <w:p w14:paraId="72C24EEF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4.24浅表线阵探头：1把，超声频率4.0—12.0 MHz。</w:t>
            </w:r>
          </w:p>
        </w:tc>
      </w:tr>
      <w:tr w14:paraId="4D85F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3FF8D84C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103" w:type="dxa"/>
            <w:vAlign w:val="center"/>
          </w:tcPr>
          <w:p w14:paraId="1F2BBE8F"/>
        </w:tc>
        <w:tc>
          <w:tcPr>
            <w:tcW w:w="6646" w:type="dxa"/>
          </w:tcPr>
          <w:p w14:paraId="24EFAEB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PICC引导超声</w:t>
            </w:r>
          </w:p>
          <w:p w14:paraId="4C9DBB6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5.1用途：用于PICC引导穿刺。</w:t>
            </w:r>
          </w:p>
          <w:p w14:paraId="0A67C74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5.2主机与显示器一体化,包含心电功能。</w:t>
            </w:r>
          </w:p>
          <w:p w14:paraId="3DAC3F6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5.3显示器≥10英寸，显示器屏幕可调节角度。</w:t>
            </w:r>
          </w:p>
          <w:p w14:paraId="5EB9477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5.4全触摸操作。深度、焦点位置、TGC、彩色取样框位置、PW取样门位置可以在图像区域直接进行调节。</w:t>
            </w:r>
          </w:p>
          <w:p w14:paraId="62B5BD0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5.5电池续航≥2小时。</w:t>
            </w:r>
          </w:p>
          <w:p w14:paraId="4C00BAC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5.6存储容量≥32GB。</w:t>
            </w:r>
          </w:p>
          <w:p w14:paraId="1359275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5.7病人信息界面可录入置管信息。</w:t>
            </w:r>
          </w:p>
          <w:p w14:paraId="065F019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5.8可针对不同的血管部位预设超声参数。</w:t>
            </w:r>
          </w:p>
          <w:p w14:paraId="48ED490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5.9提供包括网格、中心线两种显示定位标尺方式。</w:t>
            </w:r>
          </w:p>
          <w:p w14:paraId="506C932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5.10具有超声图像回放功能</w:t>
            </w:r>
          </w:p>
          <w:p w14:paraId="138D275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5.11线阵探头支持按钮快捷键功能。</w:t>
            </w:r>
          </w:p>
          <w:p w14:paraId="4660267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5.12线阵扫描方式下，可显示浅表1.5cm至深达10cm的影像。</w:t>
            </w:r>
          </w:p>
          <w:p w14:paraId="5813D24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3具备心电定位功能：用于中心静脉导管尖端定位，可实时显示心电波形图。</w:t>
            </w:r>
          </w:p>
          <w:p w14:paraId="62632037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5.14配置：主机，1把线阵探头。</w:t>
            </w:r>
          </w:p>
        </w:tc>
      </w:tr>
      <w:tr w14:paraId="0596C4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0F0C4509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103" w:type="dxa"/>
            <w:vAlign w:val="center"/>
          </w:tcPr>
          <w:p w14:paraId="36CB348C"/>
        </w:tc>
        <w:tc>
          <w:tcPr>
            <w:tcW w:w="6646" w:type="dxa"/>
          </w:tcPr>
          <w:p w14:paraId="3093F6B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胎心监护仪（1拖8）</w:t>
            </w:r>
          </w:p>
          <w:p w14:paraId="575F188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 监护参数：胎心率、宫缩压力和胎动。</w:t>
            </w:r>
          </w:p>
          <w:p w14:paraId="3171841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6.2 胎心探头，胎心率测量和显示范围30～240BPM，胎心率测量误差≤±1BPM。</w:t>
            </w:r>
          </w:p>
          <w:p w14:paraId="33AD15C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6.3 宫缩压力测量范围覆盖0～100单位，非线性误差≤10%。</w:t>
            </w:r>
          </w:p>
          <w:p w14:paraId="6D7A8FA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6.4 设备包含8个无线胎心探头和8个无线宫缩探头，支持单胎、双胎，三胎监护。</w:t>
            </w:r>
          </w:p>
          <w:p w14:paraId="45984D9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6.5 无线探头与主机无障碍实时通讯距离需≥80米。</w:t>
            </w:r>
          </w:p>
          <w:p w14:paraId="6BFA62F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6.6 无线探头具备IP68级防护等级，支持水中分娩。</w:t>
            </w:r>
          </w:p>
          <w:p w14:paraId="4D0988D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6.7 无线探头有显示功能，支持显示孕妇姓名、FHR数值、TOCO数值、电量、连接等情况。</w:t>
            </w:r>
          </w:p>
          <w:p w14:paraId="19B1B79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6.8 无线探头连续使用时间应≥10小时。</w:t>
            </w:r>
          </w:p>
          <w:p w14:paraId="742CE40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6.9 无线探头与监护仪主机通信中断并重新连接后，通信中断期间的检测数据能续传。</w:t>
            </w:r>
          </w:p>
          <w:p w14:paraId="3E34148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6.10 无线探头胎心率数据存储≥5小时、胎心音存储≥80分钟，无线宫缩压力探头宫缩压力值数据存储≥5小时。</w:t>
            </w:r>
          </w:p>
          <w:p w14:paraId="75556FB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6.11 支持扫码录入孕妇信息。</w:t>
            </w:r>
          </w:p>
          <w:p w14:paraId="4AF53C9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6.12 多胞胎监护模式支持显示、打印FHR轨迹。</w:t>
            </w:r>
          </w:p>
          <w:p w14:paraId="48FA5F3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6.13 支持监护过程中更换无线探头，系统自动完成前后两个探头的数据衔接。</w:t>
            </w:r>
          </w:p>
          <w:p w14:paraId="61F0954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6.14 支持病人管理功能，可搜索、新建、编辑病人信息、调取病人历史监护数据。</w:t>
            </w:r>
          </w:p>
          <w:p w14:paraId="2A08B1C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6.15 支持胎心音回放功能。</w:t>
            </w:r>
          </w:p>
          <w:p w14:paraId="7D2BE75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6.16</w:t>
            </w:r>
            <w:r>
              <w:rPr>
                <w:rFonts w:hint="eastAsia" w:ascii="仿宋_GB2312" w:hAnsi="仿宋_GB2312" w:eastAsia="仿宋_GB2312" w:cs="仿宋_GB2312"/>
                <w:shd w:val="cle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>支持Fischer、Krebs、NST、CST、Sogc≥5种智能评分方法。存储档案数≥20万例。</w:t>
            </w:r>
          </w:p>
          <w:p w14:paraId="3AEFE9F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6.17 具备异常报警功能。</w:t>
            </w:r>
          </w:p>
          <w:p w14:paraId="1096668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6.18 可接入、显示其他单机胎监设备数据。数量≥100个。</w:t>
            </w:r>
          </w:p>
          <w:p w14:paraId="4F07607F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6.19 具备断电保护及断电使用功能，断电使用时长≥30分钟。</w:t>
            </w:r>
          </w:p>
        </w:tc>
      </w:tr>
      <w:tr w14:paraId="2195F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6237A16C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103" w:type="dxa"/>
            <w:vAlign w:val="center"/>
          </w:tcPr>
          <w:p w14:paraId="09BF1A85"/>
        </w:tc>
        <w:tc>
          <w:tcPr>
            <w:tcW w:w="6646" w:type="dxa"/>
          </w:tcPr>
          <w:p w14:paraId="700EFF3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母/胎监护</w:t>
            </w:r>
          </w:p>
          <w:p w14:paraId="4C4313E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7.1监护胎儿生理参数：胎心率、宫缩压力和胎动。母亲生理参数：心电、血压、血氧、呼吸、心率/脉率、体温。</w:t>
            </w:r>
          </w:p>
          <w:p w14:paraId="418847E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7.2触摸液晶显示屏≥12英寸。</w:t>
            </w:r>
          </w:p>
          <w:p w14:paraId="46992AA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7.3支持单胎、双胎，探头可动态配置多胞胎监护模式。</w:t>
            </w:r>
          </w:p>
          <w:p w14:paraId="5996629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7.4可直连网络打印机。</w:t>
            </w:r>
          </w:p>
          <w:p w14:paraId="086A706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7.5存储档案数≥4万例，支持监护数据档案回放，支持胎心音存储和声音回放。</w:t>
            </w:r>
          </w:p>
          <w:p w14:paraId="78C5A3F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7.6具有包含OCT、Sogc、CST、NST、Krebs、Fischer等多种智能评分方法。</w:t>
            </w:r>
          </w:p>
          <w:p w14:paraId="0D4FB25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7.7具有异常报警提醒功能。</w:t>
            </w:r>
          </w:p>
          <w:p w14:paraId="01CA7A5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7.8内置无线接收模块，支持与中央监护站联网。</w:t>
            </w:r>
          </w:p>
          <w:p w14:paraId="4C969D6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7.9配置母亲多参数监护模块，可在不同母亲/胎儿监护仪主机之间自由绑定/解绑。</w:t>
            </w:r>
          </w:p>
          <w:p w14:paraId="27CDF52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7.10母亲多参数监护模块使用电池供电时，连续工作时间≥4h。</w:t>
            </w:r>
          </w:p>
          <w:p w14:paraId="64E6645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7.11无线胎监探头。</w:t>
            </w:r>
          </w:p>
          <w:p w14:paraId="0B83C1F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7.11.1无线胎心探头胎心率计算和显示范围30～240BPM,胎心率测量误差≤±1BPM。</w:t>
            </w:r>
          </w:p>
          <w:p w14:paraId="48F96F1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7.11.2无线宫缩探头宫缩压力测量范围覆盖0～100单位，非线性误差≤10%。</w:t>
            </w:r>
          </w:p>
          <w:p w14:paraId="6A3C959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7.11.3无线探头IP68级防水防尘，支持水中分娩。</w:t>
            </w:r>
          </w:p>
          <w:p w14:paraId="0E76B79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7.11.4无线探头可显示孕妇姓名、FHR、TOCO数据、设备号。</w:t>
            </w:r>
          </w:p>
          <w:p w14:paraId="0A95B71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7.11.5支持同品牌无线探头任意配对组合。</w:t>
            </w:r>
          </w:p>
          <w:p w14:paraId="0EECFA0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7.11.6无线探头连续使用时间≥10小时。</w:t>
            </w:r>
          </w:p>
          <w:p w14:paraId="0BB4FAD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7.11.7无线探头胎心率数据存储≥5小时、胎心音存储≥80分钟，无线宫缩压力探头宫缩压力值数据存储≥5小时。</w:t>
            </w:r>
          </w:p>
          <w:p w14:paraId="102CF79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7.12.母亲多参数监护模块。</w:t>
            </w:r>
          </w:p>
          <w:p w14:paraId="171687D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7.12.1心电测量：心率的测量范围：15bpm~300bpm; 心率测量误差：±1bpm; 心率参 数分辨率：1bpm。</w:t>
            </w:r>
          </w:p>
          <w:p w14:paraId="558F05D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7.12.2呼吸测量：呼吸率测量范围：15rpm~120rpm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测量误差：±2rmp;分辨率：1rpm。</w:t>
            </w:r>
          </w:p>
          <w:p w14:paraId="6CD1E09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7.12.3无创血压测量：静态压力测量范围：0 mmHg~300mmHg。静态压力测量精度：±2mmHg。有过压保护功能。</w:t>
            </w:r>
          </w:p>
          <w:p w14:paraId="330406D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7.12.4血氧饱和度测量：测量范围：0%～100%;显示分辨率：1%;测量误差：在70~100%范围内，测量误差±2%。</w:t>
            </w:r>
          </w:p>
          <w:p w14:paraId="4A1F3F6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7.12.5脉率测量：测量范围：25bpm~250bpm; 测量误差应为±3bpm; 分辨率：1bpm。</w:t>
            </w:r>
          </w:p>
          <w:p w14:paraId="0309F92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7.12.6体温测量：测量范围：0℃~50℃;显示分辨率：0.1℃。</w:t>
            </w:r>
          </w:p>
          <w:p w14:paraId="71E66430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7.13配置：1台主机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1个无线胎监探头，1个无线宫缩探头，1个母亲多参数监护模块。</w:t>
            </w:r>
          </w:p>
        </w:tc>
      </w:tr>
      <w:tr w14:paraId="0F817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48E9847A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9</w:t>
            </w:r>
          </w:p>
        </w:tc>
        <w:tc>
          <w:tcPr>
            <w:tcW w:w="1103" w:type="dxa"/>
            <w:vAlign w:val="center"/>
          </w:tcPr>
          <w:p w14:paraId="0D624C22"/>
        </w:tc>
        <w:tc>
          <w:tcPr>
            <w:tcW w:w="6646" w:type="dxa"/>
          </w:tcPr>
          <w:p w14:paraId="3A26081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8.单胎胎心监护仪</w:t>
            </w:r>
          </w:p>
          <w:p w14:paraId="6738308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8.1监护参数：胎心率、宫缩压力、胎动。</w:t>
            </w:r>
          </w:p>
          <w:p w14:paraId="174E66C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8.2触摸液晶显示屏≥12英寸。</w:t>
            </w:r>
          </w:p>
          <w:p w14:paraId="52E0723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8.3可直连网络打印机。</w:t>
            </w:r>
          </w:p>
          <w:p w14:paraId="2D3E823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8.4存储档案数≥4万例，支持监护数据档案回放，支持胎心音存储和声音回放。</w:t>
            </w:r>
          </w:p>
          <w:p w14:paraId="0F249875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8.5具有包含OCT、Sogc、CST、NST、Krebs、Fischer等多种智能评分方法。</w:t>
            </w:r>
          </w:p>
          <w:p w14:paraId="2F3BE0B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8.6具有异常报警提醒功能。</w:t>
            </w:r>
          </w:p>
          <w:p w14:paraId="7C31601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8.7内置无线接收模块，支持与中央监护站联网。</w:t>
            </w:r>
          </w:p>
          <w:p w14:paraId="11BB67D4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8.8无线胎监探头。</w:t>
            </w:r>
          </w:p>
          <w:p w14:paraId="7F825C7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8.8.1无线胎心探头胎心率计算和显示范围30～240BPM,胎心率测量误差≤±1BPM。</w:t>
            </w:r>
          </w:p>
          <w:p w14:paraId="4FEA172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8.8.2无线宫缩探头宫缩压力测量范围覆盖0～100单位，非线性误差≤10%。</w:t>
            </w:r>
          </w:p>
          <w:p w14:paraId="38B2273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8.8.3无线探头IP68级防水防尘，支持水中分娩。</w:t>
            </w:r>
          </w:p>
          <w:p w14:paraId="7B35C46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8.8.4无线探头可显示孕妇姓名、FHR、TOCO数据、设备号。支持同品牌无线探头任意配对组合。</w:t>
            </w:r>
          </w:p>
          <w:p w14:paraId="2CFCE3A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8.8.5无线探头连续使用时间≥10小时。</w:t>
            </w:r>
          </w:p>
          <w:p w14:paraId="73BC308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8.8.6无线探头胎心率数据存储≥5小时、胎心音存储≥80分钟，无线宫缩压力探头宫缩压力值数据存储≥5小时。</w:t>
            </w:r>
          </w:p>
          <w:p w14:paraId="763D8147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8.9配置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</w:rPr>
              <w:t>1台主机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</w:rPr>
              <w:t>1个无线胎监探头，1个无线宫缩探头。</w:t>
            </w:r>
          </w:p>
        </w:tc>
      </w:tr>
      <w:tr w14:paraId="02C19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7F829CCF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10</w:t>
            </w:r>
          </w:p>
        </w:tc>
        <w:tc>
          <w:tcPr>
            <w:tcW w:w="1103" w:type="dxa"/>
            <w:vAlign w:val="center"/>
          </w:tcPr>
          <w:p w14:paraId="6C8586FC"/>
        </w:tc>
        <w:tc>
          <w:tcPr>
            <w:tcW w:w="6646" w:type="dxa"/>
          </w:tcPr>
          <w:p w14:paraId="6CD717E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  <w:t>9.双胎胎心监护仪(增配探头）</w:t>
            </w:r>
          </w:p>
          <w:p w14:paraId="492C6AC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9.1监护参数：胎心率、宫缩压力、胎动。</w:t>
            </w:r>
          </w:p>
          <w:p w14:paraId="31133DD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9.2触摸液晶显示屏≥12英寸。</w:t>
            </w:r>
          </w:p>
          <w:p w14:paraId="1566A8B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9.3可直连网络打印机。</w:t>
            </w:r>
          </w:p>
          <w:p w14:paraId="48976F6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9.4存储档案数≥4万例，支持监护数据档案回放，支持胎心音存储和声音回放。</w:t>
            </w:r>
          </w:p>
          <w:p w14:paraId="6CB4896E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9.5具有包含OCT、Sogc、CST、NST、Krebs、Fischer等多种智能评分方法。</w:t>
            </w:r>
          </w:p>
          <w:p w14:paraId="04E219C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9.6具有异常报警提醒功能。</w:t>
            </w:r>
          </w:p>
          <w:p w14:paraId="39F3ECC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9.7内置无线接收模块，支持与中央监护站联网。</w:t>
            </w:r>
          </w:p>
          <w:p w14:paraId="40B9B53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9.8无线胎监探头。</w:t>
            </w:r>
          </w:p>
          <w:p w14:paraId="1613947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9.8.1无线胎心探头胎心率计算和显示范围30～240BPM,胎心率测量误差≤±1BPM。</w:t>
            </w:r>
          </w:p>
          <w:p w14:paraId="57685AA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9.8.2无线宫缩探头宫缩压力测量范围覆盖0～100单位，非线性误差≤10%。</w:t>
            </w:r>
          </w:p>
          <w:p w14:paraId="695F6857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9.8.3无线探头IP68级防水防尘，支持水中分娩。</w:t>
            </w:r>
          </w:p>
          <w:p w14:paraId="32E8D0D6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9.8.4无线探头可显示孕妇姓名、FHR、TOCO数据、设备号。支持同品牌无线探头任意配对组合。</w:t>
            </w:r>
          </w:p>
          <w:p w14:paraId="27C5919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9.8.5无线探头连续使用时间≥10小时。</w:t>
            </w:r>
          </w:p>
          <w:p w14:paraId="31188298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9.8.6无线探头胎心率数据存储≥5小时、胎心音存储≥80分钟，无线宫缩压力探头宫缩压力值数据存储≥5小时。</w:t>
            </w:r>
          </w:p>
          <w:p w14:paraId="6B883177">
            <w:pPr>
              <w:pStyle w:val="4"/>
              <w:spacing w:line="360" w:lineRule="auto"/>
              <w:jc w:val="left"/>
              <w:rPr>
                <w:rFonts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9.9配置：1台主机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2个无线胎监探头，1个无线宫缩探头。</w:t>
            </w:r>
          </w:p>
        </w:tc>
      </w:tr>
      <w:tr w14:paraId="3612A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Align w:val="center"/>
          </w:tcPr>
          <w:p w14:paraId="2CF7C271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11</w:t>
            </w:r>
          </w:p>
        </w:tc>
        <w:tc>
          <w:tcPr>
            <w:tcW w:w="1103" w:type="dxa"/>
            <w:vAlign w:val="center"/>
          </w:tcPr>
          <w:p w14:paraId="3F3763F1">
            <w:pPr>
              <w:jc w:val="center"/>
            </w:pPr>
            <w:r>
              <w:rPr>
                <w:rFonts w:hint="eastAsia"/>
              </w:rPr>
              <w:t>★</w:t>
            </w:r>
          </w:p>
        </w:tc>
        <w:tc>
          <w:tcPr>
            <w:tcW w:w="6646" w:type="dxa"/>
          </w:tcPr>
          <w:p w14:paraId="2F187D5D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商务条款要求</w:t>
            </w: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：</w:t>
            </w:r>
          </w:p>
          <w:p w14:paraId="72AE9EBC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1.售后服务要求</w:t>
            </w:r>
          </w:p>
          <w:p w14:paraId="1461497B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1.1.设备须为到货之日前6个月内生产的产品。设备验收合格后免费保修≥3年，保修期满后免费维修，只收取材料成本费并保证零配件供应5年。</w:t>
            </w:r>
          </w:p>
          <w:p w14:paraId="0EAD715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1.2.免费培训操作人员。</w:t>
            </w:r>
          </w:p>
          <w:p w14:paraId="459D61E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1.3.维修响应时间2小时，24小时到位。</w:t>
            </w:r>
          </w:p>
          <w:p w14:paraId="35EC3D19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2.包装及其他要求</w:t>
            </w:r>
          </w:p>
          <w:p w14:paraId="48E2C20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2.1.符合出厂规范、包装完整无破损、满足长途运输要求。</w:t>
            </w:r>
          </w:p>
          <w:p w14:paraId="3467E19A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2.2.防雨、防潮、各种符号、标识清楚。</w:t>
            </w:r>
          </w:p>
          <w:p w14:paraId="70A12730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2.3.必须为原装、全新产品，渠道合法。</w:t>
            </w:r>
          </w:p>
          <w:p w14:paraId="0B4E1ED2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</w:rPr>
              <w:t>拆装标准：符合国家有关安全技术标准。</w:t>
            </w:r>
          </w:p>
          <w:p w14:paraId="7CB03D8F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</w:rPr>
              <w:t>到货期：合同签订即日起30个日历日内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  <w:p w14:paraId="27598713">
            <w:pPr>
              <w:pStyle w:val="4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5.支付约定：</w:t>
            </w:r>
          </w:p>
          <w:p w14:paraId="05E9A304">
            <w:pPr>
              <w:pStyle w:val="4"/>
              <w:spacing w:line="360" w:lineRule="auto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（1）验收合格入库后，中标人开具符合税法规定的全额增值税发票，达到付款条件起30日内，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支付合同总金额的100.00%。</w:t>
            </w:r>
          </w:p>
        </w:tc>
      </w:tr>
    </w:tbl>
    <w:p w14:paraId="16DE0B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eeyon1">
    <w15:presenceInfo w15:providerId="None" w15:userId="seeyon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A2C1E"/>
    <w:rsid w:val="711A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2025-11-27T08:02:00Z</dcterms:created>
  <dc:creator>白日梦</dc:creator>
  <cp:lastModifiedBy>白日梦</cp:lastModifiedBy>
  <dcterms:modified xsi:type="dcterms:W3CDTF">2025-11-27T08:02:20Z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F09A44DD14ED44D0ACB19E04942930B9_11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