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7920B1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技术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zh-CN"/>
        </w:rPr>
        <w:t>偏离表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2745"/>
        <w:gridCol w:w="3140"/>
        <w:gridCol w:w="2519"/>
      </w:tblGrid>
      <w:tr w14:paraId="38B85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882" w:type="dxa"/>
            <w:noWrap w:val="0"/>
            <w:vAlign w:val="center"/>
          </w:tcPr>
          <w:p w14:paraId="454EC353">
            <w:pPr>
              <w:adjustRightInd w:val="0"/>
              <w:snapToGrid w:val="0"/>
              <w:ind w:right="23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745" w:type="dxa"/>
            <w:noWrap w:val="0"/>
            <w:vAlign w:val="center"/>
          </w:tcPr>
          <w:p w14:paraId="076FD62B">
            <w:pPr>
              <w:adjustRightInd w:val="0"/>
              <w:snapToGrid w:val="0"/>
              <w:ind w:right="23"/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询价通知书</w:t>
            </w:r>
          </w:p>
          <w:p w14:paraId="0C35B553">
            <w:pPr>
              <w:adjustRightInd w:val="0"/>
              <w:snapToGrid w:val="0"/>
              <w:ind w:right="23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参数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3140" w:type="dxa"/>
            <w:noWrap w:val="0"/>
            <w:vAlign w:val="center"/>
          </w:tcPr>
          <w:p w14:paraId="6519866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响应文件</w:t>
            </w:r>
          </w:p>
          <w:p w14:paraId="2690FF1A">
            <w:pPr>
              <w:adjustRightInd w:val="0"/>
              <w:snapToGrid w:val="0"/>
              <w:ind w:right="23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参数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响应</w:t>
            </w:r>
          </w:p>
        </w:tc>
        <w:tc>
          <w:tcPr>
            <w:tcW w:w="2519" w:type="dxa"/>
            <w:noWrap w:val="0"/>
            <w:vAlign w:val="center"/>
          </w:tcPr>
          <w:p w14:paraId="1F51FE15">
            <w:pPr>
              <w:adjustRightInd w:val="0"/>
              <w:snapToGrid w:val="0"/>
              <w:ind w:right="23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偏离</w:t>
            </w:r>
          </w:p>
          <w:p w14:paraId="5FDFB928">
            <w:pPr>
              <w:adjustRightInd w:val="0"/>
              <w:snapToGrid w:val="0"/>
              <w:ind w:right="23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及其影响</w:t>
            </w:r>
          </w:p>
        </w:tc>
      </w:tr>
      <w:tr w14:paraId="4CD45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  <w:noWrap w:val="0"/>
            <w:vAlign w:val="top"/>
          </w:tcPr>
          <w:p w14:paraId="2E1BBAB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45" w:type="dxa"/>
            <w:noWrap w:val="0"/>
            <w:vAlign w:val="top"/>
          </w:tcPr>
          <w:p w14:paraId="75A7C44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40" w:type="dxa"/>
            <w:noWrap w:val="0"/>
            <w:vAlign w:val="top"/>
          </w:tcPr>
          <w:p w14:paraId="045A671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noWrap w:val="0"/>
            <w:vAlign w:val="top"/>
          </w:tcPr>
          <w:p w14:paraId="5B97E9E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F076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  <w:noWrap w:val="0"/>
            <w:vAlign w:val="top"/>
          </w:tcPr>
          <w:p w14:paraId="72A1374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45" w:type="dxa"/>
            <w:noWrap w:val="0"/>
            <w:vAlign w:val="top"/>
          </w:tcPr>
          <w:p w14:paraId="58BA6D8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40" w:type="dxa"/>
            <w:noWrap w:val="0"/>
            <w:vAlign w:val="top"/>
          </w:tcPr>
          <w:p w14:paraId="7BCC53B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noWrap w:val="0"/>
            <w:vAlign w:val="top"/>
          </w:tcPr>
          <w:p w14:paraId="3C53E65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1472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  <w:noWrap w:val="0"/>
            <w:vAlign w:val="top"/>
          </w:tcPr>
          <w:p w14:paraId="7DBB709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45" w:type="dxa"/>
            <w:noWrap w:val="0"/>
            <w:vAlign w:val="top"/>
          </w:tcPr>
          <w:p w14:paraId="0F38006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40" w:type="dxa"/>
            <w:noWrap w:val="0"/>
            <w:vAlign w:val="top"/>
          </w:tcPr>
          <w:p w14:paraId="0E127AA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noWrap w:val="0"/>
            <w:vAlign w:val="top"/>
          </w:tcPr>
          <w:p w14:paraId="03E5A74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B4E2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  <w:noWrap w:val="0"/>
            <w:vAlign w:val="top"/>
          </w:tcPr>
          <w:p w14:paraId="21FBCC3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45" w:type="dxa"/>
            <w:noWrap w:val="0"/>
            <w:vAlign w:val="top"/>
          </w:tcPr>
          <w:p w14:paraId="1866AAA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40" w:type="dxa"/>
            <w:noWrap w:val="0"/>
            <w:vAlign w:val="top"/>
          </w:tcPr>
          <w:p w14:paraId="19DD704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noWrap w:val="0"/>
            <w:vAlign w:val="top"/>
          </w:tcPr>
          <w:p w14:paraId="4946DC8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ECA8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  <w:noWrap w:val="0"/>
            <w:vAlign w:val="top"/>
          </w:tcPr>
          <w:p w14:paraId="6B9EF38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45" w:type="dxa"/>
            <w:noWrap w:val="0"/>
            <w:vAlign w:val="top"/>
          </w:tcPr>
          <w:p w14:paraId="6E8CF9E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40" w:type="dxa"/>
            <w:noWrap w:val="0"/>
            <w:vAlign w:val="top"/>
          </w:tcPr>
          <w:p w14:paraId="2B52618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noWrap w:val="0"/>
            <w:vAlign w:val="top"/>
          </w:tcPr>
          <w:p w14:paraId="3B75537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B0082AA">
      <w:pPr>
        <w:spacing w:line="540" w:lineRule="exact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注：</w:t>
      </w:r>
    </w:p>
    <w:p w14:paraId="1164A262">
      <w:pPr>
        <w:numPr>
          <w:ins w:id="0" w:author="admin" w:date="2018-10-15T16:10:00Z"/>
        </w:numPr>
        <w:spacing w:line="540" w:lineRule="exact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1、本表只填写响应文件中与磋商文件有偏离（包括正偏离和负偏离）的内容，响应文件中合同条款响应与磋商文件要求完全一致的，不用在此表中列出，但必须提交空白表。</w:t>
      </w:r>
    </w:p>
    <w:p w14:paraId="3570DA71">
      <w:pPr>
        <w:tabs>
          <w:tab w:val="left" w:pos="7665"/>
        </w:tabs>
        <w:spacing w:line="540" w:lineRule="exact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2、供应商必须据实填写，不得虚假响应，否则将取消其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询价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或成交资格，并按有关规定进处罚。</w:t>
      </w:r>
      <w:bookmarkStart w:id="0" w:name="_GoBack"/>
      <w:bookmarkEnd w:id="0"/>
    </w:p>
    <w:p w14:paraId="4CC4992F">
      <w:pPr>
        <w:spacing w:line="360" w:lineRule="auto"/>
        <w:ind w:firstLine="2240" w:firstLineChars="8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</w:p>
    <w:p w14:paraId="65FAA00F">
      <w:pPr>
        <w:spacing w:line="360" w:lineRule="auto"/>
        <w:ind w:firstLine="2240" w:firstLineChars="8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</w:p>
    <w:p w14:paraId="2D5D8207">
      <w:pPr>
        <w:spacing w:line="360" w:lineRule="auto"/>
        <w:ind w:firstLine="2520" w:firstLineChars="9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供应商名称（盖章）：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                        </w:t>
      </w:r>
    </w:p>
    <w:p w14:paraId="0F87A69E">
      <w:pPr>
        <w:spacing w:line="360" w:lineRule="auto"/>
        <w:ind w:firstLine="2520" w:firstLineChars="9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           </w:t>
      </w:r>
    </w:p>
    <w:p w14:paraId="44601D9F">
      <w:pPr>
        <w:ind w:firstLine="2520" w:firstLineChars="900"/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日    期：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09A2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2025-12-16T07:20:09Z</dcterms:created>
  <dc:creator>Administrator</dc:creator>
  <cp:lastModifiedBy>┏ ☞岗か子™</cp:lastModifiedBy>
  <dcterms:modified xsi:type="dcterms:W3CDTF">2025-12-16T07:21:23Z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eyJoZGlkIjoiNjIxMDI2NjM3MzgyYzQ0NTJmZDVhODRjOWE1OTQyYWMiLCJ1c2VySWQiOiIyMzMyNDUzMjgifQ==</vt:lpwstr>
  </property>
  <property fmtid="{D5CDD505-2E9C-101B-9397-08002B2CF9AE}" pid="4" name="ICV">
    <vt:lpwstr>EB6031248C2A4C0BA604704FC17CE2D9_12</vt:lpwstr>
  </property>
</Properties>
</file>