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006FC">
      <w:pPr>
        <w:pStyle w:val="7"/>
        <w:outlineLvl w:val="1"/>
        <w:rPr>
          <w:rFonts w:hint="default"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附件：</w:t>
      </w:r>
      <w:bookmarkStart w:id="1" w:name="_GoBack"/>
      <w:r>
        <w:rPr>
          <w:rFonts w:ascii="仿宋_GB2312" w:hAnsi="仿宋_GB2312" w:eastAsia="仿宋_GB2312" w:cs="仿宋_GB2312"/>
        </w:rPr>
        <w:t>保证金缴纳凭证</w:t>
      </w:r>
      <w:bookmarkEnd w:id="1"/>
    </w:p>
    <w:p w14:paraId="285AA608">
      <w:pPr>
        <w:pStyle w:val="4"/>
      </w:pPr>
    </w:p>
    <w:p w14:paraId="1F4FB5D7">
      <w:pPr>
        <w:pStyle w:val="4"/>
      </w:pPr>
    </w:p>
    <w:p w14:paraId="2FFCA4AB">
      <w:pPr>
        <w:pStyle w:val="4"/>
      </w:pPr>
    </w:p>
    <w:p w14:paraId="04ADE91F">
      <w:pPr>
        <w:pStyle w:val="4"/>
      </w:pPr>
    </w:p>
    <w:p w14:paraId="3C9A776B">
      <w:pPr>
        <w:pStyle w:val="4"/>
      </w:pPr>
    </w:p>
    <w:p w14:paraId="17BC5FC7">
      <w:pPr>
        <w:pStyle w:val="4"/>
      </w:pPr>
    </w:p>
    <w:p w14:paraId="1390D0BC">
      <w:pPr>
        <w:pStyle w:val="4"/>
      </w:pPr>
    </w:p>
    <w:p w14:paraId="07FD9CEF">
      <w:pPr>
        <w:pStyle w:val="4"/>
      </w:pPr>
    </w:p>
    <w:p w14:paraId="0A919A54">
      <w:pPr>
        <w:pStyle w:val="4"/>
        <w:jc w:val="center"/>
        <w:rPr>
          <w:rFonts w:ascii="宋体" w:hAnsi="宋体" w:eastAsia="宋体" w:cs="宋体"/>
          <w:b/>
          <w:bCs/>
          <w:sz w:val="28"/>
          <w:szCs w:val="36"/>
        </w:rPr>
        <w:sectPr>
          <w:footerReference r:id="rId3" w:type="default"/>
          <w:pgSz w:w="11910" w:h="16840"/>
          <w:pgMar w:top="1378" w:right="1417" w:bottom="1378" w:left="1417" w:header="1134" w:footer="1196" w:gutter="0"/>
          <w:cols w:space="720" w:num="1"/>
          <w:docGrid w:linePitch="1" w:charSpace="0"/>
        </w:sect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本页附投标保证金缴纳凭证复印件或投标保函正本复印件，并附基本存款账户开户许可证（基本账户信息）</w:t>
      </w:r>
    </w:p>
    <w:p w14:paraId="171BF7BA">
      <w:pPr>
        <w:pStyle w:val="2"/>
        <w:jc w:val="center"/>
        <w:outlineLvl w:val="9"/>
        <w:rPr>
          <w:rFonts w:cs="宋体"/>
          <w:b/>
          <w:bCs/>
          <w:sz w:val="32"/>
          <w:szCs w:val="32"/>
        </w:rPr>
      </w:pPr>
      <w:bookmarkStart w:id="0" w:name="_Toc29541"/>
      <w:r>
        <w:rPr>
          <w:rFonts w:hint="eastAsia" w:cs="宋体"/>
          <w:b/>
          <w:bCs/>
          <w:sz w:val="32"/>
          <w:szCs w:val="32"/>
        </w:rPr>
        <w:t>投标担保函（参考格式）</w:t>
      </w:r>
      <w:bookmarkEnd w:id="0"/>
    </w:p>
    <w:p w14:paraId="21522A22">
      <w:pPr>
        <w:pStyle w:val="2"/>
        <w:rPr>
          <w:rFonts w:cs="宋体"/>
        </w:rPr>
      </w:pPr>
    </w:p>
    <w:p w14:paraId="298FD818">
      <w:pPr>
        <w:jc w:val="center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 xml:space="preserve">                     </w:t>
      </w:r>
      <w:r>
        <w:rPr>
          <w:rFonts w:hint="eastAsia" w:ascii="宋体" w:hAnsi="宋体" w:cs="宋体"/>
          <w:szCs w:val="24"/>
        </w:rPr>
        <w:t xml:space="preserve">         编号： </w:t>
      </w:r>
    </w:p>
    <w:p w14:paraId="19728981">
      <w:pPr>
        <w:rPr>
          <w:rFonts w:ascii="宋体" w:hAnsi="宋体" w:cs="宋体"/>
          <w:szCs w:val="32"/>
          <w:u w:val="single"/>
        </w:rPr>
      </w:pPr>
    </w:p>
    <w:p w14:paraId="16994E27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___________________（采购人或采购代理机构）： </w:t>
      </w:r>
    </w:p>
    <w:p w14:paraId="49E54D18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鉴于_______________（以下简称“供应商”）拟参加编号为___________的_______项目</w:t>
      </w:r>
      <w:r>
        <w:rPr>
          <w:rFonts w:hint="eastAsia" w:ascii="宋体" w:hAnsi="宋体" w:cs="宋体"/>
          <w:szCs w:val="24"/>
          <w:u w:val="single"/>
        </w:rPr>
        <w:t xml:space="preserve">      </w:t>
      </w:r>
      <w:r>
        <w:rPr>
          <w:rFonts w:hint="eastAsia" w:ascii="宋体" w:hAnsi="宋体" w:cs="宋体"/>
          <w:szCs w:val="24"/>
        </w:rPr>
        <w:t xml:space="preserve">（以下简称“本项目”）投标，根据本项目招标文件，供应商参加投标时应向你方交纳投标保证金，且可以投标担保函的形式交纳投标保证金。应供应商的申请，我方以保证的方式向你方提供如下投标保证金担保： </w:t>
      </w:r>
    </w:p>
    <w:p w14:paraId="308693C5">
      <w:pPr>
        <w:spacing w:line="360" w:lineRule="auto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szCs w:val="24"/>
        </w:rPr>
        <w:t xml:space="preserve">   </w:t>
      </w:r>
      <w:r>
        <w:rPr>
          <w:rFonts w:hint="eastAsia" w:ascii="宋体" w:hAnsi="宋体" w:cs="宋体"/>
          <w:b/>
          <w:szCs w:val="24"/>
        </w:rPr>
        <w:t xml:space="preserve"> 一、保证责任的情形及保证金额 </w:t>
      </w:r>
    </w:p>
    <w:p w14:paraId="14A52882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（一）在供应商出现下列情形之一时，我方承担保证责任： </w:t>
      </w:r>
    </w:p>
    <w:p w14:paraId="5B25FFB0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1、中标后供应商无正当理由不与采购人或者采购代理机构签订《政府采购合同》； </w:t>
      </w:r>
    </w:p>
    <w:p w14:paraId="6B4CB6F0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2、招标文件规定的供应商应当缴纳保证金的其他情形。 </w:t>
      </w:r>
    </w:p>
    <w:p w14:paraId="7724423F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（二）我方承担保证责任的最高金额为人民币______元（大写_________________），即本项目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 xml:space="preserve">的投标保证金金额。 </w:t>
      </w:r>
    </w:p>
    <w:p w14:paraId="29D425FB">
      <w:pPr>
        <w:spacing w:line="360" w:lineRule="auto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szCs w:val="24"/>
        </w:rPr>
        <w:t xml:space="preserve">   </w:t>
      </w:r>
      <w:r>
        <w:rPr>
          <w:rFonts w:hint="eastAsia" w:ascii="宋体" w:hAnsi="宋体" w:cs="宋体"/>
          <w:b/>
          <w:szCs w:val="24"/>
        </w:rPr>
        <w:t xml:space="preserve"> 二、保证的方式及保证期间 </w:t>
      </w:r>
    </w:p>
    <w:p w14:paraId="2086ECB0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我方保证的方式为：连带责任保证。 </w:t>
      </w:r>
    </w:p>
    <w:p w14:paraId="7FF2FD36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我方的保证期间为：自本保函生效之日起______个月止。 </w:t>
      </w:r>
    </w:p>
    <w:p w14:paraId="522603F9">
      <w:pPr>
        <w:spacing w:line="360" w:lineRule="auto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szCs w:val="24"/>
        </w:rPr>
        <w:t xml:space="preserve">   </w:t>
      </w:r>
      <w:r>
        <w:rPr>
          <w:rFonts w:hint="eastAsia" w:ascii="宋体" w:hAnsi="宋体" w:cs="宋体"/>
          <w:b/>
          <w:szCs w:val="24"/>
        </w:rPr>
        <w:t xml:space="preserve"> 三、承担保证责任的程序 </w:t>
      </w:r>
    </w:p>
    <w:p w14:paraId="700B1F97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1、你方要求我方承担保证责任的，应在本保函保证期间内向我方发出书面索赔通知。索赔通知应写明要求索赔的金额，支付款项应到达的账号，并附有证明供应商发生我方应承担保证责任情形的事实材料。 </w:t>
      </w:r>
    </w:p>
    <w:p w14:paraId="6CA56BF4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2、我方在收到索赔通知及相关证明材料后，在_____个工作日内进行审查，符合应承担保证责任情形的，我方应按照你方的要求代供应商向你方支付投标保证金。 </w:t>
      </w:r>
    </w:p>
    <w:p w14:paraId="53607998">
      <w:pPr>
        <w:spacing w:line="360" w:lineRule="auto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 xml:space="preserve">    四、保证责任的终止 </w:t>
      </w:r>
    </w:p>
    <w:p w14:paraId="00C96F6A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1、保证期间届满你方未向我方书面主张保证责任的，自保证期间届满次日起，我方保证责任自动终止。 </w:t>
      </w:r>
    </w:p>
    <w:p w14:paraId="5AFB273D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2、我方按照本保函向你方履行了保证责任后，自我方向你方支付款项（支付款项从我方账户划出）之日起，保证责任终止。 </w:t>
      </w:r>
    </w:p>
    <w:p w14:paraId="7721D9F0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3、按照法律法规的规定或出现我方保证责任终止的其它情形的，我方在本保函项下的保证责任亦终止。 </w:t>
      </w:r>
    </w:p>
    <w:p w14:paraId="49E7E56E">
      <w:pPr>
        <w:spacing w:line="360" w:lineRule="auto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 xml:space="preserve">    五、免责条款 </w:t>
      </w:r>
    </w:p>
    <w:p w14:paraId="224341BB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1、依照法律规定或你方与供应商的另行约定，全部或者部分免除供应商投标保证金义务时，我方亦免除相应的保证责任。 </w:t>
      </w:r>
    </w:p>
    <w:p w14:paraId="6F6F392B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2、因你方原因致使供应商发生本保函第一条第（一）款约定情形的，我方不承担保证责任。 </w:t>
      </w:r>
    </w:p>
    <w:p w14:paraId="16E20AFF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3、因不可抗力造成供应商发生本保函第一条约定情形的，我方不承担保证责任。 </w:t>
      </w:r>
    </w:p>
    <w:p w14:paraId="5E5E2724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4、你方或其他有权机关对招标文件进行任何澄清或修改，加重我方保证责任的，我方对加重部分不承担保证责任，但该澄清或修改经我方事先书面同意的除外。 </w:t>
      </w:r>
    </w:p>
    <w:p w14:paraId="3926C203">
      <w:pPr>
        <w:spacing w:line="360" w:lineRule="auto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szCs w:val="24"/>
        </w:rPr>
        <w:t xml:space="preserve">   </w:t>
      </w:r>
      <w:r>
        <w:rPr>
          <w:rFonts w:hint="eastAsia" w:ascii="宋体" w:hAnsi="宋体" w:cs="宋体"/>
          <w:b/>
          <w:szCs w:val="24"/>
        </w:rPr>
        <w:t xml:space="preserve"> 六、争议的解决 </w:t>
      </w:r>
    </w:p>
    <w:p w14:paraId="737B5332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因本保函发生的纠纷，由你我双方协商解决，协商不成的，通过诉讼程序解决，诉讼管辖地法院为________________法院。 </w:t>
      </w:r>
    </w:p>
    <w:p w14:paraId="2E6E47BF">
      <w:pPr>
        <w:spacing w:line="360" w:lineRule="auto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 xml:space="preserve">    七、保函的生效 </w:t>
      </w:r>
    </w:p>
    <w:p w14:paraId="4014B870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本保函自我方加盖公章之日起生效。 </w:t>
      </w:r>
    </w:p>
    <w:p w14:paraId="6985477B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                         </w:t>
      </w:r>
    </w:p>
    <w:p w14:paraId="2F13F9E4">
      <w:pPr>
        <w:spacing w:line="360" w:lineRule="auto"/>
        <w:rPr>
          <w:rFonts w:ascii="宋体" w:hAnsi="宋体" w:cs="宋体"/>
          <w:szCs w:val="24"/>
        </w:rPr>
      </w:pPr>
    </w:p>
    <w:p w14:paraId="66A9FA09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                            </w:t>
      </w:r>
    </w:p>
    <w:p w14:paraId="316AF14D">
      <w:pPr>
        <w:spacing w:line="360" w:lineRule="auto"/>
        <w:rPr>
          <w:rFonts w:ascii="宋体" w:hAnsi="宋体" w:cs="宋体"/>
          <w:szCs w:val="24"/>
        </w:rPr>
      </w:pPr>
    </w:p>
    <w:p w14:paraId="5740E8B5">
      <w:pPr>
        <w:spacing w:line="360" w:lineRule="auto"/>
        <w:ind w:right="640" w:firstLine="3360" w:firstLineChars="16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保证人：</w:t>
      </w:r>
      <w:r>
        <w:rPr>
          <w:rFonts w:hint="eastAsia" w:ascii="宋体" w:hAnsi="宋体" w:cs="宋体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szCs w:val="24"/>
        </w:rPr>
        <w:t>（公章）</w:t>
      </w:r>
    </w:p>
    <w:p w14:paraId="778E422C">
      <w:pPr>
        <w:spacing w:line="360" w:lineRule="auto"/>
        <w:ind w:right="64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                                      年   月   日</w:t>
      </w:r>
    </w:p>
    <w:p w14:paraId="0DE401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57D7E9">
    <w:pPr>
      <w:tabs>
        <w:tab w:val="left" w:pos="5646"/>
      </w:tabs>
      <w:rPr>
        <w:rFonts w:ascii="仿宋" w:hAnsi="仿宋" w:eastAsia="仿宋" w:cs="仿宋"/>
      </w:rPr>
    </w:pPr>
    <w:ins w:id="0" w:author="芹泽。 [2]" w:date="2025-12-04T16:20:00Z">
      <w:r>
        <w:rPr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7D23F6">
                            <w:pPr>
                              <w:pStyle w:val="3"/>
                            </w:pPr>
                            <w:ins w:id="2" w:author="芹泽。 [2]" w:date="2025-12-04T16:20:00Z">
                              <w:r>
                                <w:rPr/>
                                <w:fldChar w:fldCharType="begin"/>
                              </w:r>
                            </w:ins>
                            <w:ins w:id="3" w:author="芹泽。 [2]" w:date="2025-12-04T16:20:00Z">
                              <w:r>
                                <w:rPr/>
                                <w:instrText xml:space="preserve"> PAGE  \* MERGEFORMAT </w:instrText>
                              </w:r>
                            </w:ins>
                            <w:ins w:id="4" w:author="芹泽。 [2]" w:date="2025-12-04T16:20:00Z">
                              <w:r>
                                <w:rPr/>
                                <w:fldChar w:fldCharType="separate"/>
                              </w:r>
                            </w:ins>
                            <w:r>
                              <w:t>71</w:t>
                            </w:r>
                            <w:ins w:id="5" w:author="芹泽。 [2]" w:date="2025-12-04T16:20:00Z">
                              <w:r>
                                <w:rPr/>
                                <w:fldChar w:fldCharType="end"/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387D23F6">
                      <w:pPr>
                        <w:pStyle w:val="3"/>
                      </w:pPr>
                      <w:ins w:id="6" w:author="芹泽。 [2]" w:date="2025-12-04T16:20:00Z">
                        <w:r>
                          <w:rPr/>
                          <w:fldChar w:fldCharType="begin"/>
                        </w:r>
                      </w:ins>
                      <w:ins w:id="7" w:author="芹泽。 [2]" w:date="2025-12-04T16:20:00Z">
                        <w:r>
                          <w:rPr/>
                          <w:instrText xml:space="preserve"> PAGE  \* MERGEFORMAT </w:instrText>
                        </w:r>
                      </w:ins>
                      <w:ins w:id="8" w:author="芹泽。 [2]" w:date="2025-12-04T16:20:00Z">
                        <w:r>
                          <w:rPr/>
                          <w:fldChar w:fldCharType="separate"/>
                        </w:r>
                      </w:ins>
                      <w:r>
                        <w:t>71</w:t>
                      </w:r>
                      <w:ins w:id="9" w:author="芹泽。 [2]" w:date="2025-12-04T16:20:00Z">
                        <w:r>
                          <w:rPr/>
                          <w:fldChar w:fldCharType="end"/>
                        </w:r>
                      </w:ins>
                    </w:p>
                  </w:txbxContent>
                </v:textbox>
              </v:shape>
            </w:pict>
          </mc:Fallback>
        </mc:AlternateContent>
      </w:r>
    </w:ins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芹泽。 [2]">
    <w15:presenceInfo w15:providerId="WPS Office" w15:userId="16858626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59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56" w:afterLines="50" w:line="360" w:lineRule="auto"/>
    </w:pPr>
    <w:rPr>
      <w:rFonts w:ascii="宋体" w:hAnsi="宋体"/>
      <w:color w:val="00000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2025-12-18T08:20:04Z</dcterms:created>
  <dc:creator>Administrator</dc:creator>
  <cp:lastModifiedBy>芹泽。</cp:lastModifiedBy>
  <dcterms:modified xsi:type="dcterms:W3CDTF">2025-12-18T08:20:15Z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eyJoZGlkIjoiZWRmODUyMmY3MjNhYjM0N2NjMjkwZDgwZDk1Nzk3MDAiLCJ1c2VySWQiOiIzNTc4MjExMjUifQ==</vt:lpwstr>
  </property>
  <property fmtid="{D5CDD505-2E9C-101B-9397-08002B2CF9AE}" pid="4" name="ICV">
    <vt:lpwstr>FC3D6D2ED6304F4F8E72D3BEC1A5E550_12</vt:lpwstr>
  </property>
</Properties>
</file>