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B3A91">
      <w:pPr>
        <w:spacing w:line="360" w:lineRule="auto"/>
        <w:ind w:firstLine="602" w:firstLineChars="200"/>
        <w:jc w:val="center"/>
        <w:rPr>
          <w:rFonts w:hint="eastAsia" w:ascii="宋体" w:hAnsi="宋体" w:eastAsia="宋体" w:cs="宋体"/>
          <w:b/>
          <w:sz w:val="30"/>
          <w:szCs w:val="30"/>
        </w:rPr>
      </w:pPr>
      <w:bookmarkStart w:id="0" w:name="_Toc10208"/>
      <w:bookmarkStart w:id="1" w:name="_Toc495909094"/>
      <w:bookmarkStart w:id="2" w:name="_Toc495681249"/>
      <w:bookmarkStart w:id="3" w:name="_Toc495681403"/>
      <w:bookmarkStart w:id="4" w:name="_Toc495908045"/>
      <w:bookmarkStart w:id="5" w:name="_Toc495681530"/>
      <w:bookmarkStart w:id="6" w:name="_Toc35362677"/>
      <w:r>
        <w:rPr>
          <w:rFonts w:hint="eastAsia" w:ascii="宋体" w:hAnsi="宋体" w:eastAsia="宋体" w:cs="宋体"/>
          <w:b/>
          <w:sz w:val="30"/>
          <w:szCs w:val="30"/>
          <w:lang w:eastAsia="zh-CN"/>
        </w:rPr>
        <w:t>供应商</w:t>
      </w:r>
      <w:r>
        <w:rPr>
          <w:rFonts w:hint="eastAsia" w:ascii="宋体" w:hAnsi="宋体" w:eastAsia="宋体" w:cs="宋体"/>
          <w:b/>
          <w:sz w:val="30"/>
          <w:szCs w:val="30"/>
        </w:rPr>
        <w:t>资格证明文件</w:t>
      </w:r>
      <w:bookmarkEnd w:id="0"/>
      <w:bookmarkEnd w:id="1"/>
      <w:bookmarkEnd w:id="2"/>
      <w:bookmarkEnd w:id="3"/>
      <w:bookmarkEnd w:id="4"/>
      <w:bookmarkEnd w:id="5"/>
      <w:bookmarkEnd w:id="6"/>
    </w:p>
    <w:p w14:paraId="237A3129">
      <w:pPr>
        <w:spacing w:line="360" w:lineRule="auto"/>
        <w:ind w:firstLine="480" w:firstLineChars="200"/>
        <w:rPr>
          <w:rFonts w:hint="eastAsia" w:ascii="宋体" w:hAnsi="宋体" w:eastAsia="宋体" w:cs="宋体"/>
          <w:color w:val="auto"/>
          <w:kern w:val="2"/>
          <w:sz w:val="24"/>
          <w:szCs w:val="24"/>
          <w:highlight w:val="none"/>
          <w:lang w:val="zh-CN" w:eastAsia="zh-CN" w:bidi="ar-SA"/>
        </w:rPr>
      </w:pPr>
      <w:bookmarkStart w:id="7" w:name="_Toc495681532"/>
      <w:bookmarkStart w:id="8" w:name="_Toc495681405"/>
      <w:bookmarkStart w:id="9" w:name="_Toc495909096"/>
      <w:bookmarkStart w:id="10" w:name="_Toc495908047"/>
      <w:bookmarkStart w:id="11" w:name="_Toc495671262"/>
      <w:bookmarkStart w:id="12" w:name="_Toc495681251"/>
      <w:r>
        <w:rPr>
          <w:rFonts w:hint="eastAsia" w:ascii="宋体" w:hAnsi="宋体" w:eastAsia="宋体" w:cs="宋体"/>
          <w:color w:val="auto"/>
          <w:kern w:val="2"/>
          <w:sz w:val="24"/>
          <w:szCs w:val="24"/>
          <w:highlight w:val="none"/>
          <w:lang w:val="zh-CN" w:eastAsia="zh-CN" w:bidi="ar-SA"/>
        </w:rPr>
        <w:t>1、营业执照：提供有效合格的具有统一社会信用代码的营业执照，其他组织经营的须提供合法凭证，自然人提供身份证明文件；供应商需在项目电子化交易系统中按要求上传相应证明文件并进行电子签章。</w:t>
      </w:r>
    </w:p>
    <w:p w14:paraId="519401C5">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2、财务状况报告：提供2024年度的财务审计报告（成立时间至提交投标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54AC2873">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3、税收缴纳证明：提供响应文件递交截止时间前6个月内已缴纳的至少一个月的纳税证明或完税证明，依法免税的投标人应提供相关文件证明；供应商需在项目电子化交易系统中按要求上传相应证明文件并进行电子签章。</w:t>
      </w:r>
    </w:p>
    <w:p w14:paraId="099157DC">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4、社会保障资金缴纳证明：提供响应文件递交截止时间前6个月内已缴纳的至少一个月的社会保障资金缴存单据或社保机构开具的社会保险参保缴费情况证明，依法不需要缴纳社会保障资金的单位应提供相关证明材料；上级主管单位或部门缴纳社会保障资金的单位应提供相关证明材料（退休人员需提供退休证明文件及劳动合同）；供应商需在项目电子化交易系统中按要求上传相应证明文件并进行电子签章。</w:t>
      </w:r>
    </w:p>
    <w:p w14:paraId="3525761F">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5、书面声明：具备履行合同所必须的设备和专业技术能力的书面声明；供应商需在项目电子化交易系统中按要求上传相应证明文件并进行电子签章。</w:t>
      </w:r>
    </w:p>
    <w:p w14:paraId="2819B83B">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6、无重大违法记录：参加政府采购活动前三年内，在经营活动中没有重大违法记录的书面声明；供应商需在项目电子化交易系统中按要求上传相应证明文件并进行电子签章。</w:t>
      </w:r>
    </w:p>
    <w:p w14:paraId="54DEB713">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7、信用记录：供应商未被列入信用中国网站(www.creditchina.gov.cn)“失信被执行人、重大税收违法失信主体”；不处于中国政府采购网(www.ccgp.gov.cn)“政府采购严重违法失信行为信息记录”中的禁止参加政府采购活动期间；供应商需在项目电子化交易系统中按要求上传相应证明文件并进行电子签章。</w:t>
      </w:r>
    </w:p>
    <w:p w14:paraId="13A8074C">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8、授权委托书：法定代表人直接参加磋商的，须出具法定代表人身份证明书及身份证；授权代表参加磋商的，须出具法定代表人授权书及授权代表身份证；供应商需在项目电子化交易系统中按要求上传相应证明文件并进行电子签章。</w:t>
      </w:r>
    </w:p>
    <w:p w14:paraId="6440E7A3">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9、供应商资质要求：具有</w:t>
      </w:r>
      <w:bookmarkStart w:id="13" w:name="_GoBack"/>
      <w:bookmarkEnd w:id="13"/>
      <w:r>
        <w:rPr>
          <w:rFonts w:hint="eastAsia" w:ascii="宋体" w:hAnsi="宋体" w:eastAsia="宋体" w:cs="宋体"/>
          <w:color w:val="auto"/>
          <w:kern w:val="2"/>
          <w:sz w:val="24"/>
          <w:szCs w:val="24"/>
          <w:highlight w:val="none"/>
          <w:lang w:val="zh-CN" w:eastAsia="zh-CN" w:bidi="ar-SA"/>
        </w:rPr>
        <w:t>水利工程施工监理乙级（含乙级）以上资质；供应商需在项目电子化交易系统中按要求上传相应证明文件并进行电子签章。</w:t>
      </w:r>
    </w:p>
    <w:p w14:paraId="2A6679AA">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10、拟派总监理工程师资质要求：具有中华人民共和国水利相关专业监理工程师注册证书，且具有水利相关专业高级工程师及以上职称；供应商需在项目电子化交易系统中按要求上传相应证明文件并进行电子签章。</w:t>
      </w:r>
    </w:p>
    <w:p w14:paraId="5D99D82F">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11、非联合体投标声明：提供非联合体投标声明。供应商需在项目电子化交易系统中按要求上传相应证明文件并进行电子签章。</w:t>
      </w:r>
    </w:p>
    <w:p w14:paraId="4125BAEA">
      <w:pPr>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zh-CN" w:eastAsia="zh-CN" w:bidi="ar-SA"/>
        </w:rPr>
        <w:t>注：以上均为各供应商必备资格要求，不得缺项。各供应商在</w:t>
      </w:r>
      <w:r>
        <w:rPr>
          <w:rFonts w:hint="eastAsia" w:ascii="宋体" w:hAnsi="宋体" w:eastAsia="宋体" w:cs="宋体"/>
          <w:color w:val="auto"/>
          <w:kern w:val="2"/>
          <w:sz w:val="24"/>
          <w:szCs w:val="24"/>
          <w:highlight w:val="none"/>
          <w:lang w:val="en-US" w:eastAsia="zh-CN" w:bidi="ar-SA"/>
        </w:rPr>
        <w:t>投标</w:t>
      </w:r>
      <w:r>
        <w:rPr>
          <w:rFonts w:hint="eastAsia" w:ascii="宋体" w:hAnsi="宋体" w:eastAsia="宋体" w:cs="宋体"/>
          <w:color w:val="auto"/>
          <w:kern w:val="2"/>
          <w:sz w:val="24"/>
          <w:szCs w:val="24"/>
          <w:highlight w:val="none"/>
          <w:lang w:val="zh-CN" w:eastAsia="zh-CN" w:bidi="ar-SA"/>
        </w:rPr>
        <w:t>时须在响应文件中附有复印件加盖公章，有格式要求，按后附格式执行，无格式要求的，其格式自拟。</w:t>
      </w:r>
      <w:bookmarkEnd w:id="7"/>
      <w:bookmarkEnd w:id="8"/>
      <w:bookmarkEnd w:id="9"/>
      <w:bookmarkEnd w:id="10"/>
      <w:bookmarkEnd w:id="11"/>
      <w:bookmarkEnd w:id="12"/>
    </w:p>
    <w:p w14:paraId="26A06C32">
      <w:pPr>
        <w:spacing w:line="360" w:lineRule="auto"/>
        <w:rPr>
          <w:rFonts w:hint="eastAsia" w:ascii="宋体" w:hAnsi="宋体" w:eastAsia="宋体" w:cs="宋体"/>
          <w:b/>
          <w:color w:val="auto"/>
          <w:sz w:val="24"/>
          <w:szCs w:val="24"/>
          <w:highlight w:val="none"/>
        </w:rPr>
      </w:pPr>
    </w:p>
    <w:p w14:paraId="5920F5FB">
      <w:pPr>
        <w:pStyle w:val="3"/>
        <w:spacing w:line="360" w:lineRule="auto"/>
        <w:rPr>
          <w:rFonts w:hint="eastAsia" w:ascii="宋体" w:hAnsi="宋体" w:eastAsia="宋体" w:cs="宋体"/>
          <w:b/>
          <w:color w:val="auto"/>
          <w:sz w:val="24"/>
          <w:szCs w:val="24"/>
          <w:highlight w:val="none"/>
        </w:rPr>
      </w:pPr>
    </w:p>
    <w:p w14:paraId="0F43E15C">
      <w:pPr>
        <w:rPr>
          <w:rFonts w:hint="eastAsia"/>
        </w:rPr>
      </w:pPr>
    </w:p>
    <w:p w14:paraId="310C21F1">
      <w:pPr>
        <w:spacing w:line="360" w:lineRule="auto"/>
        <w:rPr>
          <w:rFonts w:hint="eastAsia" w:ascii="宋体" w:hAnsi="宋体" w:eastAsia="宋体" w:cs="宋体"/>
          <w:b/>
          <w:color w:val="auto"/>
          <w:sz w:val="24"/>
          <w:szCs w:val="24"/>
          <w:highlight w:val="none"/>
        </w:rPr>
      </w:pPr>
    </w:p>
    <w:p w14:paraId="25FAA746">
      <w:pPr>
        <w:pStyle w:val="2"/>
        <w:rPr>
          <w:rFonts w:hint="eastAsia" w:ascii="宋体" w:hAnsi="宋体" w:eastAsia="宋体" w:cs="宋体"/>
          <w:b/>
          <w:color w:val="auto"/>
          <w:sz w:val="24"/>
          <w:szCs w:val="24"/>
          <w:highlight w:val="none"/>
        </w:rPr>
      </w:pPr>
    </w:p>
    <w:p w14:paraId="50EDA701">
      <w:pPr>
        <w:rPr>
          <w:rFonts w:hint="eastAsia" w:ascii="宋体" w:hAnsi="宋体" w:eastAsia="宋体" w:cs="宋体"/>
          <w:b/>
          <w:color w:val="auto"/>
          <w:sz w:val="24"/>
          <w:szCs w:val="24"/>
          <w:highlight w:val="none"/>
        </w:rPr>
      </w:pPr>
    </w:p>
    <w:p w14:paraId="45AC7E5B">
      <w:pPr>
        <w:pStyle w:val="2"/>
        <w:rPr>
          <w:rFonts w:hint="eastAsia" w:ascii="宋体" w:hAnsi="宋体" w:eastAsia="宋体" w:cs="宋体"/>
          <w:b/>
          <w:color w:val="auto"/>
          <w:sz w:val="24"/>
          <w:szCs w:val="24"/>
          <w:highlight w:val="none"/>
        </w:rPr>
      </w:pPr>
    </w:p>
    <w:p w14:paraId="116AE893">
      <w:pPr>
        <w:rPr>
          <w:rFonts w:hint="eastAsia" w:ascii="宋体" w:hAnsi="宋体" w:eastAsia="宋体" w:cs="宋体"/>
          <w:b/>
          <w:color w:val="auto"/>
          <w:sz w:val="24"/>
          <w:szCs w:val="24"/>
          <w:highlight w:val="none"/>
        </w:rPr>
      </w:pPr>
    </w:p>
    <w:p w14:paraId="7BCA15C7">
      <w:pPr>
        <w:pStyle w:val="2"/>
        <w:rPr>
          <w:rFonts w:hint="eastAsia" w:ascii="宋体" w:hAnsi="宋体" w:eastAsia="宋体" w:cs="宋体"/>
          <w:b/>
          <w:color w:val="auto"/>
          <w:sz w:val="24"/>
          <w:szCs w:val="24"/>
          <w:highlight w:val="none"/>
        </w:rPr>
      </w:pPr>
    </w:p>
    <w:p w14:paraId="6EBFAD26">
      <w:pPr>
        <w:rPr>
          <w:rFonts w:hint="eastAsia" w:ascii="宋体" w:hAnsi="宋体" w:eastAsia="宋体" w:cs="宋体"/>
          <w:b/>
          <w:color w:val="auto"/>
          <w:sz w:val="24"/>
          <w:szCs w:val="24"/>
          <w:highlight w:val="none"/>
        </w:rPr>
      </w:pPr>
    </w:p>
    <w:p w14:paraId="446CFF00">
      <w:pPr>
        <w:pStyle w:val="2"/>
        <w:rPr>
          <w:rFonts w:hint="eastAsia" w:ascii="宋体" w:hAnsi="宋体" w:eastAsia="宋体" w:cs="宋体"/>
          <w:b/>
          <w:color w:val="auto"/>
          <w:sz w:val="24"/>
          <w:szCs w:val="24"/>
          <w:highlight w:val="none"/>
        </w:rPr>
      </w:pPr>
    </w:p>
    <w:p w14:paraId="11427568">
      <w:pPr>
        <w:rPr>
          <w:rFonts w:hint="eastAsia" w:ascii="宋体" w:hAnsi="宋体" w:eastAsia="宋体" w:cs="宋体"/>
          <w:b/>
          <w:color w:val="auto"/>
          <w:sz w:val="24"/>
          <w:szCs w:val="24"/>
          <w:highlight w:val="none"/>
        </w:rPr>
      </w:pPr>
    </w:p>
    <w:p w14:paraId="00FCC7F3">
      <w:pPr>
        <w:pStyle w:val="2"/>
        <w:rPr>
          <w:rFonts w:hint="eastAsia" w:ascii="宋体" w:hAnsi="宋体" w:eastAsia="宋体" w:cs="宋体"/>
          <w:b/>
          <w:color w:val="auto"/>
          <w:sz w:val="24"/>
          <w:szCs w:val="24"/>
          <w:highlight w:val="none"/>
        </w:rPr>
      </w:pPr>
    </w:p>
    <w:p w14:paraId="01481C25">
      <w:pPr>
        <w:rPr>
          <w:rFonts w:hint="eastAsia" w:ascii="宋体" w:hAnsi="宋体" w:eastAsia="宋体" w:cs="宋体"/>
          <w:b/>
          <w:color w:val="auto"/>
          <w:sz w:val="24"/>
          <w:szCs w:val="24"/>
          <w:highlight w:val="none"/>
        </w:rPr>
      </w:pPr>
    </w:p>
    <w:p w14:paraId="457CEF61">
      <w:pPr>
        <w:pStyle w:val="2"/>
        <w:rPr>
          <w:rFonts w:hint="eastAsia"/>
        </w:rPr>
      </w:pPr>
    </w:p>
    <w:p w14:paraId="5CE4FF93">
      <w:pPr>
        <w:pStyle w:val="2"/>
        <w:rPr>
          <w:rFonts w:hint="eastAsia" w:ascii="宋体" w:hAnsi="宋体" w:eastAsia="宋体" w:cs="宋体"/>
          <w:b/>
          <w:color w:val="auto"/>
          <w:sz w:val="24"/>
          <w:szCs w:val="24"/>
          <w:highlight w:val="none"/>
        </w:rPr>
      </w:pPr>
    </w:p>
    <w:p w14:paraId="12D18D0C">
      <w:pPr>
        <w:rPr>
          <w:rFonts w:hint="eastAsia" w:ascii="宋体" w:hAnsi="宋体" w:eastAsia="宋体" w:cs="宋体"/>
          <w:b/>
          <w:color w:val="auto"/>
          <w:sz w:val="24"/>
          <w:szCs w:val="24"/>
          <w:highlight w:val="none"/>
        </w:rPr>
      </w:pPr>
    </w:p>
    <w:p w14:paraId="5619BB5B">
      <w:pPr>
        <w:pStyle w:val="2"/>
        <w:rPr>
          <w:rFonts w:hint="eastAsia" w:ascii="宋体" w:hAnsi="宋体" w:eastAsia="宋体" w:cs="宋体"/>
          <w:b/>
          <w:color w:val="auto"/>
          <w:sz w:val="24"/>
          <w:szCs w:val="24"/>
          <w:highlight w:val="none"/>
        </w:rPr>
      </w:pPr>
    </w:p>
    <w:p w14:paraId="379A6A95">
      <w:pPr>
        <w:rPr>
          <w:rFonts w:hint="eastAsia" w:ascii="宋体" w:hAnsi="宋体" w:eastAsia="宋体" w:cs="宋体"/>
          <w:b/>
          <w:color w:val="auto"/>
          <w:sz w:val="24"/>
          <w:szCs w:val="24"/>
          <w:highlight w:val="none"/>
        </w:rPr>
      </w:pPr>
    </w:p>
    <w:p w14:paraId="17D3FE25">
      <w:pPr>
        <w:pStyle w:val="2"/>
        <w:rPr>
          <w:rFonts w:hint="eastAsia" w:ascii="宋体" w:hAnsi="宋体" w:eastAsia="宋体" w:cs="宋体"/>
          <w:b/>
          <w:color w:val="auto"/>
          <w:sz w:val="24"/>
          <w:szCs w:val="24"/>
          <w:highlight w:val="none"/>
        </w:rPr>
      </w:pPr>
    </w:p>
    <w:p w14:paraId="01EF9EA9">
      <w:pPr>
        <w:rPr>
          <w:rFonts w:hint="eastAsia" w:ascii="宋体" w:hAnsi="宋体" w:eastAsia="宋体" w:cs="宋体"/>
          <w:b/>
          <w:color w:val="auto"/>
          <w:sz w:val="24"/>
          <w:szCs w:val="24"/>
          <w:highlight w:val="none"/>
        </w:rPr>
      </w:pPr>
    </w:p>
    <w:p w14:paraId="0B46E406">
      <w:pPr>
        <w:pStyle w:val="2"/>
        <w:rPr>
          <w:rFonts w:hint="eastAsia" w:ascii="宋体" w:hAnsi="宋体" w:eastAsia="宋体" w:cs="宋体"/>
          <w:b/>
          <w:color w:val="auto"/>
          <w:sz w:val="24"/>
          <w:szCs w:val="24"/>
          <w:highlight w:val="none"/>
        </w:rPr>
      </w:pPr>
    </w:p>
    <w:p w14:paraId="269138EA">
      <w:pPr>
        <w:rPr>
          <w:rFonts w:hint="eastAsia" w:ascii="宋体" w:hAnsi="宋体" w:eastAsia="宋体" w:cs="宋体"/>
          <w:b/>
          <w:color w:val="auto"/>
          <w:sz w:val="24"/>
          <w:szCs w:val="24"/>
          <w:highlight w:val="none"/>
        </w:rPr>
      </w:pPr>
    </w:p>
    <w:p w14:paraId="60F680E8">
      <w:pPr>
        <w:pStyle w:val="2"/>
        <w:rPr>
          <w:rFonts w:hint="eastAsia"/>
        </w:rPr>
      </w:pPr>
    </w:p>
    <w:p w14:paraId="1ECB027F">
      <w:pPr>
        <w:adjustRightInd w:val="0"/>
        <w:snapToGrid w:val="0"/>
        <w:spacing w:line="360" w:lineRule="auto"/>
        <w:jc w:val="center"/>
        <w:rPr>
          <w:rFonts w:hint="eastAsia" w:ascii="宋体" w:hAnsi="宋体" w:eastAsia="宋体" w:cs="宋体"/>
          <w:b/>
          <w:color w:val="auto"/>
          <w:spacing w:val="-6"/>
          <w:sz w:val="24"/>
          <w:szCs w:val="24"/>
          <w:highlight w:val="none"/>
          <w:lang w:val="zh-CN"/>
        </w:rPr>
      </w:pPr>
      <w:r>
        <w:rPr>
          <w:rFonts w:hint="eastAsia" w:ascii="宋体" w:hAnsi="宋体" w:eastAsia="宋体" w:cs="宋体"/>
          <w:b/>
          <w:color w:val="auto"/>
          <w:spacing w:val="-6"/>
          <w:sz w:val="24"/>
          <w:szCs w:val="24"/>
          <w:highlight w:val="none"/>
          <w:lang w:val="zh-CN"/>
        </w:rPr>
        <w:t>法定代表人身份证明/法定代表人授权委托书</w:t>
      </w:r>
    </w:p>
    <w:p w14:paraId="59CD862E">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pacing w:val="-6"/>
          <w:sz w:val="24"/>
          <w:szCs w:val="24"/>
          <w:highlight w:val="none"/>
          <w:lang w:val="zh-CN"/>
        </w:rPr>
        <w:t>（1）法定代表人身份证明</w:t>
      </w:r>
    </w:p>
    <w:p w14:paraId="7E1C9E55">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1EDB8FB6">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6A380F8C">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22AC3921">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日；经营期限：</w:t>
      </w:r>
      <w:r>
        <w:rPr>
          <w:rFonts w:hint="eastAsia" w:ascii="宋体" w:hAnsi="宋体" w:eastAsia="宋体" w:cs="宋体"/>
          <w:color w:val="auto"/>
          <w:kern w:val="0"/>
          <w:sz w:val="24"/>
          <w:szCs w:val="24"/>
          <w:highlight w:val="none"/>
          <w:u w:val="single"/>
        </w:rPr>
        <w:t xml:space="preserve">                  </w:t>
      </w:r>
    </w:p>
    <w:p w14:paraId="30D22082">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经营范围：主营：</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；兼营：</w:t>
      </w:r>
      <w:r>
        <w:rPr>
          <w:rFonts w:hint="eastAsia" w:ascii="宋体" w:hAnsi="宋体" w:eastAsia="宋体" w:cs="宋体"/>
          <w:color w:val="auto"/>
          <w:kern w:val="0"/>
          <w:sz w:val="24"/>
          <w:szCs w:val="24"/>
          <w:highlight w:val="none"/>
          <w:u w:val="single"/>
        </w:rPr>
        <w:t xml:space="preserve">              </w:t>
      </w:r>
    </w:p>
    <w:p w14:paraId="2E283E87">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szCs w:val="24"/>
          <w:highlight w:val="none"/>
        </w:rPr>
        <w:t>名称）的法定代表人。</w:t>
      </w:r>
    </w:p>
    <w:p w14:paraId="4234F89D">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7E6408D1">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7"/>
        <w:tblW w:w="0" w:type="auto"/>
        <w:jc w:val="center"/>
        <w:tblLayout w:type="fixed"/>
        <w:tblCellMar>
          <w:top w:w="0" w:type="dxa"/>
          <w:left w:w="108" w:type="dxa"/>
          <w:bottom w:w="0" w:type="dxa"/>
          <w:right w:w="108" w:type="dxa"/>
        </w:tblCellMar>
      </w:tblPr>
      <w:tblGrid>
        <w:gridCol w:w="4549"/>
      </w:tblGrid>
      <w:tr w14:paraId="3EDA2235">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081F80DB">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6F405426">
            <w:pPr>
              <w:adjustRightInd w:val="0"/>
              <w:snapToGrid w:val="0"/>
              <w:spacing w:line="348"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（正反两面）</w:t>
            </w:r>
          </w:p>
        </w:tc>
      </w:tr>
    </w:tbl>
    <w:p w14:paraId="609F000D">
      <w:pPr>
        <w:spacing w:line="360" w:lineRule="auto"/>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eastAsia="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4D8370AD">
      <w:pPr>
        <w:spacing w:line="360" w:lineRule="auto"/>
        <w:ind w:firstLine="1920" w:firstLineChars="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名称（盖章）：</w:t>
      </w:r>
      <w:r>
        <w:rPr>
          <w:rFonts w:hint="eastAsia" w:ascii="宋体" w:hAnsi="宋体" w:eastAsia="宋体" w:cs="宋体"/>
          <w:color w:val="auto"/>
          <w:sz w:val="24"/>
          <w:szCs w:val="24"/>
          <w:highlight w:val="none"/>
          <w:u w:val="single"/>
        </w:rPr>
        <w:t xml:space="preserve">                   </w:t>
      </w:r>
    </w:p>
    <w:p w14:paraId="388BDFEB">
      <w:pPr>
        <w:adjustRightInd w:val="0"/>
        <w:snapToGrid w:val="0"/>
        <w:spacing w:line="360" w:lineRule="auto"/>
        <w:ind w:firstLine="1920" w:firstLineChars="8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16654743">
      <w:pPr>
        <w:adjustRightInd w:val="0"/>
        <w:snapToGrid w:val="0"/>
        <w:spacing w:line="360" w:lineRule="auto"/>
        <w:jc w:val="center"/>
        <w:rPr>
          <w:rFonts w:hint="eastAsia" w:ascii="宋体" w:hAnsi="宋体" w:eastAsia="宋体" w:cs="宋体"/>
          <w:b/>
          <w:color w:val="auto"/>
          <w:spacing w:val="-6"/>
          <w:sz w:val="24"/>
          <w:szCs w:val="24"/>
          <w:highlight w:val="none"/>
          <w:lang w:val="zh-CN"/>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pacing w:val="-6"/>
          <w:sz w:val="24"/>
          <w:szCs w:val="24"/>
          <w:highlight w:val="none"/>
          <w:lang w:val="zh-CN"/>
        </w:rPr>
        <w:t>（2）法定代表人授权委托书</w:t>
      </w:r>
    </w:p>
    <w:p w14:paraId="3E0F8A85">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    ：</w:t>
      </w:r>
    </w:p>
    <w:p w14:paraId="46DDAE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 xml:space="preserve">      （工商行政管理局名称）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 xml:space="preserve">     （供应商全称）</w:t>
      </w:r>
      <w:r>
        <w:rPr>
          <w:rFonts w:hint="eastAsia" w:ascii="宋体" w:hAnsi="宋体" w:eastAsia="宋体" w:cs="宋体"/>
          <w:color w:val="auto"/>
          <w:sz w:val="24"/>
          <w:szCs w:val="24"/>
          <w:highlight w:val="none"/>
          <w:lang w:val="zh-CN"/>
        </w:rPr>
        <w:t>的法定代表人</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授权代表</w:t>
      </w:r>
      <w:r>
        <w:rPr>
          <w:rFonts w:hint="eastAsia" w:ascii="宋体" w:hAnsi="宋体" w:eastAsia="宋体" w:cs="宋体"/>
          <w:color w:val="auto"/>
          <w:sz w:val="24"/>
          <w:szCs w:val="24"/>
          <w:highlight w:val="none"/>
          <w:u w:val="single"/>
          <w:lang w:val="zh-CN"/>
        </w:rPr>
        <w:t>姓名）</w:t>
      </w:r>
      <w:r>
        <w:rPr>
          <w:rFonts w:hint="eastAsia" w:ascii="宋体" w:hAnsi="宋体" w:eastAsia="宋体" w:cs="宋体"/>
          <w:color w:val="auto"/>
          <w:sz w:val="24"/>
          <w:szCs w:val="24"/>
          <w:highlight w:val="none"/>
        </w:rPr>
        <w:t>为我方合法委托代理人。代理人根据授权，以我方名义签署、澄清、说明、递交、撤回、修改</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rPr>
        <w:t>响应文件、签订合同和处理有关事宜，其法律后果由我方承担。</w:t>
      </w:r>
    </w:p>
    <w:p w14:paraId="3EA6A2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67682652">
      <w:pPr>
        <w:autoSpaceDE w:val="0"/>
        <w:autoSpaceDN w:val="0"/>
        <w:adjustRightInd w:val="0"/>
        <w:spacing w:line="360" w:lineRule="auto"/>
        <w:ind w:firstLine="63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w:t>
      </w:r>
      <w:r>
        <w:rPr>
          <w:rFonts w:hint="eastAsia" w:ascii="宋体" w:hAnsi="宋体" w:eastAsia="宋体" w:cs="宋体"/>
          <w:color w:val="auto"/>
          <w:sz w:val="24"/>
          <w:szCs w:val="24"/>
          <w:highlight w:val="none"/>
        </w:rPr>
        <w:t>本授权委托书自签发之日起生效，授权委托书有效期自投标有效期届满之日起</w:t>
      </w:r>
      <w:r>
        <w:rPr>
          <w:rFonts w:hint="eastAsia" w:ascii="宋体" w:hAnsi="宋体" w:eastAsia="宋体" w:cs="宋体"/>
          <w:color w:val="auto"/>
          <w:sz w:val="24"/>
          <w:szCs w:val="24"/>
          <w:highlight w:val="none"/>
          <w:lang w:val="zh-CN"/>
        </w:rPr>
        <w:t>失效，仅限授权代表参加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时提供。</w:t>
      </w:r>
    </w:p>
    <w:p w14:paraId="3AF0D4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      章）</w:t>
      </w:r>
    </w:p>
    <w:p w14:paraId="3A03A8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AD56D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p>
    <w:p w14:paraId="0B9717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      字）</w:t>
      </w:r>
    </w:p>
    <w:p w14:paraId="39897186">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p>
    <w:p w14:paraId="72F07673">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0A8D56B">
      <w:pPr>
        <w:numPr>
          <w:ins w:id="0" w:author="admin" w:date="2018-10-15T16:11:00Z"/>
        </w:numPr>
        <w:spacing w:line="480" w:lineRule="auto"/>
        <w:ind w:firstLine="42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2567305</wp:posOffset>
                </wp:positionH>
                <wp:positionV relativeFrom="paragraph">
                  <wp:posOffset>99060</wp:posOffset>
                </wp:positionV>
                <wp:extent cx="2375535" cy="1584960"/>
                <wp:effectExtent l="4445" t="4445" r="20320" b="10795"/>
                <wp:wrapNone/>
                <wp:docPr id="3" name="文本框 3"/>
                <wp:cNvGraphicFramePr/>
                <a:graphic xmlns:a="http://schemas.openxmlformats.org/drawingml/2006/main">
                  <a:graphicData uri="http://schemas.microsoft.com/office/word/2010/wordprocessingShape">
                    <wps:wsp>
                      <wps:cNvSpPr txBox="1"/>
                      <wps:spPr>
                        <a:xfrm>
                          <a:off x="0" y="0"/>
                          <a:ext cx="237553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12E34A5">
                            <w:pPr>
                              <w:jc w:val="center"/>
                              <w:rPr>
                                <w:rFonts w:hint="eastAsia" w:ascii="黑体" w:eastAsia="黑体"/>
                                <w:sz w:val="32"/>
                                <w:szCs w:val="32"/>
                              </w:rPr>
                            </w:pPr>
                          </w:p>
                          <w:p w14:paraId="7F04310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授权代表身份证复印件</w:t>
                            </w:r>
                          </w:p>
                          <w:p w14:paraId="4A0D60B5">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wps:txbx>
                      <wps:bodyPr upright="1"/>
                    </wps:wsp>
                  </a:graphicData>
                </a:graphic>
              </wp:anchor>
            </w:drawing>
          </mc:Choice>
          <mc:Fallback>
            <w:pict>
              <v:shape id="_x0000_s1026" o:spid="_x0000_s1026" o:spt="202" type="#_x0000_t202" style="position:absolute;left:0pt;margin-left:202.15pt;margin-top:7.8pt;height:124.8pt;width:187.05pt;z-index:251661312;mso-width-relative:page;mso-height-relative:page;" fillcolor="#FFFFFF" filled="t" stroked="t" coordsize="21600,21600" o:gfxdata="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i/vC02QAAAAoBAAAPAAAA&#10;AAAAAAEAIAAAACIAAABkcnMvZG93bnJldi54bWxQSwECFAAUAAAACACHTuJAHFxgLhQCAABFBAAA&#10;DgAAAAAAAAABACAAAAAoAQAAZHJzL2Uyb0RvYy54bWxQSwUGAAAAAAYABgBZAQAArgUAAAAA&#10;">
                <v:fill on="t" focussize="0,0"/>
                <v:stroke color="#000000" joinstyle="miter"/>
                <v:imagedata o:title=""/>
                <o:lock v:ext="edit" aspectratio="f"/>
                <v:textbox>
                  <w:txbxContent>
                    <w:p w14:paraId="312E34A5">
                      <w:pPr>
                        <w:jc w:val="center"/>
                        <w:rPr>
                          <w:rFonts w:hint="eastAsia" w:ascii="黑体" w:eastAsia="黑体"/>
                          <w:sz w:val="32"/>
                          <w:szCs w:val="32"/>
                        </w:rPr>
                      </w:pPr>
                    </w:p>
                    <w:p w14:paraId="7F04310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授权代表身份证复印件</w:t>
                      </w:r>
                    </w:p>
                    <w:p w14:paraId="4A0D60B5">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v:textbox>
              </v:shape>
            </w:pict>
          </mc:Fallback>
        </mc:AlternateContent>
      </w:r>
      <w:r>
        <w:rPr>
          <w:rFonts w:hint="eastAsia" w:ascii="宋体" w:hAnsi="宋体" w:eastAsia="宋体" w:cs="宋体"/>
          <w:bCs/>
          <w:color w:val="auto"/>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99060</wp:posOffset>
                </wp:positionV>
                <wp:extent cx="2348230" cy="1584960"/>
                <wp:effectExtent l="5080" t="4445" r="8890" b="10795"/>
                <wp:wrapNone/>
                <wp:docPr id="2" name="文本框 2"/>
                <wp:cNvGraphicFramePr/>
                <a:graphic xmlns:a="http://schemas.openxmlformats.org/drawingml/2006/main">
                  <a:graphicData uri="http://schemas.microsoft.com/office/word/2010/wordprocessingShape">
                    <wps:wsp>
                      <wps:cNvSpPr txBox="1"/>
                      <wps:spPr>
                        <a:xfrm>
                          <a:off x="0" y="0"/>
                          <a:ext cx="2348230"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7B283287">
                            <w:pPr>
                              <w:jc w:val="center"/>
                              <w:rPr>
                                <w:rFonts w:hint="eastAsia" w:ascii="黑体" w:eastAsia="黑体"/>
                                <w:sz w:val="32"/>
                                <w:szCs w:val="32"/>
                              </w:rPr>
                            </w:pPr>
                          </w:p>
                          <w:p w14:paraId="42F8A15A">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3EC1575E">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wps:txbx>
                      <wps:bodyPr upright="1"/>
                    </wps:wsp>
                  </a:graphicData>
                </a:graphic>
              </wp:anchor>
            </w:drawing>
          </mc:Choice>
          <mc:Fallback>
            <w:pict>
              <v:shape id="_x0000_s1026" o:spid="_x0000_s1026" o:spt="202" type="#_x0000_t202" style="position:absolute;left:0pt;margin-left:-9pt;margin-top:7.8pt;height:124.8pt;width:184.9pt;z-index:251660288;mso-width-relative:page;mso-height-relative:page;" fillcolor="#FFFFFF" filled="t" stroked="t" coordsize="21600,21600" o:gfxdata="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0G/Vt2QAAAAoBAAAPAAAA&#10;AAAAAAEAIAAAACIAAABkcnMvZG93bnJldi54bWxQSwECFAAUAAAACACHTuJAw1vZbRQCAABFBAAA&#10;DgAAAAAAAAABACAAAAAoAQAAZHJzL2Uyb0RvYy54bWxQSwUGAAAAAAYABgBZAQAArgUAAAAA&#10;">
                <v:fill on="t" focussize="0,0"/>
                <v:stroke color="#000000" joinstyle="miter"/>
                <v:imagedata o:title=""/>
                <o:lock v:ext="edit" aspectratio="f"/>
                <v:textbox>
                  <w:txbxContent>
                    <w:p w14:paraId="7B283287">
                      <w:pPr>
                        <w:jc w:val="center"/>
                        <w:rPr>
                          <w:rFonts w:hint="eastAsia" w:ascii="黑体" w:eastAsia="黑体"/>
                          <w:sz w:val="32"/>
                          <w:szCs w:val="32"/>
                        </w:rPr>
                      </w:pPr>
                    </w:p>
                    <w:p w14:paraId="42F8A15A">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3EC1575E">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v:textbox>
              </v:shape>
            </w:pict>
          </mc:Fallback>
        </mc:AlternateContent>
      </w:r>
    </w:p>
    <w:p w14:paraId="7389164B">
      <w:pPr>
        <w:spacing w:line="480" w:lineRule="auto"/>
        <w:ind w:firstLine="420"/>
        <w:rPr>
          <w:rFonts w:hint="eastAsia" w:ascii="宋体" w:hAnsi="宋体" w:eastAsia="宋体" w:cs="宋体"/>
          <w:bCs/>
          <w:color w:val="auto"/>
          <w:sz w:val="24"/>
          <w:szCs w:val="24"/>
          <w:highlight w:val="none"/>
        </w:rPr>
      </w:pPr>
    </w:p>
    <w:p w14:paraId="2ACE7E60">
      <w:pPr>
        <w:spacing w:line="480" w:lineRule="auto"/>
        <w:ind w:firstLine="420"/>
        <w:rPr>
          <w:rFonts w:hint="eastAsia" w:ascii="宋体" w:hAnsi="宋体" w:eastAsia="宋体" w:cs="宋体"/>
          <w:bCs/>
          <w:color w:val="auto"/>
          <w:sz w:val="24"/>
          <w:szCs w:val="24"/>
          <w:highlight w:val="none"/>
        </w:rPr>
      </w:pPr>
    </w:p>
    <w:p w14:paraId="3505156F">
      <w:pPr>
        <w:spacing w:line="360" w:lineRule="auto"/>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75BE9">
    <w:pPr>
      <w:spacing w:line="209" w:lineRule="auto"/>
      <w:ind w:left="4132"/>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7D0A10">
                          <w:pPr>
                            <w:pStyle w:val="6"/>
                          </w:pPr>
                          <w:r>
                            <w:t xml:space="preserve">第 </w:t>
                          </w:r>
                          <w:r>
                            <w:fldChar w:fldCharType="begin"/>
                          </w:r>
                          <w:r>
                            <w:instrText xml:space="preserve"> PAGE  \* MERGEFORMAT </w:instrText>
                          </w:r>
                          <w:r>
                            <w:fldChar w:fldCharType="separate"/>
                          </w:r>
                          <w:r>
                            <w:t>36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B7D0A10">
                    <w:pPr>
                      <w:pStyle w:val="6"/>
                    </w:pPr>
                    <w:r>
                      <w:t xml:space="preserve">第 </w:t>
                    </w:r>
                    <w:r>
                      <w:fldChar w:fldCharType="begin"/>
                    </w:r>
                    <w:r>
                      <w:instrText xml:space="preserve"> PAGE  \* MERGEFORMAT </w:instrText>
                    </w:r>
                    <w:r>
                      <w:fldChar w:fldCharType="separate"/>
                    </w:r>
                    <w:r>
                      <w:t>36</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iNjYzZjdjMjdhYWNiNjI0ZDhlNjk1YWI3ODFlODAifQ=="/>
  </w:docVars>
  <w:rsids>
    <w:rsidRoot w:val="26054592"/>
    <w:rsid w:val="07821ED8"/>
    <w:rsid w:val="096478C7"/>
    <w:rsid w:val="0AA651ED"/>
    <w:rsid w:val="0B4B20D8"/>
    <w:rsid w:val="11EB06B4"/>
    <w:rsid w:val="23313FDB"/>
    <w:rsid w:val="26054592"/>
    <w:rsid w:val="2D5A1875"/>
    <w:rsid w:val="33254415"/>
    <w:rsid w:val="3DB70E50"/>
    <w:rsid w:val="3EB93C8F"/>
    <w:rsid w:val="42597CA8"/>
    <w:rsid w:val="4AA43657"/>
    <w:rsid w:val="61DE2E23"/>
    <w:rsid w:val="62830FB0"/>
    <w:rsid w:val="65D94335"/>
    <w:rsid w:val="67CA00C5"/>
    <w:rsid w:val="6EAD3773"/>
    <w:rsid w:val="7D027915"/>
    <w:rsid w:val="7D7A0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4"/>
    <w:basedOn w:val="1"/>
    <w:next w:val="1"/>
    <w:qFormat/>
    <w:uiPriority w:val="99"/>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Block Text"/>
    <w:basedOn w:val="1"/>
    <w:qFormat/>
    <w:uiPriority w:val="0"/>
    <w:pPr>
      <w:ind w:left="2" w:right="25" w:rightChars="12" w:hanging="2"/>
    </w:pPr>
    <w:rPr>
      <w:rFonts w:ascii="楷体_GB2312" w:hAnsi="宋体" w:eastAsia="楷体_GB2312" w:cs="Times New Roman"/>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1594</Words>
  <Characters>1638</Characters>
  <Lines>0</Lines>
  <Paragraphs>0</Paragraphs>
  <TotalTime>0</TotalTime>
  <ScaleCrop>false</ScaleCrop>
  <LinksUpToDate>false</LinksUpToDate>
  <CharactersWithSpaces>2049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2024-08-23T01:09:00Z</dcterms:created>
  <dc:creator>星星</dc:creator>
  <cp:lastModifiedBy>星星</cp:lastModifiedBy>
  <dcterms:modified xsi:type="dcterms:W3CDTF">2025-09-23T06:26:02Z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4FE1083B95FB4B258137B7E5659B2B22_13</vt:lpwstr>
  </property>
  <property fmtid="{D5CDD505-2E9C-101B-9397-08002B2CF9AE}" pid="4" name="KSOTemplateDocerSaveRecord">
    <vt:lpwstr>eyJoZGlkIjoiODliNjYzZjdjMjdhYWNiNjI0ZDhlNjk1YWI3ODFlODAiLCJ1c2VySWQiOiIyNjc3MzEwNjgifQ==</vt:lpwstr>
  </property>
</Properties>
</file>