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84B7A">
      <w:pPr>
        <w:spacing w:before="62" w:line="360" w:lineRule="auto"/>
        <w:jc w:val="center"/>
        <w:outlineLvl w:val="2"/>
        <w:rPr>
          <w:rFonts w:ascii="宋体" w:hAnsi="宋体" w:eastAsia="宋体" w:cs="宋体"/>
          <w:b/>
          <w:bCs/>
          <w:spacing w:val="0"/>
          <w:w w:val="100"/>
          <w:sz w:val="36"/>
          <w:szCs w:val="36"/>
        </w:rPr>
      </w:pPr>
      <w:r>
        <w:rPr>
          <w:rFonts w:ascii="宋体" w:hAnsi="宋体" w:eastAsia="宋体" w:cs="宋体"/>
          <w:b/>
          <w:bCs/>
          <w:spacing w:val="0"/>
          <w:w w:val="100"/>
          <w:sz w:val="36"/>
          <w:szCs w:val="36"/>
        </w:rPr>
        <w:t>拟签订采购</w:t>
      </w:r>
      <w:bookmarkStart w:id="228" w:name="_GoBack"/>
      <w:r>
        <w:rPr>
          <w:rFonts w:ascii="宋体" w:hAnsi="宋体" w:eastAsia="宋体" w:cs="宋体"/>
          <w:b/>
          <w:bCs/>
          <w:spacing w:val="0"/>
          <w:w w:val="100"/>
          <w:sz w:val="36"/>
          <w:szCs w:val="36"/>
        </w:rPr>
        <w:t>合同文本</w:t>
      </w:r>
      <w:bookmarkEnd w:id="228"/>
    </w:p>
    <w:p w14:paraId="1231AF2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color w:val="auto"/>
          <w:sz w:val="24"/>
          <w:highlight w:val="none"/>
          <w:u w:val="single"/>
        </w:rPr>
      </w:pPr>
      <w:bookmarkStart w:id="0" w:name="_Toc24356"/>
      <w:bookmarkStart w:id="1" w:name="_Toc26893"/>
      <w:bookmarkStart w:id="2" w:name="_Toc11252"/>
      <w:bookmarkStart w:id="3" w:name="_Toc32018"/>
      <w:r>
        <w:rPr>
          <w:rFonts w:hint="eastAsia" w:ascii="黑体" w:hAnsi="仿宋" w:eastAsia="黑体" w:cs="仿宋"/>
          <w:b/>
          <w:color w:val="auto"/>
          <w:sz w:val="24"/>
          <w:highlight w:val="none"/>
          <w:u w:val="single"/>
        </w:rPr>
        <w:t>注：本合同仅为合同的参考文本，合同签订双方可根据项目的具体要求进行修订。</w:t>
      </w:r>
      <w:bookmarkEnd w:id="0"/>
      <w:bookmarkEnd w:id="1"/>
      <w:bookmarkEnd w:id="2"/>
      <w:bookmarkEnd w:id="3"/>
    </w:p>
    <w:p w14:paraId="1F3F2AA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1"/>
        <w:jc w:val="left"/>
        <w:textAlignment w:val="auto"/>
        <w:outlineLvl w:val="9"/>
        <w:rPr>
          <w:rFonts w:ascii="黑体" w:hAnsi="仿宋" w:eastAsia="黑体" w:cs="仿宋"/>
          <w:b/>
          <w:color w:val="auto"/>
          <w:sz w:val="24"/>
          <w:highlight w:val="none"/>
        </w:rPr>
      </w:pPr>
    </w:p>
    <w:p w14:paraId="1E31D49A">
      <w:pPr>
        <w:spacing w:line="360" w:lineRule="auto"/>
        <w:jc w:val="center"/>
        <w:outlineLvl w:val="9"/>
        <w:rPr>
          <w:rFonts w:ascii="黑体" w:hAnsi="??" w:eastAsia="黑体" w:cs="??"/>
          <w:bCs/>
          <w:sz w:val="32"/>
          <w:szCs w:val="32"/>
          <w:highlight w:val="none"/>
        </w:rPr>
      </w:pPr>
      <w:bookmarkStart w:id="4" w:name="_Toc13138"/>
      <w:bookmarkStart w:id="5" w:name="_Toc31133"/>
      <w:r>
        <w:rPr>
          <w:rFonts w:hint="eastAsia" w:ascii="黑体" w:hAnsi="??" w:eastAsia="黑体" w:cs="??"/>
          <w:bCs/>
          <w:sz w:val="32"/>
          <w:szCs w:val="32"/>
          <w:highlight w:val="none"/>
        </w:rPr>
        <w:t>一、政府采购合同</w:t>
      </w:r>
      <w:bookmarkEnd w:id="4"/>
      <w:bookmarkEnd w:id="5"/>
    </w:p>
    <w:p w14:paraId="01039439">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u w:val="single"/>
          <w:lang w:val="zh-CN"/>
        </w:rPr>
        <w:t xml:space="preserve">        </w:t>
      </w:r>
      <w:r>
        <w:rPr>
          <w:rFonts w:hint="eastAsia" w:ascii="宋体" w:hAnsi="宋体" w:cs="宋体"/>
          <w:sz w:val="24"/>
          <w:highlight w:val="none"/>
          <w:lang w:val="zh-CN"/>
        </w:rPr>
        <w:t>年</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月</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日</w:t>
      </w:r>
      <w:r>
        <w:rPr>
          <w:rFonts w:hint="eastAsia" w:ascii="宋体" w:hAnsi="宋体" w:cs="宋体"/>
          <w:sz w:val="24"/>
          <w:highlight w:val="none"/>
        </w:rPr>
        <w:t>，</w:t>
      </w:r>
      <w:r>
        <w:rPr>
          <w:rFonts w:hint="eastAsia" w:ascii="宋体" w:hAnsi="宋体" w:cs="宋体"/>
          <w:b w:val="0"/>
          <w:bCs w:val="0"/>
          <w:sz w:val="24"/>
          <w:highlight w:val="none"/>
          <w:u w:val="single"/>
          <w:lang w:val="en-US" w:eastAsia="zh-CN"/>
        </w:rPr>
        <w:t>（采购人）</w:t>
      </w:r>
      <w:r>
        <w:rPr>
          <w:rFonts w:hint="eastAsia" w:ascii="宋体" w:hAnsi="宋体" w:cs="宋体"/>
          <w:sz w:val="24"/>
          <w:szCs w:val="24"/>
          <w:highlight w:val="none"/>
        </w:rPr>
        <w:t>（以下简称“甲方”）</w:t>
      </w:r>
      <w:r>
        <w:rPr>
          <w:rFonts w:hint="eastAsia" w:ascii="宋体" w:hAnsi="宋体" w:cs="宋体"/>
          <w:sz w:val="24"/>
          <w:highlight w:val="none"/>
        </w:rPr>
        <w:t>以公开招标方式对“</w:t>
      </w:r>
      <w:r>
        <w:rPr>
          <w:rFonts w:hint="eastAsia" w:ascii="宋体" w:hAnsi="宋体" w:cs="宋体"/>
          <w:sz w:val="24"/>
          <w:highlight w:val="none"/>
          <w:lang w:eastAsia="zh-CN"/>
        </w:rPr>
        <w:t>（项目名称）</w:t>
      </w:r>
      <w:r>
        <w:rPr>
          <w:rFonts w:hint="eastAsia" w:ascii="宋体" w:hAnsi="宋体" w:cs="宋体"/>
          <w:sz w:val="24"/>
          <w:highlight w:val="none"/>
        </w:rPr>
        <w:t>”</w:t>
      </w:r>
      <w:r>
        <w:rPr>
          <w:rFonts w:hint="eastAsia" w:ascii="宋体" w:hAnsi="宋体" w:cs="宋体"/>
          <w:sz w:val="24"/>
          <w:szCs w:val="24"/>
          <w:highlight w:val="none"/>
        </w:rPr>
        <w:t>（项目编号：</w:t>
      </w:r>
      <w:r>
        <w:rPr>
          <w:rFonts w:hint="eastAsia" w:ascii="宋体" w:hAnsi="宋体" w:cs="宋体"/>
          <w:sz w:val="24"/>
          <w:szCs w:val="24"/>
          <w:highlight w:val="none"/>
          <w:u w:val="single"/>
          <w:lang w:val="en-US" w:eastAsia="zh-CN"/>
        </w:rPr>
        <w:t>（项目编号）</w:t>
      </w:r>
      <w:r>
        <w:rPr>
          <w:rFonts w:hint="eastAsia" w:ascii="宋体" w:hAnsi="宋体" w:cs="宋体"/>
          <w:sz w:val="24"/>
          <w:szCs w:val="24"/>
          <w:highlight w:val="none"/>
        </w:rPr>
        <w:t>）</w:t>
      </w:r>
      <w:r>
        <w:rPr>
          <w:rFonts w:hint="eastAsia" w:ascii="宋体" w:hAnsi="宋体" w:cs="宋体"/>
          <w:sz w:val="24"/>
          <w:highlight w:val="none"/>
        </w:rPr>
        <w:t>进行了招标。经评标委员会评定，</w:t>
      </w:r>
      <w:r>
        <w:rPr>
          <w:rFonts w:hint="eastAsia" w:ascii="宋体" w:hAnsi="宋体" w:cs="宋体"/>
          <w:sz w:val="24"/>
          <w:highlight w:val="none"/>
          <w:u w:val="single"/>
        </w:rPr>
        <w:t>（中标供应商名称）</w:t>
      </w:r>
      <w:r>
        <w:rPr>
          <w:rFonts w:hint="eastAsia" w:ascii="宋体" w:hAnsi="宋体" w:cs="宋体"/>
          <w:sz w:val="24"/>
          <w:szCs w:val="24"/>
          <w:highlight w:val="none"/>
        </w:rPr>
        <w:t>（以下简称“乙方”）</w:t>
      </w:r>
      <w:r>
        <w:rPr>
          <w:rFonts w:hint="eastAsia" w:ascii="宋体" w:hAnsi="宋体" w:cs="宋体"/>
          <w:sz w:val="24"/>
          <w:highlight w:val="none"/>
        </w:rPr>
        <w:t>为该项目中标供应商。现于中标通知书发出之日起三十日内，按照招标文件确定的事项签订本合同。</w:t>
      </w:r>
    </w:p>
    <w:p w14:paraId="497A2255">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lang w:val="zh-CN"/>
        </w:rPr>
        <w:t>根据《中华人民共和国</w:t>
      </w:r>
      <w:r>
        <w:rPr>
          <w:rFonts w:hint="eastAsia" w:ascii="宋体" w:hAnsi="宋体" w:cs="宋体"/>
          <w:sz w:val="24"/>
          <w:highlight w:val="none"/>
          <w:lang w:val="en-US" w:eastAsia="zh-CN"/>
        </w:rPr>
        <w:t>民法典</w:t>
      </w:r>
      <w:r>
        <w:rPr>
          <w:rFonts w:hint="eastAsia" w:ascii="宋体" w:hAnsi="宋体" w:cs="宋体"/>
          <w:sz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highlight w:val="none"/>
        </w:rPr>
        <w:t>条款，以兹共同遵守、全面履行。</w:t>
      </w:r>
    </w:p>
    <w:p w14:paraId="7B703EB6">
      <w:pPr>
        <w:spacing w:line="360" w:lineRule="auto"/>
        <w:ind w:firstLine="482" w:firstLineChars="200"/>
        <w:outlineLvl w:val="9"/>
        <w:rPr>
          <w:rFonts w:hint="eastAsia" w:ascii="黑体" w:hAnsi="黑体" w:eastAsia="黑体" w:cs="黑体"/>
          <w:b/>
          <w:bCs/>
          <w:sz w:val="24"/>
          <w:szCs w:val="24"/>
          <w:highlight w:val="none"/>
        </w:rPr>
      </w:pPr>
      <w:bookmarkStart w:id="6" w:name="_Toc27743"/>
      <w:bookmarkStart w:id="7" w:name="_Toc24059"/>
      <w:bookmarkStart w:id="8" w:name="_Toc2232"/>
      <w:bookmarkStart w:id="9" w:name="_Toc17016"/>
      <w:bookmarkStart w:id="10" w:name="_Toc3029"/>
      <w:r>
        <w:rPr>
          <w:rFonts w:hint="eastAsia" w:ascii="黑体" w:hAnsi="黑体" w:eastAsia="黑体" w:cs="黑体"/>
          <w:b/>
          <w:bCs/>
          <w:sz w:val="24"/>
          <w:szCs w:val="24"/>
          <w:highlight w:val="none"/>
        </w:rPr>
        <w:t>1.1合同组成部分</w:t>
      </w:r>
      <w:bookmarkEnd w:id="6"/>
      <w:bookmarkEnd w:id="7"/>
      <w:bookmarkEnd w:id="8"/>
      <w:bookmarkEnd w:id="9"/>
      <w:bookmarkEnd w:id="10"/>
    </w:p>
    <w:p w14:paraId="61652EA0">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rPr>
        <w:t>下列文件为本合同的组成部分，并构成一个整体，需综合解释、相互补充。</w:t>
      </w:r>
      <w:r>
        <w:rPr>
          <w:rFonts w:hint="eastAsia" w:ascii="宋体" w:hAnsi="宋体" w:cs="宋体"/>
          <w:sz w:val="24"/>
          <w:highlight w:val="none"/>
          <w:lang w:val="zh-CN"/>
        </w:rPr>
        <w:t>如果下列文件内容出现不一致的情形，那么在保证按照采购文件确定的事项的前提下，组成本合同的多个文件的优先适用顺序如下：</w:t>
      </w:r>
    </w:p>
    <w:p w14:paraId="2EF9267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1.1.1本合同及其补充合同、变更协议；</w:t>
      </w:r>
    </w:p>
    <w:p w14:paraId="0232E6CF">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1.1.2</w:t>
      </w:r>
      <w:r>
        <w:rPr>
          <w:rFonts w:hint="eastAsia" w:ascii="宋体" w:hAnsi="宋体" w:cs="宋体"/>
          <w:sz w:val="24"/>
          <w:highlight w:val="none"/>
        </w:rPr>
        <w:t>中标</w:t>
      </w:r>
      <w:r>
        <w:rPr>
          <w:rFonts w:hint="eastAsia" w:ascii="宋体" w:hAnsi="宋体" w:cs="宋体"/>
          <w:sz w:val="24"/>
          <w:highlight w:val="none"/>
          <w:lang w:val="zh-CN"/>
        </w:rPr>
        <w:t>通知书；</w:t>
      </w:r>
    </w:p>
    <w:p w14:paraId="37B815C4">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1.1.3</w:t>
      </w:r>
      <w:r>
        <w:rPr>
          <w:rFonts w:hint="eastAsia" w:ascii="宋体" w:hAnsi="宋体" w:cs="宋体"/>
          <w:sz w:val="24"/>
          <w:highlight w:val="none"/>
        </w:rPr>
        <w:t>投标</w:t>
      </w:r>
      <w:r>
        <w:rPr>
          <w:rFonts w:hint="eastAsia" w:ascii="宋体" w:hAnsi="宋体" w:cs="宋体"/>
          <w:sz w:val="24"/>
          <w:highlight w:val="none"/>
          <w:lang w:val="zh-CN"/>
        </w:rPr>
        <w:t>文件（含澄清或者说明文件）；</w:t>
      </w:r>
    </w:p>
    <w:p w14:paraId="27BF6532">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1.1.4</w:t>
      </w:r>
      <w:r>
        <w:rPr>
          <w:rFonts w:hint="eastAsia" w:ascii="宋体" w:hAnsi="宋体" w:cs="宋体"/>
          <w:sz w:val="24"/>
          <w:highlight w:val="none"/>
        </w:rPr>
        <w:t>招标</w:t>
      </w:r>
      <w:r>
        <w:rPr>
          <w:rFonts w:hint="eastAsia" w:ascii="宋体" w:hAnsi="宋体" w:cs="宋体"/>
          <w:sz w:val="24"/>
          <w:highlight w:val="none"/>
          <w:lang w:val="zh-CN"/>
        </w:rPr>
        <w:t>文件（含澄清或者修改文件）；</w:t>
      </w:r>
    </w:p>
    <w:p w14:paraId="2756B3A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1.1.5其他相关采购文件。</w:t>
      </w:r>
    </w:p>
    <w:p w14:paraId="2A9A6D4D">
      <w:pPr>
        <w:spacing w:line="360" w:lineRule="auto"/>
        <w:ind w:firstLine="482" w:firstLineChars="200"/>
        <w:outlineLvl w:val="9"/>
        <w:rPr>
          <w:rFonts w:hint="eastAsia" w:ascii="黑体" w:hAnsi="黑体" w:eastAsia="黑体" w:cs="黑体"/>
          <w:b/>
          <w:bCs/>
          <w:sz w:val="24"/>
          <w:szCs w:val="24"/>
          <w:highlight w:val="none"/>
        </w:rPr>
      </w:pPr>
      <w:bookmarkStart w:id="11" w:name="_Toc21295"/>
      <w:bookmarkStart w:id="12" w:name="_Toc24300"/>
      <w:bookmarkStart w:id="13" w:name="_Toc27126"/>
      <w:bookmarkStart w:id="14" w:name="_Toc12433"/>
      <w:bookmarkStart w:id="15" w:name="_Toc22261"/>
      <w:r>
        <w:rPr>
          <w:rFonts w:hint="eastAsia" w:ascii="黑体" w:hAnsi="黑体" w:eastAsia="黑体" w:cs="黑体"/>
          <w:b/>
          <w:bCs/>
          <w:sz w:val="24"/>
          <w:szCs w:val="24"/>
          <w:highlight w:val="none"/>
        </w:rPr>
        <w:t>1.2货物</w:t>
      </w:r>
      <w:bookmarkEnd w:id="11"/>
      <w:bookmarkEnd w:id="12"/>
      <w:bookmarkEnd w:id="13"/>
      <w:bookmarkEnd w:id="14"/>
      <w:bookmarkEnd w:id="15"/>
    </w:p>
    <w:p w14:paraId="77AC13D3">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1.2.1货物名称：</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6968CC8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1.2.2货物数量：</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45EA0EDA">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1.2.3货物质量：</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4EE56504">
      <w:pPr>
        <w:spacing w:line="360" w:lineRule="auto"/>
        <w:ind w:firstLine="482" w:firstLineChars="200"/>
        <w:outlineLvl w:val="9"/>
        <w:rPr>
          <w:rFonts w:hint="eastAsia" w:ascii="黑体" w:hAnsi="黑体" w:eastAsia="黑体" w:cs="黑体"/>
          <w:b/>
          <w:bCs/>
          <w:sz w:val="24"/>
          <w:szCs w:val="24"/>
          <w:highlight w:val="none"/>
        </w:rPr>
      </w:pPr>
      <w:bookmarkStart w:id="16" w:name="_Toc23292"/>
      <w:bookmarkStart w:id="17" w:name="_Toc21551"/>
      <w:bookmarkStart w:id="18" w:name="_Toc21631"/>
      <w:bookmarkStart w:id="19" w:name="_Toc2609"/>
      <w:bookmarkStart w:id="20" w:name="_Toc20892"/>
      <w:r>
        <w:rPr>
          <w:rFonts w:hint="eastAsia" w:ascii="黑体" w:hAnsi="黑体" w:eastAsia="黑体" w:cs="黑体"/>
          <w:b/>
          <w:bCs/>
          <w:sz w:val="24"/>
          <w:szCs w:val="24"/>
          <w:highlight w:val="none"/>
        </w:rPr>
        <w:t>1.3价款</w:t>
      </w:r>
      <w:bookmarkEnd w:id="16"/>
      <w:bookmarkEnd w:id="17"/>
      <w:bookmarkEnd w:id="18"/>
      <w:bookmarkEnd w:id="19"/>
      <w:bookmarkEnd w:id="20"/>
    </w:p>
    <w:p w14:paraId="7680BF32">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本合同总价为：￥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元（大写：</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元人民币）。</w:t>
      </w:r>
    </w:p>
    <w:p w14:paraId="19816C4C">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748A9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2101547">
            <w:pPr>
              <w:pStyle w:val="5"/>
              <w:spacing w:line="360" w:lineRule="auto"/>
              <w:jc w:val="center"/>
              <w:outlineLvl w:val="9"/>
              <w:rPr>
                <w:rFonts w:hint="eastAsia" w:hAnsi="宋体" w:cs="宋体"/>
                <w:sz w:val="24"/>
                <w:szCs w:val="24"/>
                <w:highlight w:val="none"/>
              </w:rPr>
            </w:pPr>
            <w:r>
              <w:rPr>
                <w:rFonts w:hint="eastAsia" w:hAnsi="宋体" w:cs="宋体"/>
                <w:sz w:val="24"/>
                <w:szCs w:val="24"/>
                <w:highlight w:val="none"/>
              </w:rPr>
              <w:t>序号</w:t>
            </w:r>
          </w:p>
        </w:tc>
        <w:tc>
          <w:tcPr>
            <w:tcW w:w="3402" w:type="dxa"/>
            <w:noWrap w:val="0"/>
            <w:vAlign w:val="center"/>
          </w:tcPr>
          <w:p w14:paraId="34DF0743">
            <w:pPr>
              <w:pStyle w:val="5"/>
              <w:spacing w:line="360" w:lineRule="auto"/>
              <w:ind w:firstLine="200"/>
              <w:jc w:val="center"/>
              <w:outlineLvl w:val="9"/>
              <w:rPr>
                <w:rFonts w:hint="eastAsia" w:hAnsi="宋体" w:cs="宋体"/>
                <w:sz w:val="24"/>
                <w:szCs w:val="24"/>
                <w:highlight w:val="none"/>
              </w:rPr>
            </w:pPr>
            <w:r>
              <w:rPr>
                <w:rFonts w:hint="eastAsia" w:hAnsi="宋体" w:cs="宋体"/>
                <w:sz w:val="24"/>
                <w:szCs w:val="24"/>
                <w:highlight w:val="none"/>
              </w:rPr>
              <w:t>分项名称</w:t>
            </w:r>
          </w:p>
        </w:tc>
        <w:tc>
          <w:tcPr>
            <w:tcW w:w="2552" w:type="dxa"/>
            <w:noWrap w:val="0"/>
            <w:vAlign w:val="center"/>
          </w:tcPr>
          <w:p w14:paraId="2928C888">
            <w:pPr>
              <w:pStyle w:val="5"/>
              <w:spacing w:line="360" w:lineRule="auto"/>
              <w:jc w:val="center"/>
              <w:outlineLvl w:val="9"/>
              <w:rPr>
                <w:rFonts w:hint="eastAsia" w:hAnsi="宋体" w:cs="宋体"/>
                <w:sz w:val="24"/>
                <w:szCs w:val="24"/>
                <w:highlight w:val="none"/>
              </w:rPr>
            </w:pPr>
            <w:r>
              <w:rPr>
                <w:rFonts w:hint="eastAsia" w:hAnsi="宋体" w:cs="宋体"/>
                <w:sz w:val="24"/>
                <w:szCs w:val="24"/>
                <w:highlight w:val="none"/>
              </w:rPr>
              <w:t>分项价格</w:t>
            </w:r>
          </w:p>
        </w:tc>
      </w:tr>
      <w:tr w14:paraId="70FD3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7EBA9E0">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3DDCC73B">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7265767F">
            <w:pPr>
              <w:pStyle w:val="5"/>
              <w:spacing w:line="360" w:lineRule="auto"/>
              <w:ind w:firstLine="200"/>
              <w:jc w:val="center"/>
              <w:outlineLvl w:val="9"/>
              <w:rPr>
                <w:rFonts w:hint="eastAsia" w:hAnsi="宋体" w:cs="宋体"/>
                <w:sz w:val="24"/>
                <w:szCs w:val="24"/>
                <w:highlight w:val="none"/>
              </w:rPr>
            </w:pPr>
          </w:p>
        </w:tc>
      </w:tr>
      <w:tr w14:paraId="01B93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0090B275">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061EDA1D">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3B4F190C">
            <w:pPr>
              <w:pStyle w:val="5"/>
              <w:spacing w:line="360" w:lineRule="auto"/>
              <w:ind w:firstLine="200"/>
              <w:jc w:val="center"/>
              <w:outlineLvl w:val="9"/>
              <w:rPr>
                <w:rFonts w:hint="eastAsia" w:hAnsi="宋体" w:cs="宋体"/>
                <w:sz w:val="24"/>
                <w:szCs w:val="24"/>
                <w:highlight w:val="none"/>
              </w:rPr>
            </w:pPr>
          </w:p>
        </w:tc>
      </w:tr>
      <w:tr w14:paraId="2F2B9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48C95B0">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17C97510">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4C65073D">
            <w:pPr>
              <w:pStyle w:val="5"/>
              <w:spacing w:line="360" w:lineRule="auto"/>
              <w:ind w:firstLine="200"/>
              <w:jc w:val="center"/>
              <w:outlineLvl w:val="9"/>
              <w:rPr>
                <w:rFonts w:hint="eastAsia" w:hAnsi="宋体" w:cs="宋体"/>
                <w:sz w:val="24"/>
                <w:szCs w:val="24"/>
                <w:highlight w:val="none"/>
              </w:rPr>
            </w:pPr>
          </w:p>
        </w:tc>
      </w:tr>
      <w:tr w14:paraId="09FC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9889915">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3C5E1627">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14F59F5F">
            <w:pPr>
              <w:pStyle w:val="5"/>
              <w:spacing w:line="360" w:lineRule="auto"/>
              <w:ind w:firstLine="200"/>
              <w:jc w:val="center"/>
              <w:outlineLvl w:val="9"/>
              <w:rPr>
                <w:rFonts w:hint="eastAsia" w:hAnsi="宋体" w:cs="宋体"/>
                <w:sz w:val="24"/>
                <w:szCs w:val="24"/>
                <w:highlight w:val="none"/>
              </w:rPr>
            </w:pPr>
          </w:p>
        </w:tc>
      </w:tr>
      <w:tr w14:paraId="4ADE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45477C54">
            <w:pPr>
              <w:pStyle w:val="5"/>
              <w:spacing w:line="360" w:lineRule="auto"/>
              <w:ind w:firstLine="200"/>
              <w:jc w:val="center"/>
              <w:outlineLvl w:val="9"/>
              <w:rPr>
                <w:rFonts w:hint="eastAsia" w:hAnsi="宋体" w:cs="宋体"/>
                <w:sz w:val="24"/>
                <w:szCs w:val="24"/>
                <w:highlight w:val="none"/>
              </w:rPr>
            </w:pPr>
            <w:r>
              <w:rPr>
                <w:rFonts w:hint="eastAsia" w:hAnsi="宋体" w:cs="宋体"/>
                <w:sz w:val="24"/>
                <w:szCs w:val="24"/>
                <w:highlight w:val="none"/>
              </w:rPr>
              <w:t>总价</w:t>
            </w:r>
          </w:p>
        </w:tc>
        <w:tc>
          <w:tcPr>
            <w:tcW w:w="2552" w:type="dxa"/>
            <w:noWrap w:val="0"/>
            <w:vAlign w:val="center"/>
          </w:tcPr>
          <w:p w14:paraId="20543B95">
            <w:pPr>
              <w:pStyle w:val="5"/>
              <w:spacing w:line="360" w:lineRule="auto"/>
              <w:ind w:firstLine="200"/>
              <w:jc w:val="center"/>
              <w:outlineLvl w:val="9"/>
              <w:rPr>
                <w:rFonts w:hint="eastAsia" w:hAnsi="宋体" w:cs="宋体"/>
                <w:sz w:val="24"/>
                <w:szCs w:val="24"/>
                <w:highlight w:val="none"/>
              </w:rPr>
            </w:pPr>
          </w:p>
        </w:tc>
      </w:tr>
    </w:tbl>
    <w:p w14:paraId="3BBADB09">
      <w:pPr>
        <w:spacing w:line="360" w:lineRule="auto"/>
        <w:ind w:firstLine="482" w:firstLineChars="200"/>
        <w:outlineLvl w:val="9"/>
        <w:rPr>
          <w:rFonts w:hint="eastAsia" w:ascii="黑体" w:hAnsi="黑体" w:eastAsia="黑体" w:cs="黑体"/>
          <w:b/>
          <w:bCs/>
          <w:sz w:val="24"/>
          <w:szCs w:val="24"/>
          <w:highlight w:val="none"/>
        </w:rPr>
      </w:pPr>
      <w:bookmarkStart w:id="21" w:name="_Toc10340"/>
      <w:bookmarkStart w:id="22" w:name="_Toc1814"/>
      <w:bookmarkStart w:id="23" w:name="_Toc14984"/>
      <w:bookmarkStart w:id="24" w:name="_Toc22618"/>
      <w:bookmarkStart w:id="25" w:name="_Toc23571"/>
      <w:r>
        <w:rPr>
          <w:rFonts w:hint="eastAsia" w:ascii="黑体" w:hAnsi="黑体" w:eastAsia="黑体" w:cs="黑体"/>
          <w:b/>
          <w:bCs/>
          <w:sz w:val="24"/>
          <w:szCs w:val="24"/>
          <w:highlight w:val="none"/>
        </w:rPr>
        <w:t>1.4付款方式和发票开具方式</w:t>
      </w:r>
      <w:bookmarkEnd w:id="21"/>
      <w:bookmarkEnd w:id="22"/>
      <w:bookmarkEnd w:id="23"/>
      <w:bookmarkEnd w:id="24"/>
      <w:bookmarkEnd w:id="25"/>
    </w:p>
    <w:p w14:paraId="565F0F45">
      <w:pPr>
        <w:spacing w:line="360" w:lineRule="auto"/>
        <w:ind w:firstLine="480" w:firstLineChars="200"/>
        <w:outlineLvl w:val="9"/>
        <w:rPr>
          <w:rFonts w:hint="eastAsia" w:ascii="黑体" w:hAnsi="黑体" w:eastAsia="黑体" w:cs="黑体"/>
          <w:b/>
          <w:bCs/>
          <w:sz w:val="24"/>
          <w:szCs w:val="24"/>
          <w:highlight w:val="none"/>
        </w:rPr>
      </w:pPr>
      <w:bookmarkStart w:id="26" w:name="_Toc32071"/>
      <w:bookmarkStart w:id="27" w:name="_Toc10909"/>
      <w:bookmarkStart w:id="28" w:name="_Toc19304"/>
      <w:bookmarkStart w:id="29" w:name="_Toc7370"/>
      <w:bookmarkStart w:id="30" w:name="_Toc2846"/>
      <w:r>
        <w:rPr>
          <w:rFonts w:hint="eastAsia" w:ascii="宋体" w:hAnsi="宋体" w:eastAsia="宋体" w:cs="宋体"/>
          <w:spacing w:val="0"/>
          <w:w w:val="100"/>
          <w:sz w:val="24"/>
          <w:szCs w:val="24"/>
          <w:highlight w:val="none"/>
          <w:lang w:val="en-US" w:eastAsia="zh-CN"/>
        </w:rPr>
        <w:t>合同签订之日起7日内，支付合同总价的40%作为预付款；供货金额达到总金额100%时，7日内支付合同总价60%。</w:t>
      </w:r>
    </w:p>
    <w:p w14:paraId="4BA8C236">
      <w:pPr>
        <w:spacing w:line="360" w:lineRule="auto"/>
        <w:ind w:firstLine="482" w:firstLineChars="200"/>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1.5货物交付期限、地点和方式</w:t>
      </w:r>
      <w:bookmarkEnd w:id="26"/>
      <w:bookmarkEnd w:id="27"/>
      <w:bookmarkEnd w:id="28"/>
      <w:bookmarkEnd w:id="29"/>
      <w:bookmarkEnd w:id="30"/>
    </w:p>
    <w:p w14:paraId="6965AFDD">
      <w:pPr>
        <w:spacing w:line="360" w:lineRule="auto"/>
        <w:ind w:firstLine="480" w:firstLineChars="200"/>
        <w:outlineLvl w:val="9"/>
        <w:rPr>
          <w:rFonts w:hint="eastAsia" w:ascii="宋体" w:hAnsi="宋体" w:cs="宋体"/>
          <w:sz w:val="24"/>
          <w:highlight w:val="none"/>
          <w:u w:val="single"/>
        </w:rPr>
      </w:pPr>
      <w:r>
        <w:rPr>
          <w:rFonts w:hint="eastAsia" w:ascii="宋体" w:hAnsi="宋体" w:cs="宋体"/>
          <w:sz w:val="24"/>
          <w:highlight w:val="none"/>
        </w:rPr>
        <w:t>1.5.1</w:t>
      </w:r>
      <w:r>
        <w:rPr>
          <w:rFonts w:hint="eastAsia" w:ascii="宋体" w:hAnsi="宋体" w:cs="宋体"/>
          <w:sz w:val="24"/>
          <w:highlight w:val="none"/>
          <w:lang w:eastAsia="zh-CN"/>
        </w:rPr>
        <w:t>交货期</w:t>
      </w:r>
      <w:r>
        <w:rPr>
          <w:rFonts w:hint="eastAsia" w:ascii="宋体" w:hAnsi="宋体" w:cs="宋体"/>
          <w:sz w:val="24"/>
          <w:highlight w:val="none"/>
        </w:rPr>
        <w:t>：</w:t>
      </w:r>
      <w:r>
        <w:rPr>
          <w:rFonts w:hint="eastAsia" w:ascii="宋体" w:hAnsi="宋体" w:eastAsia="宋体" w:cs="宋体"/>
          <w:spacing w:val="0"/>
          <w:w w:val="100"/>
          <w:sz w:val="24"/>
          <w:szCs w:val="24"/>
          <w:highlight w:val="none"/>
          <w:lang w:val="en-US" w:eastAsia="zh-CN"/>
        </w:rPr>
        <w:t>自合同签订之日起一年，按采购人需求分批供货</w:t>
      </w:r>
      <w:r>
        <w:rPr>
          <w:rFonts w:hint="eastAsia" w:ascii="宋体" w:hAnsi="宋体" w:cs="宋体"/>
          <w:sz w:val="24"/>
          <w:highlight w:val="none"/>
        </w:rPr>
        <w:t>；</w:t>
      </w:r>
    </w:p>
    <w:p w14:paraId="1F5E8712">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1.5.2交付地点：</w:t>
      </w:r>
      <w:r>
        <w:rPr>
          <w:rFonts w:hint="eastAsia" w:ascii="宋体" w:hAnsi="宋体" w:eastAsia="宋体" w:cs="宋体"/>
          <w:sz w:val="24"/>
          <w:highlight w:val="none"/>
          <w:lang w:val="en-US" w:eastAsia="zh-CN"/>
        </w:rPr>
        <w:t>甲方</w:t>
      </w:r>
      <w:r>
        <w:rPr>
          <w:rFonts w:hint="eastAsia" w:ascii="宋体" w:hAnsi="宋体" w:cs="宋体"/>
          <w:sz w:val="24"/>
          <w:highlight w:val="none"/>
        </w:rPr>
        <w:t>指定地点。</w:t>
      </w:r>
    </w:p>
    <w:p w14:paraId="33A757C1">
      <w:pPr>
        <w:spacing w:line="360" w:lineRule="auto"/>
        <w:ind w:firstLine="482" w:firstLineChars="200"/>
        <w:outlineLvl w:val="9"/>
        <w:rPr>
          <w:rFonts w:hint="eastAsia" w:ascii="黑体" w:hAnsi="黑体" w:eastAsia="黑体" w:cs="黑体"/>
          <w:b/>
          <w:bCs/>
          <w:sz w:val="24"/>
          <w:szCs w:val="24"/>
          <w:highlight w:val="none"/>
        </w:rPr>
      </w:pPr>
      <w:bookmarkStart w:id="31" w:name="_Toc7580"/>
      <w:bookmarkStart w:id="32" w:name="_Toc21423"/>
      <w:bookmarkStart w:id="33" w:name="_Toc19554"/>
      <w:bookmarkStart w:id="34" w:name="_Toc27250"/>
      <w:bookmarkStart w:id="35" w:name="_Toc23398"/>
      <w:r>
        <w:rPr>
          <w:rFonts w:hint="eastAsia" w:ascii="黑体" w:hAnsi="黑体" w:eastAsia="黑体" w:cs="黑体"/>
          <w:b/>
          <w:bCs/>
          <w:sz w:val="24"/>
          <w:szCs w:val="24"/>
          <w:highlight w:val="none"/>
        </w:rPr>
        <w:t>1.6违约责任</w:t>
      </w:r>
      <w:bookmarkEnd w:id="31"/>
      <w:bookmarkEnd w:id="32"/>
      <w:bookmarkEnd w:id="33"/>
      <w:bookmarkEnd w:id="34"/>
      <w:bookmarkEnd w:id="35"/>
    </w:p>
    <w:p w14:paraId="315CD59A">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4"/>
          <w:highlight w:val="none"/>
          <w:u w:val="single"/>
        </w:rPr>
        <w:t>0.5%</w:t>
      </w:r>
      <w:r>
        <w:rPr>
          <w:rFonts w:hint="eastAsia" w:ascii="宋体" w:hAnsi="宋体" w:cs="宋体"/>
          <w:sz w:val="24"/>
          <w:highlight w:val="none"/>
        </w:rPr>
        <w:t>计算，最高限额为本合同总价的</w:t>
      </w:r>
      <w:r>
        <w:rPr>
          <w:rFonts w:hint="eastAsia" w:ascii="宋体" w:hAnsi="宋体" w:cs="宋体"/>
          <w:sz w:val="24"/>
          <w:highlight w:val="none"/>
          <w:u w:val="single"/>
        </w:rPr>
        <w:t>5%</w:t>
      </w:r>
      <w:r>
        <w:rPr>
          <w:rFonts w:hint="eastAsia" w:ascii="宋体" w:hAnsi="宋体" w:cs="宋体"/>
          <w:sz w:val="24"/>
          <w:highlight w:val="none"/>
        </w:rPr>
        <w:t>；迟延交付货物的违约金计算数额达到前述最高限额之日起，甲方有权在要求乙方支付违约金的同时，书面通知乙方解除本合同；</w:t>
      </w:r>
    </w:p>
    <w:p w14:paraId="03C123C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4"/>
          <w:highlight w:val="none"/>
          <w:u w:val="single"/>
        </w:rPr>
        <w:t>0.5%</w:t>
      </w:r>
      <w:r>
        <w:rPr>
          <w:rFonts w:hint="eastAsia" w:ascii="宋体" w:hAnsi="宋体" w:cs="宋体"/>
          <w:sz w:val="24"/>
          <w:highlight w:val="none"/>
        </w:rPr>
        <w:t>计算，最高限额为本合同总价的</w:t>
      </w:r>
      <w:r>
        <w:rPr>
          <w:rFonts w:hint="eastAsia" w:ascii="宋体" w:hAnsi="宋体" w:cs="宋体"/>
          <w:sz w:val="24"/>
          <w:highlight w:val="none"/>
          <w:u w:val="single"/>
        </w:rPr>
        <w:t>5%</w:t>
      </w:r>
      <w:r>
        <w:rPr>
          <w:rFonts w:hint="eastAsia" w:ascii="宋体" w:hAnsi="宋体" w:cs="宋体"/>
          <w:sz w:val="24"/>
          <w:highlight w:val="none"/>
        </w:rPr>
        <w:t>；迟延付款的违约金计算数额达到前述最高限额之日起，迟延付款的违约金计算数额达到前述最高限额之日起，乙方有权在要求甲方支付违约金的同时，书面通知甲方解除本合同；</w:t>
      </w:r>
    </w:p>
    <w:p w14:paraId="61BDC976">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0FAD3FF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8CB830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EF32564">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260E0680">
      <w:pPr>
        <w:spacing w:line="360" w:lineRule="auto"/>
        <w:ind w:firstLine="482" w:firstLineChars="200"/>
        <w:outlineLvl w:val="9"/>
        <w:rPr>
          <w:rFonts w:hint="eastAsia" w:ascii="黑体" w:hAnsi="黑体" w:eastAsia="黑体" w:cs="黑体"/>
          <w:b/>
          <w:bCs/>
          <w:sz w:val="24"/>
          <w:szCs w:val="24"/>
          <w:highlight w:val="none"/>
        </w:rPr>
      </w:pPr>
      <w:bookmarkStart w:id="36" w:name="_Toc26424"/>
      <w:bookmarkStart w:id="37" w:name="_Toc31257"/>
      <w:bookmarkStart w:id="38" w:name="_Toc16021"/>
      <w:bookmarkStart w:id="39" w:name="_Toc28375"/>
      <w:bookmarkStart w:id="40" w:name="_Toc15583"/>
      <w:r>
        <w:rPr>
          <w:rFonts w:hint="eastAsia" w:ascii="黑体" w:hAnsi="黑体" w:eastAsia="黑体" w:cs="黑体"/>
          <w:b/>
          <w:bCs/>
          <w:sz w:val="24"/>
          <w:szCs w:val="24"/>
          <w:highlight w:val="none"/>
        </w:rPr>
        <w:t>1.7合同争议的解决</w:t>
      </w:r>
      <w:bookmarkEnd w:id="36"/>
      <w:bookmarkEnd w:id="37"/>
      <w:bookmarkEnd w:id="38"/>
      <w:bookmarkEnd w:id="39"/>
      <w:bookmarkEnd w:id="40"/>
    </w:p>
    <w:p w14:paraId="1B8959E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本合同履行过程中发生的任何争议，双方当事人均可通过和解或者调解解决；不愿和解、调解或者和解、调解不成的，可以选择下列第1.7.2种方式解决：</w:t>
      </w:r>
    </w:p>
    <w:p w14:paraId="219C3B1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1.7.1将争议提交</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甲方所在地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仲裁委员会依申请仲裁时其现行有效的仲裁规则裁决；</w:t>
      </w:r>
    </w:p>
    <w:p w14:paraId="0FFA1C3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1.7.2向</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甲方所在地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人民法院起诉。</w:t>
      </w:r>
    </w:p>
    <w:p w14:paraId="0F7C3568">
      <w:pPr>
        <w:spacing w:line="360" w:lineRule="auto"/>
        <w:ind w:firstLine="482" w:firstLineChars="200"/>
        <w:outlineLvl w:val="9"/>
        <w:rPr>
          <w:rFonts w:hint="eastAsia" w:ascii="黑体" w:hAnsi="黑体" w:eastAsia="黑体" w:cs="黑体"/>
          <w:b/>
          <w:bCs/>
          <w:sz w:val="24"/>
          <w:szCs w:val="24"/>
          <w:highlight w:val="none"/>
        </w:rPr>
      </w:pPr>
      <w:bookmarkStart w:id="41" w:name="_Toc11867"/>
      <w:bookmarkStart w:id="42" w:name="_Toc11173"/>
      <w:bookmarkStart w:id="43" w:name="_Toc7245"/>
      <w:bookmarkStart w:id="44" w:name="_Toc10056"/>
      <w:bookmarkStart w:id="45" w:name="_Toc15322"/>
      <w:r>
        <w:rPr>
          <w:rFonts w:hint="eastAsia" w:ascii="黑体" w:hAnsi="黑体" w:eastAsia="黑体" w:cs="黑体"/>
          <w:b/>
          <w:bCs/>
          <w:sz w:val="24"/>
          <w:szCs w:val="24"/>
          <w:highlight w:val="none"/>
        </w:rPr>
        <w:t>1.8合同生效</w:t>
      </w:r>
      <w:bookmarkEnd w:id="41"/>
      <w:bookmarkEnd w:id="42"/>
      <w:bookmarkEnd w:id="43"/>
      <w:bookmarkEnd w:id="44"/>
      <w:bookmarkEnd w:id="45"/>
    </w:p>
    <w:p w14:paraId="2439345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本合同自双方当事人盖章或者签字时生效。</w:t>
      </w:r>
    </w:p>
    <w:p w14:paraId="1B943C5E">
      <w:pPr>
        <w:spacing w:line="360" w:lineRule="auto"/>
        <w:ind w:firstLine="480"/>
        <w:outlineLvl w:val="9"/>
        <w:rPr>
          <w:rFonts w:hint="eastAsia" w:ascii="宋体" w:hAnsi="宋体" w:cs="宋体"/>
          <w:sz w:val="24"/>
          <w:szCs w:val="24"/>
          <w:highlight w:val="none"/>
          <w:lang w:val="zh-CN"/>
        </w:rPr>
      </w:pPr>
    </w:p>
    <w:p w14:paraId="47E33F89">
      <w:pPr>
        <w:spacing w:line="360" w:lineRule="auto"/>
        <w:ind w:firstLine="482" w:firstLineChars="200"/>
        <w:outlineLvl w:val="9"/>
        <w:rPr>
          <w:rFonts w:hint="eastAsia" w:ascii="黑体" w:hAnsi="黑体" w:eastAsia="黑体" w:cs="黑体"/>
          <w:b/>
          <w:bCs/>
          <w:sz w:val="24"/>
          <w:szCs w:val="24"/>
          <w:highlight w:val="none"/>
          <w:lang w:val="zh-CN"/>
        </w:rPr>
      </w:pPr>
      <w:bookmarkStart w:id="46" w:name="_Toc16567"/>
      <w:bookmarkStart w:id="47" w:name="_Toc16990"/>
      <w:r>
        <w:rPr>
          <w:rFonts w:hint="eastAsia" w:ascii="黑体" w:hAnsi="黑体" w:eastAsia="黑体" w:cs="黑体"/>
          <w:b/>
          <w:bCs/>
          <w:sz w:val="24"/>
          <w:szCs w:val="24"/>
          <w:highlight w:val="none"/>
          <w:lang w:val="zh-CN"/>
        </w:rPr>
        <w:t>甲方：                                   乙方：</w:t>
      </w:r>
      <w:bookmarkEnd w:id="46"/>
      <w:bookmarkEnd w:id="47"/>
    </w:p>
    <w:p w14:paraId="4AEB950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统一社会信用代码：                        统一社会信用代码或身份证号码：</w:t>
      </w:r>
    </w:p>
    <w:p w14:paraId="004B30EB">
      <w:pPr>
        <w:spacing w:line="360" w:lineRule="auto"/>
        <w:ind w:firstLine="480"/>
        <w:outlineLvl w:val="9"/>
        <w:rPr>
          <w:rFonts w:hint="eastAsia" w:ascii="宋体" w:hAnsi="宋体" w:cs="宋体"/>
          <w:sz w:val="24"/>
          <w:szCs w:val="24"/>
          <w:highlight w:val="none"/>
          <w:lang w:val="zh-CN"/>
        </w:rPr>
      </w:pPr>
    </w:p>
    <w:p w14:paraId="7F6A16E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住所：                                   住所：</w:t>
      </w:r>
    </w:p>
    <w:p w14:paraId="1A1884A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法定代表人或                             法定代表人</w:t>
      </w:r>
    </w:p>
    <w:p w14:paraId="44A043A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授权代表（签字）：                        或授权代表（签字）: </w:t>
      </w:r>
    </w:p>
    <w:p w14:paraId="0FD0005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联系人：                                 联系人：</w:t>
      </w:r>
    </w:p>
    <w:p w14:paraId="0C66D8C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约定送达地址：                           约定送达地址：</w:t>
      </w:r>
    </w:p>
    <w:p w14:paraId="6C019BFB">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邮政编码：                               邮政编码：</w:t>
      </w:r>
    </w:p>
    <w:p w14:paraId="274F5496">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电话:                                    电话: </w:t>
      </w:r>
    </w:p>
    <w:p w14:paraId="3BAC8FB0">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传真:                                    传真:</w:t>
      </w:r>
    </w:p>
    <w:p w14:paraId="6EF2D499">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电子邮箱：                               电子邮箱：</w:t>
      </w:r>
    </w:p>
    <w:p w14:paraId="20D257A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开户银行：                               开户银行： </w:t>
      </w:r>
    </w:p>
    <w:p w14:paraId="17A24C9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开户名称：                               开户名称： </w:t>
      </w:r>
    </w:p>
    <w:p w14:paraId="07134CC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开户账号：                               开户账号：</w:t>
      </w:r>
    </w:p>
    <w:p w14:paraId="4ABCA2D0">
      <w:pPr>
        <w:spacing w:line="360" w:lineRule="auto"/>
        <w:ind w:firstLine="480"/>
        <w:jc w:val="center"/>
        <w:outlineLvl w:val="9"/>
        <w:rPr>
          <w:rFonts w:hint="eastAsia" w:ascii="黑体" w:hAnsi="黑体" w:eastAsia="黑体" w:cs="黑体"/>
          <w:sz w:val="32"/>
          <w:szCs w:val="32"/>
          <w:highlight w:val="none"/>
        </w:rPr>
      </w:pPr>
      <w:r>
        <w:rPr>
          <w:rFonts w:hint="eastAsia" w:ascii="宋体" w:hAnsi="宋体" w:cs="宋体"/>
          <w:b/>
          <w:bCs/>
          <w:sz w:val="24"/>
          <w:szCs w:val="24"/>
          <w:highlight w:val="none"/>
        </w:rPr>
        <w:br w:type="page"/>
      </w:r>
      <w:bookmarkStart w:id="48" w:name="_Toc30395"/>
      <w:r>
        <w:rPr>
          <w:rFonts w:hint="eastAsia" w:ascii="黑体" w:hAnsi="黑体" w:eastAsia="黑体" w:cs="黑体"/>
          <w:sz w:val="32"/>
          <w:szCs w:val="32"/>
          <w:highlight w:val="none"/>
        </w:rPr>
        <w:t>二、合同一般条款</w:t>
      </w:r>
      <w:bookmarkEnd w:id="48"/>
    </w:p>
    <w:p w14:paraId="20BF1FD4">
      <w:pPr>
        <w:spacing w:line="360" w:lineRule="auto"/>
        <w:ind w:firstLine="482" w:firstLineChars="200"/>
        <w:outlineLvl w:val="9"/>
        <w:rPr>
          <w:rFonts w:ascii="楷体" w:hAnsi="楷体" w:eastAsia="楷体"/>
          <w:b/>
          <w:sz w:val="24"/>
          <w:highlight w:val="none"/>
        </w:rPr>
      </w:pPr>
      <w:bookmarkStart w:id="49" w:name="_Toc259093669"/>
      <w:bookmarkStart w:id="50" w:name="_Ref467379195"/>
      <w:bookmarkStart w:id="51" w:name="_Ref467379101"/>
      <w:bookmarkStart w:id="52" w:name="_Toc16917"/>
      <w:bookmarkStart w:id="53" w:name="_Toc28763"/>
      <w:bookmarkStart w:id="54" w:name="_Toc2429"/>
      <w:bookmarkStart w:id="55" w:name="_Ref467378404"/>
      <w:bookmarkStart w:id="56" w:name="_Ref467379094"/>
      <w:bookmarkStart w:id="57" w:name="_Ref467379214"/>
      <w:bookmarkStart w:id="58" w:name="_Toc13903"/>
      <w:bookmarkStart w:id="59" w:name="_Ref467379109"/>
      <w:bookmarkStart w:id="60" w:name="_Toc19614"/>
      <w:bookmarkStart w:id="61" w:name="_Ref467378499"/>
      <w:bookmarkStart w:id="62" w:name="_Ref467379205"/>
      <w:bookmarkStart w:id="63" w:name="_Ref467378463"/>
      <w:bookmarkStart w:id="64" w:name="_Ref467379225"/>
      <w:bookmarkStart w:id="65" w:name="_Toc487900349"/>
      <w:bookmarkStart w:id="66" w:name="_Toc279701240"/>
      <w:r>
        <w:rPr>
          <w:rFonts w:hint="eastAsia" w:ascii="黑体" w:hAnsi="黑体" w:eastAsia="黑体" w:cs="黑体"/>
          <w:b/>
          <w:bCs/>
          <w:sz w:val="24"/>
          <w:szCs w:val="24"/>
          <w:highlight w:val="none"/>
        </w:rPr>
        <w:t>2.1定义</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6681581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本合同中的下列词语应按以下内容进行解释：</w:t>
      </w:r>
    </w:p>
    <w:p w14:paraId="11593A4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2.1.1“合同”系指采购人和中标供应商签订的载明双方当事人所达成的协议，并包括所有的附件、附录和构成合同的其他文件。</w:t>
      </w:r>
    </w:p>
    <w:p w14:paraId="50A8872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2.1.2“合同价”系指根据合同约定，中标供应商在完全履行合同义务后，采购人应支付给中标供应商的价格。</w:t>
      </w:r>
    </w:p>
    <w:p w14:paraId="5C63D56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2.1.3“货物”系指中标供应商根据合同约定应向采购人交付的一切各种形态和种类的物品，包括原材料、燃料、设备、机械、仪表、备件、计算机软件、产品等，并包括工具、手册等其他相关资料。</w:t>
      </w:r>
    </w:p>
    <w:p w14:paraId="02D7C222">
      <w:pPr>
        <w:spacing w:line="360" w:lineRule="auto"/>
        <w:ind w:firstLine="480"/>
        <w:outlineLvl w:val="9"/>
        <w:rPr>
          <w:rFonts w:hint="eastAsia" w:ascii="宋体" w:hAnsi="宋体" w:cs="宋体"/>
          <w:sz w:val="24"/>
          <w:szCs w:val="24"/>
          <w:highlight w:val="none"/>
        </w:rPr>
      </w:pPr>
      <w:bookmarkStart w:id="67" w:name="_Ref467378840"/>
      <w:r>
        <w:rPr>
          <w:rFonts w:hint="eastAsia" w:ascii="宋体" w:hAnsi="宋体" w:cs="宋体"/>
          <w:sz w:val="24"/>
          <w:szCs w:val="24"/>
          <w:highlight w:val="none"/>
        </w:rPr>
        <w:t>2.1.4“甲方”系指与中标供应商签署合同的采购人</w:t>
      </w:r>
      <w:bookmarkEnd w:id="67"/>
      <w:r>
        <w:rPr>
          <w:rFonts w:hint="eastAsia" w:ascii="宋体" w:hAnsi="宋体" w:cs="宋体"/>
          <w:sz w:val="24"/>
          <w:szCs w:val="24"/>
          <w:highlight w:val="none"/>
        </w:rPr>
        <w:t>；采购人委托采购代理机构代表其与乙方签订合同的，采购人的授权委托书作为合同附件。</w:t>
      </w:r>
    </w:p>
    <w:p w14:paraId="206F1BC3">
      <w:pPr>
        <w:spacing w:line="360" w:lineRule="auto"/>
        <w:ind w:firstLine="480"/>
        <w:outlineLvl w:val="9"/>
        <w:rPr>
          <w:rFonts w:hint="eastAsia" w:ascii="宋体" w:hAnsi="宋体" w:cs="宋体"/>
          <w:sz w:val="24"/>
          <w:szCs w:val="24"/>
          <w:highlight w:val="none"/>
        </w:rPr>
      </w:pPr>
      <w:bookmarkStart w:id="68" w:name="_Ref467379400"/>
      <w:r>
        <w:rPr>
          <w:rFonts w:hint="eastAsia" w:ascii="宋体" w:hAnsi="宋体" w:cs="宋体"/>
          <w:sz w:val="24"/>
          <w:szCs w:val="24"/>
          <w:highlight w:val="none"/>
        </w:rPr>
        <w:t>2.1.5“乙方”系指根据合同约定交付货物的中标供应商</w:t>
      </w:r>
      <w:bookmarkEnd w:id="68"/>
      <w:r>
        <w:rPr>
          <w:rFonts w:hint="eastAsia" w:ascii="宋体" w:hAnsi="宋体" w:cs="宋体"/>
          <w:sz w:val="24"/>
          <w:szCs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03313B64">
      <w:pPr>
        <w:spacing w:line="360" w:lineRule="auto"/>
        <w:ind w:firstLine="480"/>
        <w:outlineLvl w:val="9"/>
        <w:rPr>
          <w:rFonts w:hint="eastAsia" w:ascii="宋体" w:hAnsi="宋体" w:cs="宋体"/>
          <w:sz w:val="24"/>
          <w:szCs w:val="24"/>
          <w:highlight w:val="none"/>
        </w:rPr>
      </w:pPr>
      <w:bookmarkStart w:id="69" w:name="_Ref467379436"/>
      <w:r>
        <w:rPr>
          <w:rFonts w:hint="eastAsia" w:ascii="宋体" w:hAnsi="宋体" w:cs="宋体"/>
          <w:sz w:val="24"/>
          <w:szCs w:val="24"/>
          <w:highlight w:val="none"/>
        </w:rPr>
        <w:t>2.1.6“现场”系指合同约定货物将要运至或者安装的地点。</w:t>
      </w:r>
      <w:bookmarkEnd w:id="69"/>
    </w:p>
    <w:p w14:paraId="71041362">
      <w:pPr>
        <w:spacing w:line="360" w:lineRule="auto"/>
        <w:ind w:firstLine="482" w:firstLineChars="200"/>
        <w:outlineLvl w:val="9"/>
        <w:rPr>
          <w:rFonts w:hint="eastAsia" w:ascii="黑体" w:hAnsi="黑体" w:eastAsia="黑体" w:cs="黑体"/>
          <w:b/>
          <w:bCs/>
          <w:sz w:val="24"/>
          <w:szCs w:val="24"/>
          <w:highlight w:val="none"/>
        </w:rPr>
      </w:pPr>
      <w:bookmarkStart w:id="70" w:name="_Toc27635"/>
      <w:bookmarkStart w:id="71" w:name="_Toc13336"/>
      <w:bookmarkStart w:id="72" w:name="_Toc11370"/>
      <w:bookmarkStart w:id="73" w:name="_Toc32452"/>
      <w:bookmarkStart w:id="74" w:name="_Toc259093670"/>
      <w:bookmarkStart w:id="75" w:name="_Toc279701241"/>
      <w:bookmarkStart w:id="76" w:name="_Toc32504"/>
      <w:bookmarkStart w:id="77" w:name="_Toc487900350"/>
      <w:r>
        <w:rPr>
          <w:rFonts w:hint="eastAsia" w:ascii="黑体" w:hAnsi="黑体" w:eastAsia="黑体" w:cs="黑体"/>
          <w:b/>
          <w:bCs/>
          <w:sz w:val="24"/>
          <w:szCs w:val="24"/>
          <w:highlight w:val="none"/>
        </w:rPr>
        <w:t>2.2技术规范</w:t>
      </w:r>
      <w:bookmarkEnd w:id="70"/>
      <w:bookmarkEnd w:id="71"/>
      <w:bookmarkEnd w:id="72"/>
      <w:bookmarkEnd w:id="73"/>
      <w:bookmarkEnd w:id="74"/>
      <w:bookmarkEnd w:id="75"/>
      <w:bookmarkEnd w:id="76"/>
      <w:bookmarkEnd w:id="77"/>
    </w:p>
    <w:p w14:paraId="56F2C75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1A80F742">
      <w:pPr>
        <w:spacing w:line="360" w:lineRule="auto"/>
        <w:ind w:firstLine="482" w:firstLineChars="200"/>
        <w:outlineLvl w:val="9"/>
        <w:rPr>
          <w:rFonts w:hint="eastAsia" w:ascii="黑体" w:hAnsi="黑体" w:eastAsia="黑体" w:cs="黑体"/>
          <w:b/>
          <w:bCs/>
          <w:sz w:val="24"/>
          <w:szCs w:val="24"/>
          <w:highlight w:val="none"/>
        </w:rPr>
      </w:pPr>
      <w:bookmarkStart w:id="78" w:name="_Toc27853"/>
      <w:bookmarkStart w:id="79" w:name="_Toc487900351"/>
      <w:bookmarkStart w:id="80" w:name="_Toc9829"/>
      <w:bookmarkStart w:id="81" w:name="_Toc22130"/>
      <w:bookmarkStart w:id="82" w:name="_Toc259093671"/>
      <w:bookmarkStart w:id="83" w:name="_Toc19358"/>
      <w:bookmarkStart w:id="84" w:name="_Toc31634"/>
      <w:bookmarkStart w:id="85" w:name="_Toc279701242"/>
      <w:r>
        <w:rPr>
          <w:rFonts w:hint="eastAsia" w:ascii="黑体" w:hAnsi="黑体" w:eastAsia="黑体" w:cs="黑体"/>
          <w:b/>
          <w:bCs/>
          <w:sz w:val="24"/>
          <w:szCs w:val="24"/>
          <w:highlight w:val="none"/>
        </w:rPr>
        <w:t>2.3知识产权</w:t>
      </w:r>
      <w:bookmarkEnd w:id="78"/>
      <w:bookmarkEnd w:id="79"/>
      <w:bookmarkEnd w:id="80"/>
      <w:bookmarkEnd w:id="81"/>
      <w:bookmarkEnd w:id="82"/>
      <w:bookmarkEnd w:id="83"/>
      <w:bookmarkEnd w:id="84"/>
      <w:bookmarkEnd w:id="85"/>
    </w:p>
    <w:p w14:paraId="30F5D911">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6F55EF00">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2.3.2具有知识产权的计算机软件等货物的知识产权归属，详见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42838A29">
      <w:pPr>
        <w:spacing w:line="360" w:lineRule="auto"/>
        <w:ind w:firstLine="482" w:firstLineChars="200"/>
        <w:outlineLvl w:val="9"/>
        <w:rPr>
          <w:rFonts w:hint="eastAsia" w:ascii="黑体" w:hAnsi="黑体" w:eastAsia="黑体" w:cs="黑体"/>
          <w:b/>
          <w:bCs/>
          <w:sz w:val="24"/>
          <w:szCs w:val="24"/>
          <w:highlight w:val="none"/>
        </w:rPr>
      </w:pPr>
      <w:bookmarkStart w:id="86" w:name="_Toc25809"/>
      <w:bookmarkStart w:id="87" w:name="_Toc11932"/>
      <w:bookmarkStart w:id="88" w:name="_Toc29149"/>
      <w:bookmarkStart w:id="89" w:name="_Toc27872"/>
      <w:bookmarkStart w:id="90" w:name="_Toc4194"/>
      <w:r>
        <w:rPr>
          <w:rFonts w:hint="eastAsia" w:ascii="黑体" w:hAnsi="黑体" w:eastAsia="黑体" w:cs="黑体"/>
          <w:b/>
          <w:bCs/>
          <w:sz w:val="24"/>
          <w:szCs w:val="24"/>
          <w:highlight w:val="none"/>
        </w:rPr>
        <w:t>2.4包装和装运</w:t>
      </w:r>
      <w:bookmarkEnd w:id="86"/>
      <w:bookmarkEnd w:id="87"/>
      <w:bookmarkEnd w:id="88"/>
      <w:bookmarkEnd w:id="89"/>
      <w:bookmarkEnd w:id="90"/>
    </w:p>
    <w:p w14:paraId="11E8AA4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2.4.1除</w:t>
      </w:r>
      <w:r>
        <w:rPr>
          <w:rFonts w:hint="eastAsia" w:ascii="宋体" w:hAnsi="宋体" w:cs="宋体"/>
          <w:b/>
          <w:bCs/>
          <w:sz w:val="24"/>
          <w:szCs w:val="24"/>
          <w:highlight w:val="none"/>
        </w:rPr>
        <w:t>合同专用条款</w:t>
      </w:r>
      <w:r>
        <w:rPr>
          <w:rFonts w:hint="eastAsia" w:ascii="宋体" w:hAnsi="宋体" w:cs="宋体"/>
          <w:sz w:val="24"/>
          <w:szCs w:val="24"/>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08840E1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2.4.2装运货物的要求和通知，详见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48292420">
      <w:pPr>
        <w:spacing w:line="360" w:lineRule="auto"/>
        <w:ind w:firstLine="482" w:firstLineChars="200"/>
        <w:outlineLvl w:val="9"/>
        <w:rPr>
          <w:rFonts w:hint="eastAsia" w:ascii="黑体" w:hAnsi="黑体" w:eastAsia="黑体" w:cs="黑体"/>
          <w:b/>
          <w:bCs/>
          <w:sz w:val="24"/>
          <w:szCs w:val="24"/>
          <w:highlight w:val="none"/>
        </w:rPr>
      </w:pPr>
      <w:bookmarkStart w:id="91" w:name="_Toc259093674"/>
      <w:bookmarkStart w:id="92" w:name="_Toc487900354"/>
      <w:bookmarkStart w:id="93" w:name="_Toc279701245"/>
      <w:bookmarkStart w:id="94" w:name="_Ref467378591"/>
      <w:bookmarkStart w:id="95" w:name="_Ref467379527"/>
      <w:bookmarkStart w:id="96" w:name="_Ref467378541"/>
      <w:bookmarkStart w:id="97" w:name="_Ref467379536"/>
      <w:bookmarkStart w:id="98" w:name="_Ref467379542"/>
      <w:bookmarkStart w:id="99" w:name="_Toc30272"/>
      <w:bookmarkStart w:id="100" w:name="_Toc17719"/>
      <w:bookmarkStart w:id="101" w:name="_Toc672"/>
      <w:bookmarkStart w:id="102" w:name="_Toc19074"/>
      <w:bookmarkStart w:id="103" w:name="_Toc26182"/>
      <w:r>
        <w:rPr>
          <w:rFonts w:hint="eastAsia" w:ascii="黑体" w:hAnsi="黑体" w:eastAsia="黑体" w:cs="黑体"/>
          <w:b/>
          <w:bCs/>
          <w:sz w:val="24"/>
          <w:szCs w:val="24"/>
          <w:highlight w:val="none"/>
        </w:rPr>
        <w:t>2.</w:t>
      </w:r>
      <w:bookmarkEnd w:id="91"/>
      <w:bookmarkEnd w:id="92"/>
      <w:bookmarkEnd w:id="93"/>
      <w:bookmarkEnd w:id="94"/>
      <w:bookmarkEnd w:id="95"/>
      <w:bookmarkEnd w:id="96"/>
      <w:bookmarkEnd w:id="97"/>
      <w:bookmarkEnd w:id="98"/>
      <w:r>
        <w:rPr>
          <w:rFonts w:hint="eastAsia" w:ascii="黑体" w:hAnsi="黑体" w:eastAsia="黑体" w:cs="黑体"/>
          <w:b/>
          <w:bCs/>
          <w:sz w:val="24"/>
          <w:szCs w:val="24"/>
          <w:highlight w:val="none"/>
        </w:rPr>
        <w:t>5履约检查和问题反馈</w:t>
      </w:r>
      <w:bookmarkEnd w:id="99"/>
      <w:bookmarkEnd w:id="100"/>
      <w:bookmarkEnd w:id="101"/>
      <w:bookmarkEnd w:id="102"/>
      <w:bookmarkEnd w:id="103"/>
    </w:p>
    <w:p w14:paraId="0EF8C3E2">
      <w:pPr>
        <w:spacing w:line="360" w:lineRule="auto"/>
        <w:ind w:firstLine="480"/>
        <w:outlineLvl w:val="9"/>
        <w:rPr>
          <w:rFonts w:hint="eastAsia" w:ascii="宋体" w:hAnsi="宋体" w:cs="宋体"/>
          <w:sz w:val="24"/>
          <w:szCs w:val="24"/>
          <w:highlight w:val="none"/>
        </w:rPr>
      </w:pPr>
      <w:bookmarkStart w:id="104" w:name="_Ref467379657"/>
      <w:r>
        <w:rPr>
          <w:rFonts w:hint="eastAsia" w:ascii="宋体" w:hAnsi="宋体" w:cs="宋体"/>
          <w:sz w:val="24"/>
          <w:szCs w:val="24"/>
          <w:highlight w:val="none"/>
        </w:rPr>
        <w:t>2.5.1</w:t>
      </w:r>
      <w:bookmarkEnd w:id="104"/>
      <w:bookmarkStart w:id="105" w:name="_Toc186431854"/>
      <w:bookmarkStart w:id="106" w:name="_Toc259093676"/>
      <w:bookmarkStart w:id="107" w:name="_Toc487900357"/>
      <w:bookmarkStart w:id="108" w:name="_Ref467379807"/>
      <w:bookmarkStart w:id="109" w:name="_Toc279701247"/>
      <w:bookmarkStart w:id="110" w:name="_Ref467379793"/>
      <w:r>
        <w:rPr>
          <w:rFonts w:hint="eastAsia" w:ascii="宋体" w:hAnsi="宋体" w:cs="宋体"/>
          <w:sz w:val="24"/>
          <w:szCs w:val="24"/>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5E35333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2.5.2合同履行期间，甲方有权将履行过程中出现的问题反馈给乙方，双方当事人应以书面形式约定需要完善和改进的内容</w:t>
      </w:r>
      <w:bookmarkEnd w:id="105"/>
      <w:bookmarkStart w:id="111" w:name="_Toc186431855"/>
      <w:r>
        <w:rPr>
          <w:rFonts w:hint="eastAsia" w:ascii="宋体" w:hAnsi="宋体" w:cs="宋体"/>
          <w:sz w:val="24"/>
          <w:szCs w:val="24"/>
          <w:highlight w:val="none"/>
        </w:rPr>
        <w:t>。</w:t>
      </w:r>
    </w:p>
    <w:bookmarkEnd w:id="111"/>
    <w:p w14:paraId="6DF1B366">
      <w:pPr>
        <w:spacing w:line="360" w:lineRule="auto"/>
        <w:ind w:firstLine="482" w:firstLineChars="200"/>
        <w:outlineLvl w:val="9"/>
        <w:rPr>
          <w:rFonts w:hint="eastAsia" w:ascii="黑体" w:hAnsi="黑体" w:eastAsia="黑体" w:cs="黑体"/>
          <w:b/>
          <w:bCs/>
          <w:sz w:val="24"/>
          <w:szCs w:val="24"/>
          <w:highlight w:val="none"/>
        </w:rPr>
      </w:pPr>
      <w:bookmarkStart w:id="112" w:name="_Toc28451"/>
      <w:bookmarkStart w:id="113" w:name="_Toc7611"/>
      <w:bookmarkStart w:id="114" w:name="_Toc29418"/>
      <w:bookmarkStart w:id="115" w:name="_Toc7836"/>
      <w:bookmarkStart w:id="116" w:name="_Toc19219"/>
      <w:r>
        <w:rPr>
          <w:rFonts w:hint="eastAsia" w:ascii="黑体" w:hAnsi="黑体" w:eastAsia="黑体" w:cs="黑体"/>
          <w:b/>
          <w:bCs/>
          <w:sz w:val="24"/>
          <w:szCs w:val="24"/>
          <w:highlight w:val="none"/>
        </w:rPr>
        <w:t>2.6结算方式和付款条件</w:t>
      </w:r>
      <w:bookmarkEnd w:id="106"/>
      <w:bookmarkEnd w:id="107"/>
      <w:bookmarkEnd w:id="108"/>
      <w:bookmarkEnd w:id="109"/>
      <w:bookmarkEnd w:id="110"/>
      <w:bookmarkEnd w:id="112"/>
      <w:bookmarkEnd w:id="113"/>
      <w:bookmarkEnd w:id="114"/>
      <w:bookmarkEnd w:id="115"/>
      <w:bookmarkEnd w:id="116"/>
    </w:p>
    <w:p w14:paraId="7F944F89">
      <w:pPr>
        <w:spacing w:line="360" w:lineRule="auto"/>
        <w:ind w:firstLine="480" w:firstLineChars="200"/>
        <w:outlineLvl w:val="9"/>
        <w:rPr>
          <w:rFonts w:hint="eastAsia" w:ascii="黑体" w:hAnsi="黑体" w:eastAsia="黑体" w:cs="黑体"/>
          <w:b/>
          <w:bCs/>
          <w:sz w:val="24"/>
          <w:szCs w:val="24"/>
          <w:highlight w:val="none"/>
        </w:rPr>
      </w:pPr>
      <w:bookmarkStart w:id="117" w:name="_Ref467379923"/>
      <w:bookmarkStart w:id="118" w:name="_Toc259093677"/>
      <w:bookmarkStart w:id="119" w:name="_Ref467379852"/>
      <w:bookmarkStart w:id="120" w:name="_Toc487900358"/>
      <w:bookmarkStart w:id="121" w:name="_Ref467379863"/>
      <w:bookmarkStart w:id="122" w:name="_Toc279701248"/>
      <w:bookmarkStart w:id="123" w:name="_Toc29466"/>
      <w:bookmarkStart w:id="124" w:name="_Toc16110"/>
      <w:bookmarkStart w:id="125" w:name="_Toc774"/>
      <w:bookmarkStart w:id="126" w:name="_Toc4677"/>
      <w:bookmarkStart w:id="127" w:name="_Toc3225"/>
      <w:r>
        <w:rPr>
          <w:rFonts w:hint="eastAsia" w:ascii="宋体" w:hAnsi="宋体" w:eastAsia="宋体" w:cs="宋体"/>
          <w:spacing w:val="0"/>
          <w:w w:val="100"/>
          <w:sz w:val="24"/>
          <w:szCs w:val="24"/>
          <w:highlight w:val="none"/>
          <w:lang w:val="en-US" w:eastAsia="zh-CN"/>
        </w:rPr>
        <w:t>合同签订之日起7日内，支付合同总价的40%作为预付款；供货金额达到总金额100%时，7日内支付合同总价60%。</w:t>
      </w:r>
    </w:p>
    <w:p w14:paraId="3DC35764">
      <w:pPr>
        <w:spacing w:line="360" w:lineRule="auto"/>
        <w:ind w:firstLine="482" w:firstLineChars="200"/>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2.7技术资料</w:t>
      </w:r>
      <w:bookmarkEnd w:id="117"/>
      <w:bookmarkEnd w:id="118"/>
      <w:bookmarkEnd w:id="119"/>
      <w:bookmarkEnd w:id="120"/>
      <w:bookmarkEnd w:id="121"/>
      <w:bookmarkEnd w:id="122"/>
      <w:r>
        <w:rPr>
          <w:rFonts w:hint="eastAsia" w:ascii="黑体" w:hAnsi="黑体" w:eastAsia="黑体" w:cs="黑体"/>
          <w:b/>
          <w:bCs/>
          <w:sz w:val="24"/>
          <w:szCs w:val="24"/>
          <w:highlight w:val="none"/>
        </w:rPr>
        <w:t>和保密义务</w:t>
      </w:r>
      <w:bookmarkEnd w:id="123"/>
      <w:bookmarkEnd w:id="124"/>
      <w:bookmarkEnd w:id="125"/>
      <w:bookmarkEnd w:id="126"/>
      <w:bookmarkEnd w:id="127"/>
    </w:p>
    <w:p w14:paraId="377B34E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2.7.1乙方有权依据合同约定和项目需要，向甲方了解有关情况，调阅有关资料等，甲方应予积极配合；</w:t>
      </w:r>
    </w:p>
    <w:p w14:paraId="3123E1F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2.7.2乙方有义务妥善保管和保护由甲方提供的前款信息和资料等；</w:t>
      </w:r>
    </w:p>
    <w:p w14:paraId="5E467B56">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2A321772">
      <w:pPr>
        <w:spacing w:line="360" w:lineRule="auto"/>
        <w:ind w:firstLine="482" w:firstLineChars="200"/>
        <w:outlineLvl w:val="9"/>
        <w:rPr>
          <w:rFonts w:hint="eastAsia" w:ascii="黑体" w:hAnsi="黑体" w:eastAsia="黑体" w:cs="黑体"/>
          <w:b/>
          <w:bCs/>
          <w:sz w:val="24"/>
          <w:szCs w:val="24"/>
          <w:highlight w:val="none"/>
        </w:rPr>
      </w:pPr>
      <w:bookmarkStart w:id="128" w:name="_Toc4695"/>
      <w:bookmarkStart w:id="129" w:name="_Toc7860"/>
      <w:bookmarkStart w:id="130" w:name="_Toc13519"/>
      <w:r>
        <w:rPr>
          <w:rFonts w:hint="eastAsia" w:ascii="黑体" w:hAnsi="黑体" w:eastAsia="黑体" w:cs="黑体"/>
          <w:b/>
          <w:bCs/>
          <w:sz w:val="24"/>
          <w:szCs w:val="24"/>
          <w:highlight w:val="none"/>
        </w:rPr>
        <w:t>2.8质量保证</w:t>
      </w:r>
      <w:bookmarkEnd w:id="128"/>
      <w:bookmarkEnd w:id="129"/>
      <w:bookmarkEnd w:id="130"/>
    </w:p>
    <w:p w14:paraId="6AE8E86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2.8.1乙方应建立和完善履行合同的内部质量保证体系，并提供相关内部规章制度给甲方，以便甲方进行监督检查；</w:t>
      </w:r>
    </w:p>
    <w:p w14:paraId="720B25E6">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2.8.2乙方应保证履行合同的人员数量和素质、软件和硬件设备的配置、场地、环境和设施等满足全面履行合同的要求，并应接受甲方的监督检查。</w:t>
      </w:r>
    </w:p>
    <w:p w14:paraId="6565D7DA">
      <w:pPr>
        <w:spacing w:line="360" w:lineRule="auto"/>
        <w:ind w:firstLine="482" w:firstLineChars="200"/>
        <w:outlineLvl w:val="9"/>
        <w:rPr>
          <w:rFonts w:hint="eastAsia" w:ascii="黑体" w:hAnsi="黑体" w:eastAsia="黑体" w:cs="黑体"/>
          <w:b/>
          <w:bCs/>
          <w:sz w:val="24"/>
          <w:szCs w:val="24"/>
          <w:highlight w:val="none"/>
        </w:rPr>
      </w:pPr>
      <w:bookmarkStart w:id="131" w:name="_Toc18578"/>
      <w:bookmarkStart w:id="132" w:name="_Toc12609"/>
      <w:bookmarkStart w:id="133" w:name="_Toc17244"/>
      <w:bookmarkStart w:id="134" w:name="_Toc487900362"/>
      <w:bookmarkStart w:id="135" w:name="_Toc259093681"/>
      <w:bookmarkStart w:id="136" w:name="_Toc279701252"/>
      <w:r>
        <w:rPr>
          <w:rFonts w:hint="eastAsia" w:ascii="黑体" w:hAnsi="黑体" w:eastAsia="黑体" w:cs="黑体"/>
          <w:b/>
          <w:bCs/>
          <w:sz w:val="24"/>
          <w:szCs w:val="24"/>
          <w:highlight w:val="none"/>
        </w:rPr>
        <w:t>2.9货物的风险负担</w:t>
      </w:r>
      <w:bookmarkEnd w:id="131"/>
      <w:bookmarkEnd w:id="132"/>
      <w:bookmarkEnd w:id="133"/>
    </w:p>
    <w:p w14:paraId="7A7E337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货物或者在途货物或者交付给第一承运人后的货物毁损、灭失的风险负担详见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533818A4">
      <w:pPr>
        <w:spacing w:line="360" w:lineRule="auto"/>
        <w:ind w:firstLine="482" w:firstLineChars="200"/>
        <w:outlineLvl w:val="9"/>
        <w:rPr>
          <w:rFonts w:hint="eastAsia" w:ascii="黑体" w:hAnsi="黑体" w:eastAsia="黑体" w:cs="黑体"/>
          <w:b/>
          <w:bCs/>
          <w:sz w:val="24"/>
          <w:szCs w:val="24"/>
          <w:highlight w:val="none"/>
        </w:rPr>
      </w:pPr>
      <w:bookmarkStart w:id="137" w:name="_Toc25487"/>
      <w:bookmarkStart w:id="138" w:name="_Toc3733"/>
      <w:bookmarkStart w:id="139" w:name="_Toc14055"/>
      <w:r>
        <w:rPr>
          <w:rFonts w:hint="eastAsia" w:ascii="黑体" w:hAnsi="黑体" w:eastAsia="黑体" w:cs="黑体"/>
          <w:b/>
          <w:bCs/>
          <w:sz w:val="24"/>
          <w:szCs w:val="24"/>
          <w:highlight w:val="none"/>
        </w:rPr>
        <w:t>2.10延迟交货</w:t>
      </w:r>
      <w:bookmarkEnd w:id="134"/>
      <w:bookmarkEnd w:id="135"/>
      <w:bookmarkEnd w:id="136"/>
      <w:bookmarkEnd w:id="137"/>
      <w:bookmarkEnd w:id="138"/>
      <w:bookmarkEnd w:id="139"/>
    </w:p>
    <w:p w14:paraId="4A74AEE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74C74866">
      <w:pPr>
        <w:spacing w:line="360" w:lineRule="auto"/>
        <w:ind w:firstLine="482" w:firstLineChars="200"/>
        <w:outlineLvl w:val="9"/>
        <w:rPr>
          <w:rFonts w:hint="eastAsia" w:ascii="黑体" w:hAnsi="黑体" w:eastAsia="黑体" w:cs="黑体"/>
          <w:b/>
          <w:bCs/>
          <w:sz w:val="24"/>
          <w:szCs w:val="24"/>
          <w:highlight w:val="none"/>
        </w:rPr>
      </w:pPr>
      <w:bookmarkStart w:id="140" w:name="_Toc16913"/>
      <w:bookmarkStart w:id="141" w:name="_Toc11512"/>
      <w:bookmarkStart w:id="142" w:name="_Toc7502"/>
      <w:bookmarkStart w:id="143" w:name="_Toc487900364"/>
      <w:bookmarkStart w:id="144" w:name="_Ref467378121"/>
      <w:bookmarkStart w:id="145" w:name="_Toc259093683"/>
      <w:bookmarkStart w:id="146" w:name="_Toc279701254"/>
      <w:r>
        <w:rPr>
          <w:rFonts w:hint="eastAsia" w:ascii="黑体" w:hAnsi="黑体" w:eastAsia="黑体" w:cs="黑体"/>
          <w:b/>
          <w:bCs/>
          <w:sz w:val="24"/>
          <w:szCs w:val="24"/>
          <w:highlight w:val="none"/>
        </w:rPr>
        <w:t>2.11合同变更</w:t>
      </w:r>
      <w:bookmarkEnd w:id="140"/>
      <w:bookmarkEnd w:id="141"/>
      <w:bookmarkEnd w:id="142"/>
    </w:p>
    <w:p w14:paraId="6C12002D">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3658E45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2.11.2合同继续履行将损害国家利益和社会公共利益的，双方当事人应当以书面形式变更合同。有过错的一方应当承担赔偿责任，双方当事人都有过错的，各自承担相应的责任。</w:t>
      </w:r>
      <w:bookmarkStart w:id="147" w:name="_Toc259093688"/>
      <w:bookmarkStart w:id="148" w:name="_Toc279701259"/>
      <w:bookmarkStart w:id="149" w:name="_Toc487900369"/>
    </w:p>
    <w:p w14:paraId="12D5C2C4">
      <w:pPr>
        <w:spacing w:line="360" w:lineRule="auto"/>
        <w:ind w:firstLine="482" w:firstLineChars="200"/>
        <w:outlineLvl w:val="9"/>
        <w:rPr>
          <w:rFonts w:hint="eastAsia" w:ascii="黑体" w:hAnsi="黑体" w:eastAsia="黑体" w:cs="黑体"/>
          <w:b/>
          <w:bCs/>
          <w:sz w:val="24"/>
          <w:szCs w:val="24"/>
          <w:highlight w:val="none"/>
        </w:rPr>
      </w:pPr>
      <w:bookmarkStart w:id="150" w:name="_Toc10366"/>
      <w:bookmarkStart w:id="151" w:name="_Toc27152"/>
      <w:bookmarkStart w:id="152" w:name="_Toc22955"/>
      <w:bookmarkStart w:id="153" w:name="_Toc6182"/>
      <w:bookmarkStart w:id="154" w:name="_Toc15237"/>
      <w:r>
        <w:rPr>
          <w:rFonts w:hint="eastAsia" w:ascii="黑体" w:hAnsi="黑体" w:eastAsia="黑体" w:cs="黑体"/>
          <w:b/>
          <w:bCs/>
          <w:sz w:val="24"/>
          <w:szCs w:val="24"/>
          <w:highlight w:val="none"/>
        </w:rPr>
        <w:t>2.12合同转让</w:t>
      </w:r>
      <w:bookmarkEnd w:id="147"/>
      <w:bookmarkEnd w:id="148"/>
      <w:bookmarkEnd w:id="149"/>
      <w:r>
        <w:rPr>
          <w:rFonts w:hint="eastAsia" w:ascii="黑体" w:hAnsi="黑体" w:eastAsia="黑体" w:cs="黑体"/>
          <w:b/>
          <w:bCs/>
          <w:sz w:val="24"/>
          <w:szCs w:val="24"/>
          <w:highlight w:val="none"/>
        </w:rPr>
        <w:t>和分包</w:t>
      </w:r>
      <w:bookmarkEnd w:id="150"/>
      <w:bookmarkEnd w:id="151"/>
      <w:bookmarkEnd w:id="152"/>
      <w:bookmarkEnd w:id="153"/>
      <w:bookmarkEnd w:id="154"/>
    </w:p>
    <w:p w14:paraId="03B9BE3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0D0A23FA">
      <w:pPr>
        <w:spacing w:line="360" w:lineRule="auto"/>
        <w:ind w:firstLine="482" w:firstLineChars="200"/>
        <w:outlineLvl w:val="9"/>
        <w:rPr>
          <w:rFonts w:hint="eastAsia" w:ascii="黑体" w:hAnsi="黑体" w:eastAsia="黑体" w:cs="黑体"/>
          <w:b/>
          <w:bCs/>
          <w:sz w:val="24"/>
          <w:szCs w:val="24"/>
          <w:highlight w:val="none"/>
        </w:rPr>
      </w:pPr>
      <w:bookmarkStart w:id="155" w:name="_Toc28033"/>
      <w:bookmarkStart w:id="156" w:name="_Toc16508"/>
      <w:bookmarkStart w:id="157" w:name="_Toc14066"/>
      <w:bookmarkStart w:id="158" w:name="_Toc13566"/>
      <w:bookmarkStart w:id="159" w:name="_Toc2942"/>
      <w:r>
        <w:rPr>
          <w:rFonts w:hint="eastAsia" w:ascii="黑体" w:hAnsi="黑体" w:eastAsia="黑体" w:cs="黑体"/>
          <w:b/>
          <w:bCs/>
          <w:sz w:val="24"/>
          <w:szCs w:val="24"/>
          <w:highlight w:val="none"/>
        </w:rPr>
        <w:t>2.13不可抗力</w:t>
      </w:r>
      <w:bookmarkEnd w:id="155"/>
      <w:bookmarkEnd w:id="156"/>
      <w:bookmarkEnd w:id="157"/>
      <w:bookmarkEnd w:id="158"/>
      <w:bookmarkEnd w:id="159"/>
    </w:p>
    <w:p w14:paraId="1FA95B9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2.13.1如果任何一方遭遇法律规定的不可抗力，致使合同履行受阻时，履行合同的期限应予延长，延长的期限应相当于不可抗力所影响的时间；</w:t>
      </w:r>
    </w:p>
    <w:p w14:paraId="1E25BC5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2.13.2因不可抗力致使不能实现合同目的的，当事人可以解除合同；</w:t>
      </w:r>
    </w:p>
    <w:p w14:paraId="3396C37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2.13.3因不可抗力致使合同有变更必要的，双方当事人应在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约定时间内以书面形式变更合同；</w:t>
      </w:r>
    </w:p>
    <w:p w14:paraId="021CCC27">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2.13.4受不可抗力影响的一方在不可抗力发生后，应在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约定时间内以书面形式通知对方当事人，并在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约定时间内，将有关部门出具的证明文件送达对方当事人。</w:t>
      </w:r>
    </w:p>
    <w:p w14:paraId="0AF5C77F">
      <w:pPr>
        <w:spacing w:line="360" w:lineRule="auto"/>
        <w:ind w:firstLine="482" w:firstLineChars="200"/>
        <w:outlineLvl w:val="9"/>
        <w:rPr>
          <w:rFonts w:hint="eastAsia" w:ascii="黑体" w:hAnsi="黑体" w:eastAsia="黑体" w:cs="黑体"/>
          <w:b/>
          <w:bCs/>
          <w:sz w:val="24"/>
          <w:szCs w:val="24"/>
          <w:highlight w:val="none"/>
        </w:rPr>
      </w:pPr>
      <w:bookmarkStart w:id="160" w:name="_Toc259093684"/>
      <w:bookmarkStart w:id="161" w:name="_Toc15135"/>
      <w:bookmarkStart w:id="162" w:name="_Toc24304"/>
      <w:bookmarkStart w:id="163" w:name="_Toc30676"/>
      <w:bookmarkStart w:id="164" w:name="_Toc487900365"/>
      <w:bookmarkStart w:id="165" w:name="_Toc689"/>
      <w:bookmarkStart w:id="166" w:name="_Toc279701255"/>
      <w:bookmarkStart w:id="167" w:name="_Toc6969"/>
      <w:r>
        <w:rPr>
          <w:rFonts w:hint="eastAsia" w:ascii="黑体" w:hAnsi="黑体" w:eastAsia="黑体" w:cs="黑体"/>
          <w:b/>
          <w:bCs/>
          <w:sz w:val="24"/>
          <w:szCs w:val="24"/>
          <w:highlight w:val="none"/>
        </w:rPr>
        <w:t>2.14税费</w:t>
      </w:r>
      <w:bookmarkEnd w:id="160"/>
      <w:bookmarkEnd w:id="161"/>
      <w:bookmarkEnd w:id="162"/>
      <w:bookmarkEnd w:id="163"/>
      <w:bookmarkEnd w:id="164"/>
      <w:bookmarkEnd w:id="165"/>
      <w:bookmarkEnd w:id="166"/>
      <w:bookmarkEnd w:id="167"/>
    </w:p>
    <w:p w14:paraId="73A6F09E">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与合同有关的一切税费，均按照中华人民共和国法律的相关规定。</w:t>
      </w:r>
    </w:p>
    <w:p w14:paraId="1440DCD0">
      <w:pPr>
        <w:spacing w:line="360" w:lineRule="auto"/>
        <w:ind w:firstLine="482" w:firstLineChars="200"/>
        <w:outlineLvl w:val="9"/>
        <w:rPr>
          <w:rFonts w:hint="eastAsia" w:ascii="黑体" w:hAnsi="黑体" w:eastAsia="黑体" w:cs="黑体"/>
          <w:b/>
          <w:bCs/>
          <w:sz w:val="24"/>
          <w:szCs w:val="24"/>
          <w:highlight w:val="none"/>
        </w:rPr>
      </w:pPr>
      <w:bookmarkStart w:id="168" w:name="_Toc259093687"/>
      <w:bookmarkStart w:id="169" w:name="_Toc16959"/>
      <w:bookmarkStart w:id="170" w:name="_Toc8298"/>
      <w:bookmarkStart w:id="171" w:name="_Toc487900368"/>
      <w:bookmarkStart w:id="172" w:name="_Toc279701258"/>
      <w:bookmarkStart w:id="173" w:name="_Toc7102"/>
      <w:bookmarkStart w:id="174" w:name="_Toc4081"/>
      <w:bookmarkStart w:id="175" w:name="_Toc21389"/>
      <w:r>
        <w:rPr>
          <w:rFonts w:hint="eastAsia" w:ascii="黑体" w:hAnsi="黑体" w:eastAsia="黑体" w:cs="黑体"/>
          <w:b/>
          <w:bCs/>
          <w:sz w:val="24"/>
          <w:szCs w:val="24"/>
          <w:highlight w:val="none"/>
        </w:rPr>
        <w:t>2.15乙方破产</w:t>
      </w:r>
      <w:bookmarkEnd w:id="168"/>
      <w:bookmarkEnd w:id="169"/>
      <w:bookmarkEnd w:id="170"/>
      <w:bookmarkEnd w:id="171"/>
      <w:bookmarkEnd w:id="172"/>
      <w:bookmarkEnd w:id="173"/>
      <w:bookmarkEnd w:id="174"/>
      <w:bookmarkEnd w:id="175"/>
    </w:p>
    <w:p w14:paraId="7D9AADB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01093B6F">
      <w:pPr>
        <w:spacing w:line="360" w:lineRule="auto"/>
        <w:ind w:firstLine="482" w:firstLineChars="200"/>
        <w:outlineLvl w:val="9"/>
        <w:rPr>
          <w:rFonts w:hint="eastAsia" w:ascii="黑体" w:hAnsi="黑体" w:eastAsia="黑体" w:cs="黑体"/>
          <w:b/>
          <w:bCs/>
          <w:sz w:val="24"/>
          <w:szCs w:val="24"/>
          <w:highlight w:val="none"/>
        </w:rPr>
      </w:pPr>
      <w:bookmarkStart w:id="176" w:name="_Toc9288"/>
      <w:bookmarkStart w:id="177" w:name="_Toc9826"/>
      <w:bookmarkStart w:id="178" w:name="_Toc29333"/>
      <w:bookmarkStart w:id="179" w:name="_Toc6134"/>
      <w:bookmarkStart w:id="180" w:name="_Toc15387"/>
      <w:r>
        <w:rPr>
          <w:rFonts w:hint="eastAsia" w:ascii="黑体" w:hAnsi="黑体" w:eastAsia="黑体" w:cs="黑体"/>
          <w:b/>
          <w:bCs/>
          <w:sz w:val="24"/>
          <w:szCs w:val="24"/>
          <w:highlight w:val="none"/>
        </w:rPr>
        <w:t>2.16合同中止、终止</w:t>
      </w:r>
      <w:bookmarkEnd w:id="176"/>
      <w:bookmarkEnd w:id="177"/>
      <w:bookmarkEnd w:id="178"/>
      <w:bookmarkEnd w:id="179"/>
      <w:bookmarkEnd w:id="180"/>
    </w:p>
    <w:p w14:paraId="412498B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2.16.1双方当事人不得擅自中止或者终止合同；</w:t>
      </w:r>
    </w:p>
    <w:p w14:paraId="40CB2881">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2.16.2合同继续履行将损害国家利益和社会公共利益的，双方当事人应当中止或者终止合同。有过错的一方应当承担赔偿责任，双方当事人都有过错的，各自承担相应的责任。</w:t>
      </w:r>
    </w:p>
    <w:p w14:paraId="2DD8BB5B">
      <w:pPr>
        <w:spacing w:line="360" w:lineRule="auto"/>
        <w:ind w:firstLine="482" w:firstLineChars="200"/>
        <w:outlineLvl w:val="9"/>
        <w:rPr>
          <w:rFonts w:hint="eastAsia" w:ascii="黑体" w:hAnsi="黑体" w:eastAsia="黑体" w:cs="黑体"/>
          <w:b/>
          <w:bCs/>
          <w:sz w:val="24"/>
          <w:szCs w:val="24"/>
          <w:highlight w:val="none"/>
        </w:rPr>
      </w:pPr>
      <w:bookmarkStart w:id="181" w:name="_Toc14737"/>
      <w:bookmarkStart w:id="182" w:name="_Toc1125"/>
      <w:bookmarkStart w:id="183" w:name="_Toc14563"/>
      <w:bookmarkStart w:id="184" w:name="_Toc13585"/>
      <w:bookmarkStart w:id="185" w:name="_Toc6596"/>
      <w:r>
        <w:rPr>
          <w:rFonts w:hint="eastAsia" w:ascii="黑体" w:hAnsi="黑体" w:eastAsia="黑体" w:cs="黑体"/>
          <w:b/>
          <w:bCs/>
          <w:sz w:val="24"/>
          <w:szCs w:val="24"/>
          <w:highlight w:val="none"/>
        </w:rPr>
        <w:t>2.17检验和验收</w:t>
      </w:r>
      <w:bookmarkEnd w:id="181"/>
      <w:bookmarkEnd w:id="182"/>
      <w:bookmarkEnd w:id="183"/>
      <w:bookmarkEnd w:id="184"/>
      <w:bookmarkEnd w:id="185"/>
    </w:p>
    <w:p w14:paraId="1C502B9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2.17.1货物交付前，乙方应对货物的质量、数量等方面进行详细、全面的检验，并向甲方出具证明货物符合合同约定的文件；货物交付时，乙方在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约定时间内组织验收，并可依法邀请相关方参加，验收应出具验收书。</w:t>
      </w:r>
    </w:p>
    <w:p w14:paraId="508C3C26">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5265F3B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2.17.3检验和验收标准、程序等具体内容以及前述验收书的效力详见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bookmarkEnd w:id="143"/>
    <w:bookmarkEnd w:id="144"/>
    <w:bookmarkEnd w:id="145"/>
    <w:bookmarkEnd w:id="146"/>
    <w:p w14:paraId="27FDD9E0">
      <w:pPr>
        <w:spacing w:line="360" w:lineRule="auto"/>
        <w:ind w:firstLine="482" w:firstLineChars="200"/>
        <w:outlineLvl w:val="9"/>
        <w:rPr>
          <w:rFonts w:hint="eastAsia" w:ascii="黑体" w:hAnsi="黑体" w:eastAsia="黑体" w:cs="黑体"/>
          <w:b/>
          <w:bCs/>
          <w:sz w:val="24"/>
          <w:szCs w:val="24"/>
          <w:highlight w:val="none"/>
        </w:rPr>
      </w:pPr>
      <w:bookmarkStart w:id="186" w:name="_Toc487900371"/>
      <w:bookmarkStart w:id="187" w:name="_Toc279701261"/>
      <w:bookmarkStart w:id="188" w:name="_Toc259093690"/>
      <w:bookmarkStart w:id="189" w:name="_Toc19604"/>
      <w:bookmarkStart w:id="190" w:name="_Toc17389"/>
      <w:bookmarkStart w:id="191" w:name="_Toc11284"/>
      <w:bookmarkStart w:id="192" w:name="_Toc25182"/>
      <w:bookmarkStart w:id="193" w:name="_Toc18111"/>
      <w:r>
        <w:rPr>
          <w:rFonts w:hint="eastAsia" w:ascii="黑体" w:hAnsi="黑体" w:eastAsia="黑体" w:cs="黑体"/>
          <w:b/>
          <w:bCs/>
          <w:sz w:val="24"/>
          <w:szCs w:val="24"/>
          <w:highlight w:val="none"/>
        </w:rPr>
        <w:t>2.18通知</w:t>
      </w:r>
      <w:bookmarkEnd w:id="186"/>
      <w:bookmarkEnd w:id="187"/>
      <w:bookmarkEnd w:id="188"/>
      <w:r>
        <w:rPr>
          <w:rFonts w:hint="eastAsia" w:ascii="黑体" w:hAnsi="黑体" w:eastAsia="黑体" w:cs="黑体"/>
          <w:b/>
          <w:bCs/>
          <w:sz w:val="24"/>
          <w:szCs w:val="24"/>
          <w:highlight w:val="none"/>
        </w:rPr>
        <w:t>和送达</w:t>
      </w:r>
      <w:bookmarkEnd w:id="189"/>
      <w:bookmarkEnd w:id="190"/>
      <w:bookmarkEnd w:id="191"/>
      <w:bookmarkEnd w:id="192"/>
      <w:bookmarkEnd w:id="193"/>
    </w:p>
    <w:p w14:paraId="1C5B8EAE">
      <w:pPr>
        <w:spacing w:line="360" w:lineRule="auto"/>
        <w:ind w:firstLine="480"/>
        <w:outlineLvl w:val="9"/>
        <w:rPr>
          <w:rFonts w:hint="eastAsia" w:ascii="宋体" w:hAnsi="宋体" w:cs="宋体"/>
          <w:sz w:val="24"/>
          <w:szCs w:val="24"/>
          <w:highlight w:val="none"/>
        </w:rPr>
      </w:pPr>
      <w:bookmarkStart w:id="194" w:name="_Toc3135"/>
      <w:bookmarkStart w:id="195" w:name="_Toc6698"/>
      <w:bookmarkStart w:id="196" w:name="_Toc279701262"/>
      <w:bookmarkStart w:id="197" w:name="_Toc259093691"/>
      <w:bookmarkStart w:id="198" w:name="_Toc487900372"/>
      <w:r>
        <w:rPr>
          <w:rFonts w:hint="eastAsia" w:ascii="宋体" w:hAnsi="宋体" w:cs="宋体"/>
          <w:sz w:val="24"/>
          <w:szCs w:val="24"/>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4"/>
      <w:bookmarkEnd w:id="195"/>
    </w:p>
    <w:p w14:paraId="2649102A">
      <w:pPr>
        <w:spacing w:line="360" w:lineRule="auto"/>
        <w:ind w:firstLine="480"/>
        <w:outlineLvl w:val="9"/>
        <w:rPr>
          <w:rFonts w:hint="eastAsia" w:ascii="宋体" w:hAnsi="宋体" w:cs="宋体"/>
          <w:sz w:val="24"/>
          <w:szCs w:val="24"/>
          <w:highlight w:val="none"/>
        </w:rPr>
      </w:pPr>
      <w:bookmarkStart w:id="199" w:name="_Toc23128"/>
      <w:bookmarkStart w:id="200" w:name="_Toc23294"/>
      <w:r>
        <w:rPr>
          <w:rFonts w:hint="eastAsia" w:ascii="宋体" w:hAnsi="宋体" w:cs="宋体"/>
          <w:sz w:val="24"/>
          <w:szCs w:val="24"/>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9"/>
      <w:bookmarkEnd w:id="200"/>
    </w:p>
    <w:p w14:paraId="2B2CEB8B">
      <w:pPr>
        <w:spacing w:line="360" w:lineRule="auto"/>
        <w:ind w:firstLine="482" w:firstLineChars="200"/>
        <w:outlineLvl w:val="9"/>
        <w:rPr>
          <w:rFonts w:hint="eastAsia" w:ascii="黑体" w:hAnsi="黑体" w:eastAsia="黑体" w:cs="黑体"/>
          <w:b/>
          <w:bCs/>
          <w:sz w:val="24"/>
          <w:szCs w:val="24"/>
          <w:highlight w:val="none"/>
        </w:rPr>
      </w:pPr>
      <w:bookmarkStart w:id="201" w:name="_Toc30599"/>
      <w:bookmarkStart w:id="202" w:name="_Toc25677"/>
      <w:bookmarkStart w:id="203" w:name="_Toc18540"/>
      <w:bookmarkStart w:id="204" w:name="_Toc4355"/>
      <w:bookmarkStart w:id="205" w:name="_Toc32070"/>
      <w:r>
        <w:rPr>
          <w:rFonts w:hint="eastAsia" w:ascii="黑体" w:hAnsi="黑体" w:eastAsia="黑体" w:cs="黑体"/>
          <w:b/>
          <w:bCs/>
          <w:sz w:val="24"/>
          <w:szCs w:val="24"/>
          <w:highlight w:val="none"/>
        </w:rPr>
        <w:t>2.19计量单位</w:t>
      </w:r>
      <w:bookmarkEnd w:id="196"/>
      <w:bookmarkEnd w:id="197"/>
      <w:bookmarkEnd w:id="198"/>
      <w:bookmarkEnd w:id="201"/>
      <w:bookmarkEnd w:id="202"/>
      <w:bookmarkEnd w:id="203"/>
      <w:bookmarkEnd w:id="204"/>
      <w:bookmarkEnd w:id="205"/>
    </w:p>
    <w:p w14:paraId="147A5AF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除技术规范中另有规定外,合同的计量单位均使用国家法定计量单位。</w:t>
      </w:r>
    </w:p>
    <w:p w14:paraId="524C5C91">
      <w:pPr>
        <w:spacing w:line="360" w:lineRule="auto"/>
        <w:ind w:firstLine="482" w:firstLineChars="200"/>
        <w:outlineLvl w:val="9"/>
        <w:rPr>
          <w:rFonts w:hint="eastAsia" w:ascii="黑体" w:hAnsi="黑体" w:eastAsia="黑体" w:cs="黑体"/>
          <w:b/>
          <w:bCs/>
          <w:sz w:val="24"/>
          <w:szCs w:val="24"/>
          <w:highlight w:val="none"/>
        </w:rPr>
      </w:pPr>
      <w:bookmarkStart w:id="206" w:name="_Toc259093692"/>
      <w:bookmarkStart w:id="207" w:name="_Toc12773"/>
      <w:bookmarkStart w:id="208" w:name="_Toc279701263"/>
      <w:bookmarkStart w:id="209" w:name="_Toc25407"/>
      <w:bookmarkStart w:id="210" w:name="_Toc18567"/>
      <w:bookmarkStart w:id="211" w:name="_Toc487900373"/>
      <w:bookmarkStart w:id="212" w:name="_Toc12270"/>
      <w:bookmarkStart w:id="213" w:name="_Toc10330"/>
      <w:r>
        <w:rPr>
          <w:rFonts w:hint="eastAsia" w:ascii="黑体" w:hAnsi="黑体" w:eastAsia="黑体" w:cs="黑体"/>
          <w:b/>
          <w:bCs/>
          <w:sz w:val="24"/>
          <w:szCs w:val="24"/>
          <w:highlight w:val="none"/>
        </w:rPr>
        <w:t>2.20合同使用的文字和适用的法律</w:t>
      </w:r>
      <w:bookmarkEnd w:id="206"/>
      <w:bookmarkEnd w:id="207"/>
      <w:bookmarkEnd w:id="208"/>
      <w:bookmarkEnd w:id="209"/>
      <w:bookmarkEnd w:id="210"/>
      <w:bookmarkEnd w:id="211"/>
      <w:bookmarkEnd w:id="212"/>
      <w:bookmarkEnd w:id="213"/>
    </w:p>
    <w:p w14:paraId="0232962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2.20.1合同使用汉语书就、变更和解释；</w:t>
      </w:r>
    </w:p>
    <w:p w14:paraId="49A38A9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2.20.2合同适用中华人民共和国法律。</w:t>
      </w:r>
    </w:p>
    <w:p w14:paraId="4F5B88AE">
      <w:pPr>
        <w:spacing w:line="360" w:lineRule="auto"/>
        <w:ind w:firstLine="482" w:firstLineChars="200"/>
        <w:outlineLvl w:val="9"/>
        <w:rPr>
          <w:rFonts w:hint="eastAsia" w:ascii="黑体" w:hAnsi="黑体" w:eastAsia="黑体" w:cs="黑体"/>
          <w:b/>
          <w:bCs/>
          <w:sz w:val="24"/>
          <w:szCs w:val="24"/>
          <w:highlight w:val="none"/>
        </w:rPr>
      </w:pPr>
      <w:bookmarkStart w:id="214" w:name="_Toc279701264"/>
      <w:bookmarkStart w:id="215" w:name="_Toc16673"/>
      <w:bookmarkStart w:id="216" w:name="_Toc10983"/>
      <w:bookmarkStart w:id="217" w:name="_Toc3148"/>
      <w:bookmarkStart w:id="218" w:name="_Toc2674"/>
      <w:bookmarkStart w:id="219" w:name="_Toc259093693"/>
      <w:bookmarkStart w:id="220" w:name="_Toc12004"/>
      <w:bookmarkStart w:id="221" w:name="_Toc487900374"/>
      <w:r>
        <w:rPr>
          <w:rFonts w:hint="eastAsia" w:ascii="黑体" w:hAnsi="黑体" w:eastAsia="黑体" w:cs="黑体"/>
          <w:b/>
          <w:bCs/>
          <w:sz w:val="24"/>
          <w:szCs w:val="24"/>
          <w:highlight w:val="none"/>
        </w:rPr>
        <w:t>2.21履约保证金</w:t>
      </w:r>
      <w:bookmarkEnd w:id="214"/>
      <w:bookmarkEnd w:id="215"/>
      <w:bookmarkEnd w:id="216"/>
      <w:bookmarkEnd w:id="217"/>
      <w:bookmarkEnd w:id="218"/>
      <w:bookmarkEnd w:id="219"/>
      <w:bookmarkEnd w:id="220"/>
    </w:p>
    <w:p w14:paraId="5231CFD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2.21.1采购文件要求乙方提交履约保证金的，乙方应按</w:t>
      </w:r>
      <w:r>
        <w:rPr>
          <w:rFonts w:hint="eastAsia" w:ascii="宋体" w:hAnsi="宋体" w:cs="宋体"/>
          <w:b/>
          <w:bCs/>
          <w:sz w:val="24"/>
          <w:szCs w:val="24"/>
          <w:highlight w:val="none"/>
        </w:rPr>
        <w:t>合同专用条款</w:t>
      </w:r>
      <w:r>
        <w:rPr>
          <w:rFonts w:hint="eastAsia" w:ascii="宋体" w:hAnsi="宋体" w:cs="宋体"/>
          <w:sz w:val="24"/>
          <w:szCs w:val="24"/>
          <w:highlight w:val="none"/>
        </w:rPr>
        <w:t>约定的方式，以支票、汇票、本票或者金融机构、担保机构出具的保函等非现金形式，提交不超过合同价10%的履约保证金；</w:t>
      </w:r>
    </w:p>
    <w:p w14:paraId="787A94C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2.21.2履约保证金在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约定期间内或者货物质量保证期内不予退还或者应完全有效，前述约定期间届满或者货物质量保证期届满之日起  个工作日内，甲方应将履约保证金退还乙方；</w:t>
      </w:r>
    </w:p>
    <w:p w14:paraId="6ABFBD3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21"/>
    <w:p w14:paraId="0DD8F3A6">
      <w:pPr>
        <w:spacing w:line="360" w:lineRule="auto"/>
        <w:ind w:firstLine="482" w:firstLineChars="200"/>
        <w:outlineLvl w:val="9"/>
        <w:rPr>
          <w:rFonts w:hint="eastAsia" w:ascii="黑体" w:hAnsi="黑体" w:eastAsia="黑体" w:cs="黑体"/>
          <w:b/>
          <w:bCs/>
          <w:sz w:val="24"/>
          <w:szCs w:val="24"/>
          <w:highlight w:val="none"/>
        </w:rPr>
      </w:pPr>
      <w:bookmarkStart w:id="222" w:name="_Toc990"/>
      <w:bookmarkStart w:id="223" w:name="_Toc14001"/>
      <w:bookmarkStart w:id="224" w:name="_Toc19890"/>
      <w:bookmarkStart w:id="225" w:name="_Toc6250"/>
      <w:bookmarkStart w:id="226" w:name="_Toc6885"/>
      <w:r>
        <w:rPr>
          <w:rFonts w:hint="eastAsia" w:ascii="黑体" w:hAnsi="黑体" w:eastAsia="黑体" w:cs="黑体"/>
          <w:b/>
          <w:bCs/>
          <w:sz w:val="24"/>
          <w:szCs w:val="24"/>
          <w:highlight w:val="none"/>
        </w:rPr>
        <w:t>2.22合同份数</w:t>
      </w:r>
      <w:bookmarkEnd w:id="222"/>
      <w:bookmarkEnd w:id="223"/>
      <w:bookmarkEnd w:id="224"/>
      <w:bookmarkEnd w:id="225"/>
      <w:bookmarkEnd w:id="226"/>
    </w:p>
    <w:p w14:paraId="639E89B4">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合同份数按</w:t>
      </w:r>
      <w:r>
        <w:rPr>
          <w:rFonts w:hint="eastAsia" w:ascii="宋体" w:hAnsi="宋体" w:cs="宋体"/>
          <w:b/>
          <w:bCs/>
          <w:sz w:val="24"/>
          <w:szCs w:val="24"/>
          <w:highlight w:val="none"/>
        </w:rPr>
        <w:t>合同专用条款</w:t>
      </w:r>
      <w:r>
        <w:rPr>
          <w:rFonts w:hint="eastAsia" w:ascii="宋体" w:hAnsi="宋体" w:cs="宋体"/>
          <w:sz w:val="24"/>
          <w:szCs w:val="24"/>
          <w:highlight w:val="none"/>
        </w:rPr>
        <w:t>规定，每份均具有同等法律效力。</w:t>
      </w:r>
    </w:p>
    <w:p w14:paraId="5D58AF94">
      <w:pPr>
        <w:spacing w:line="360" w:lineRule="auto"/>
        <w:ind w:firstLine="480"/>
        <w:outlineLvl w:val="9"/>
        <w:rPr>
          <w:rFonts w:hint="eastAsia" w:ascii="宋体" w:hAnsi="宋体" w:cs="宋体"/>
          <w:b/>
          <w:bCs/>
          <w:sz w:val="24"/>
          <w:szCs w:val="24"/>
          <w:highlight w:val="none"/>
        </w:rPr>
      </w:pPr>
    </w:p>
    <w:p w14:paraId="2F5AFF62">
      <w:pPr>
        <w:spacing w:line="360" w:lineRule="auto"/>
        <w:ind w:firstLine="480"/>
        <w:outlineLvl w:val="9"/>
        <w:rPr>
          <w:rFonts w:hint="eastAsia" w:ascii="宋体" w:hAnsi="宋体" w:cs="宋体"/>
          <w:b/>
          <w:bCs/>
          <w:sz w:val="24"/>
          <w:szCs w:val="24"/>
          <w:highlight w:val="none"/>
        </w:rPr>
      </w:pPr>
    </w:p>
    <w:p w14:paraId="3019A4DB">
      <w:pPr>
        <w:spacing w:line="360" w:lineRule="auto"/>
        <w:ind w:firstLine="480"/>
        <w:outlineLvl w:val="9"/>
        <w:rPr>
          <w:rFonts w:hint="eastAsia" w:ascii="宋体" w:hAnsi="宋体" w:cs="宋体"/>
          <w:b/>
          <w:bCs/>
          <w:sz w:val="24"/>
          <w:szCs w:val="24"/>
          <w:highlight w:val="none"/>
        </w:rPr>
      </w:pPr>
    </w:p>
    <w:p w14:paraId="1A5FA984">
      <w:pPr>
        <w:spacing w:line="360" w:lineRule="auto"/>
        <w:ind w:firstLine="480"/>
        <w:outlineLvl w:val="9"/>
        <w:rPr>
          <w:rFonts w:hint="eastAsia" w:ascii="宋体" w:hAnsi="宋体" w:cs="宋体"/>
          <w:b/>
          <w:bCs/>
          <w:sz w:val="24"/>
          <w:szCs w:val="24"/>
          <w:highlight w:val="none"/>
        </w:rPr>
      </w:pPr>
    </w:p>
    <w:p w14:paraId="227D69B0">
      <w:pPr>
        <w:spacing w:line="360" w:lineRule="auto"/>
        <w:ind w:firstLine="480"/>
        <w:outlineLvl w:val="9"/>
        <w:rPr>
          <w:rFonts w:hint="eastAsia" w:ascii="宋体" w:hAnsi="宋体" w:cs="宋体"/>
          <w:b/>
          <w:bCs/>
          <w:sz w:val="24"/>
          <w:szCs w:val="24"/>
          <w:highlight w:val="none"/>
        </w:rPr>
      </w:pPr>
    </w:p>
    <w:p w14:paraId="5A2DFC7C">
      <w:pPr>
        <w:spacing w:line="360" w:lineRule="auto"/>
        <w:ind w:firstLine="480"/>
        <w:outlineLvl w:val="9"/>
        <w:rPr>
          <w:rFonts w:hint="eastAsia" w:ascii="宋体" w:hAnsi="宋体" w:cs="宋体"/>
          <w:b/>
          <w:bCs/>
          <w:sz w:val="24"/>
          <w:szCs w:val="24"/>
          <w:highlight w:val="none"/>
        </w:rPr>
      </w:pPr>
    </w:p>
    <w:p w14:paraId="04D257A1">
      <w:pPr>
        <w:spacing w:line="360" w:lineRule="auto"/>
        <w:ind w:firstLine="480"/>
        <w:outlineLvl w:val="9"/>
        <w:rPr>
          <w:rFonts w:hint="eastAsia" w:ascii="宋体" w:hAnsi="宋体" w:cs="宋体"/>
          <w:b/>
          <w:bCs/>
          <w:sz w:val="24"/>
          <w:szCs w:val="24"/>
          <w:highlight w:val="none"/>
        </w:rPr>
      </w:pPr>
    </w:p>
    <w:p w14:paraId="55B24785">
      <w:pPr>
        <w:spacing w:line="360" w:lineRule="auto"/>
        <w:ind w:firstLine="480"/>
        <w:outlineLvl w:val="9"/>
        <w:rPr>
          <w:rFonts w:hint="eastAsia" w:ascii="宋体" w:hAnsi="宋体" w:cs="宋体"/>
          <w:b/>
          <w:bCs/>
          <w:sz w:val="24"/>
          <w:szCs w:val="24"/>
          <w:highlight w:val="none"/>
        </w:rPr>
      </w:pPr>
    </w:p>
    <w:p w14:paraId="3EA64305">
      <w:pPr>
        <w:spacing w:line="360" w:lineRule="auto"/>
        <w:ind w:firstLine="480"/>
        <w:outlineLvl w:val="9"/>
        <w:rPr>
          <w:rFonts w:hint="eastAsia" w:ascii="宋体" w:hAnsi="宋体" w:cs="宋体"/>
          <w:b/>
          <w:bCs/>
          <w:sz w:val="24"/>
          <w:szCs w:val="24"/>
          <w:highlight w:val="none"/>
        </w:rPr>
      </w:pPr>
    </w:p>
    <w:p w14:paraId="44DF3395">
      <w:pPr>
        <w:spacing w:line="360" w:lineRule="auto"/>
        <w:ind w:firstLine="480"/>
        <w:outlineLvl w:val="9"/>
        <w:rPr>
          <w:rFonts w:hint="eastAsia" w:ascii="宋体" w:hAnsi="宋体" w:cs="宋体"/>
          <w:b/>
          <w:bCs/>
          <w:sz w:val="24"/>
          <w:szCs w:val="24"/>
          <w:highlight w:val="none"/>
        </w:rPr>
      </w:pPr>
    </w:p>
    <w:p w14:paraId="33F4ED0C">
      <w:pPr>
        <w:spacing w:line="240" w:lineRule="auto"/>
        <w:jc w:val="left"/>
        <w:outlineLvl w:val="9"/>
        <w:rPr>
          <w:ins w:id="0" w:author="贾旭鸣" w:date="2025-05-21T18:27:30Z"/>
          <w:rFonts w:hint="eastAsia" w:ascii="黑体" w:hAnsi="黑体" w:eastAsia="黑体" w:cs="黑体"/>
          <w:sz w:val="32"/>
          <w:szCs w:val="32"/>
          <w:highlight w:val="none"/>
        </w:rPr>
      </w:pPr>
      <w:ins w:id="1" w:author="贾旭鸣" w:date="2025-05-21T18:27:30Z">
        <w:bookmarkStart w:id="227" w:name="_Toc29847"/>
        <w:r>
          <w:rPr>
            <w:rFonts w:hint="eastAsia" w:ascii="黑体" w:hAnsi="黑体" w:eastAsia="黑体" w:cs="黑体"/>
            <w:sz w:val="32"/>
            <w:szCs w:val="32"/>
            <w:highlight w:val="none"/>
          </w:rPr>
          <w:br w:type="page"/>
        </w:r>
      </w:ins>
    </w:p>
    <w:p w14:paraId="6A8FE41F">
      <w:pPr>
        <w:spacing w:line="360" w:lineRule="auto"/>
        <w:jc w:val="center"/>
        <w:outlineLvl w:val="9"/>
        <w:rPr>
          <w:rFonts w:hint="eastAsia" w:ascii="黑体" w:hAnsi="黑体" w:eastAsia="黑体" w:cs="黑体"/>
          <w:sz w:val="32"/>
          <w:szCs w:val="32"/>
          <w:highlight w:val="none"/>
        </w:rPr>
      </w:pPr>
      <w:r>
        <w:rPr>
          <w:rFonts w:hint="eastAsia" w:ascii="黑体" w:hAnsi="黑体" w:eastAsia="黑体" w:cs="黑体"/>
          <w:sz w:val="32"/>
          <w:szCs w:val="32"/>
          <w:highlight w:val="none"/>
        </w:rPr>
        <w:t>三、合同专用条款</w:t>
      </w:r>
      <w:bookmarkEnd w:id="227"/>
    </w:p>
    <w:p w14:paraId="66FA8BA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489830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27DCEE3F">
            <w:pPr>
              <w:spacing w:line="560" w:lineRule="exact"/>
              <w:jc w:val="center"/>
              <w:rPr>
                <w:rFonts w:hint="eastAsia" w:ascii="宋体" w:hAnsi="宋体" w:cs="宋体"/>
                <w:b/>
                <w:sz w:val="24"/>
                <w:highlight w:val="none"/>
              </w:rPr>
            </w:pPr>
            <w:r>
              <w:rPr>
                <w:rFonts w:hint="eastAsia" w:ascii="宋体" w:hAnsi="宋体" w:cs="宋体"/>
                <w:b/>
                <w:sz w:val="24"/>
                <w:highlight w:val="none"/>
              </w:rPr>
              <w:t>条款号</w:t>
            </w:r>
          </w:p>
        </w:tc>
        <w:tc>
          <w:tcPr>
            <w:tcW w:w="7633" w:type="dxa"/>
            <w:noWrap w:val="0"/>
            <w:vAlign w:val="center"/>
          </w:tcPr>
          <w:p w14:paraId="3933B884">
            <w:pPr>
              <w:spacing w:line="560" w:lineRule="exact"/>
              <w:jc w:val="center"/>
              <w:rPr>
                <w:rFonts w:hint="eastAsia" w:ascii="宋体" w:hAnsi="宋体" w:cs="宋体"/>
                <w:b/>
                <w:sz w:val="24"/>
                <w:highlight w:val="none"/>
              </w:rPr>
            </w:pPr>
            <w:r>
              <w:rPr>
                <w:rFonts w:hint="eastAsia" w:ascii="宋体" w:hAnsi="宋体" w:cs="宋体"/>
                <w:b/>
                <w:sz w:val="24"/>
                <w:highlight w:val="none"/>
              </w:rPr>
              <w:t>约定内容</w:t>
            </w:r>
          </w:p>
        </w:tc>
      </w:tr>
      <w:tr w14:paraId="60D712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65ADC1D2">
            <w:pPr>
              <w:spacing w:line="560" w:lineRule="exact"/>
              <w:jc w:val="center"/>
              <w:rPr>
                <w:rFonts w:hint="eastAsia" w:ascii="宋体" w:hAnsi="宋体" w:cs="宋体"/>
                <w:sz w:val="24"/>
                <w:highlight w:val="none"/>
              </w:rPr>
            </w:pPr>
            <w:r>
              <w:rPr>
                <w:rFonts w:hint="eastAsia" w:ascii="宋体" w:hAnsi="宋体" w:cs="宋体"/>
                <w:sz w:val="24"/>
                <w:highlight w:val="none"/>
              </w:rPr>
              <w:t>1</w:t>
            </w:r>
          </w:p>
        </w:tc>
        <w:tc>
          <w:tcPr>
            <w:tcW w:w="7633" w:type="dxa"/>
            <w:noWrap w:val="0"/>
            <w:vAlign w:val="center"/>
          </w:tcPr>
          <w:p w14:paraId="5E448549">
            <w:pPr>
              <w:spacing w:line="560" w:lineRule="exact"/>
              <w:rPr>
                <w:rFonts w:hint="eastAsia" w:ascii="宋体" w:hAnsi="宋体" w:cs="宋体"/>
                <w:sz w:val="24"/>
                <w:highlight w:val="none"/>
              </w:rPr>
            </w:pPr>
            <w:r>
              <w:rPr>
                <w:rFonts w:hint="eastAsia" w:ascii="宋体" w:hAnsi="宋体" w:cs="宋体"/>
                <w:sz w:val="24"/>
                <w:szCs w:val="24"/>
                <w:highlight w:val="none"/>
              </w:rPr>
              <w:t>按照招标文件</w:t>
            </w:r>
            <w:r>
              <w:rPr>
                <w:rFonts w:hint="eastAsia" w:ascii="宋体" w:hAnsi="宋体" w:cs="宋体"/>
                <w:b/>
                <w:i/>
                <w:sz w:val="24"/>
                <w:szCs w:val="24"/>
                <w:highlight w:val="none"/>
                <w:u w:val="single"/>
              </w:rPr>
              <w:t>用户需求书</w:t>
            </w:r>
            <w:r>
              <w:rPr>
                <w:rFonts w:hint="eastAsia" w:ascii="宋体" w:hAnsi="宋体" w:cs="宋体"/>
                <w:sz w:val="24"/>
                <w:szCs w:val="24"/>
                <w:highlight w:val="none"/>
              </w:rPr>
              <w:t>的约定执行。</w:t>
            </w:r>
          </w:p>
        </w:tc>
      </w:tr>
      <w:tr w14:paraId="6B1DE1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6CB7BFC4">
            <w:pPr>
              <w:spacing w:line="560" w:lineRule="exact"/>
              <w:rPr>
                <w:rFonts w:hint="eastAsia" w:ascii="宋体" w:hAnsi="宋体" w:cs="宋体"/>
                <w:sz w:val="24"/>
                <w:highlight w:val="none"/>
              </w:rPr>
            </w:pPr>
          </w:p>
        </w:tc>
        <w:tc>
          <w:tcPr>
            <w:tcW w:w="7633" w:type="dxa"/>
            <w:noWrap w:val="0"/>
            <w:vAlign w:val="center"/>
          </w:tcPr>
          <w:p w14:paraId="76264A9E">
            <w:pPr>
              <w:spacing w:line="560" w:lineRule="exact"/>
              <w:rPr>
                <w:rFonts w:hint="eastAsia" w:ascii="宋体" w:hAnsi="宋体" w:cs="宋体"/>
                <w:sz w:val="24"/>
                <w:highlight w:val="none"/>
              </w:rPr>
            </w:pPr>
          </w:p>
        </w:tc>
      </w:tr>
      <w:tr w14:paraId="25C572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58E841B2">
            <w:pPr>
              <w:spacing w:line="560" w:lineRule="exact"/>
              <w:rPr>
                <w:rFonts w:hint="eastAsia" w:ascii="宋体" w:hAnsi="宋体" w:cs="宋体"/>
                <w:sz w:val="24"/>
                <w:highlight w:val="none"/>
              </w:rPr>
            </w:pPr>
          </w:p>
        </w:tc>
        <w:tc>
          <w:tcPr>
            <w:tcW w:w="7633" w:type="dxa"/>
            <w:noWrap w:val="0"/>
            <w:vAlign w:val="center"/>
          </w:tcPr>
          <w:p w14:paraId="7DA16609">
            <w:pPr>
              <w:spacing w:line="560" w:lineRule="exact"/>
              <w:rPr>
                <w:rFonts w:hint="eastAsia" w:ascii="宋体" w:hAnsi="宋体" w:cs="宋体"/>
                <w:sz w:val="24"/>
                <w:highlight w:val="none"/>
              </w:rPr>
            </w:pPr>
          </w:p>
        </w:tc>
      </w:tr>
      <w:tr w14:paraId="673C25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446BB9EC">
            <w:pPr>
              <w:spacing w:line="560" w:lineRule="exact"/>
              <w:rPr>
                <w:rFonts w:hint="eastAsia" w:ascii="宋体" w:hAnsi="宋体" w:cs="宋体"/>
                <w:sz w:val="24"/>
                <w:highlight w:val="none"/>
              </w:rPr>
            </w:pPr>
          </w:p>
        </w:tc>
        <w:tc>
          <w:tcPr>
            <w:tcW w:w="7633" w:type="dxa"/>
            <w:noWrap w:val="0"/>
            <w:vAlign w:val="center"/>
          </w:tcPr>
          <w:p w14:paraId="127F9CAE">
            <w:pPr>
              <w:spacing w:line="560" w:lineRule="exact"/>
              <w:rPr>
                <w:rFonts w:hint="eastAsia" w:ascii="宋体" w:hAnsi="宋体" w:cs="宋体"/>
                <w:sz w:val="24"/>
                <w:highlight w:val="none"/>
              </w:rPr>
            </w:pPr>
          </w:p>
        </w:tc>
      </w:tr>
      <w:tr w14:paraId="452B8D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38E75E53">
            <w:pPr>
              <w:spacing w:line="560" w:lineRule="exact"/>
              <w:rPr>
                <w:rFonts w:hint="eastAsia" w:ascii="宋体" w:hAnsi="宋体" w:cs="宋体"/>
                <w:sz w:val="24"/>
                <w:highlight w:val="none"/>
              </w:rPr>
            </w:pPr>
          </w:p>
        </w:tc>
        <w:tc>
          <w:tcPr>
            <w:tcW w:w="7633" w:type="dxa"/>
            <w:noWrap w:val="0"/>
            <w:vAlign w:val="center"/>
          </w:tcPr>
          <w:p w14:paraId="318EC03B">
            <w:pPr>
              <w:spacing w:line="560" w:lineRule="exact"/>
              <w:rPr>
                <w:rFonts w:hint="eastAsia" w:ascii="宋体" w:hAnsi="宋体" w:cs="宋体"/>
                <w:sz w:val="24"/>
                <w:highlight w:val="none"/>
                <w:u w:val="single"/>
              </w:rPr>
            </w:pPr>
          </w:p>
        </w:tc>
      </w:tr>
      <w:tr w14:paraId="059CC4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2B253A41">
            <w:pPr>
              <w:spacing w:line="560" w:lineRule="exact"/>
              <w:rPr>
                <w:rFonts w:hint="eastAsia" w:ascii="宋体" w:hAnsi="宋体" w:cs="宋体"/>
                <w:sz w:val="24"/>
                <w:highlight w:val="none"/>
              </w:rPr>
            </w:pPr>
          </w:p>
        </w:tc>
        <w:tc>
          <w:tcPr>
            <w:tcW w:w="7633" w:type="dxa"/>
            <w:noWrap w:val="0"/>
            <w:vAlign w:val="center"/>
          </w:tcPr>
          <w:p w14:paraId="26F0616C">
            <w:pPr>
              <w:spacing w:line="560" w:lineRule="exact"/>
              <w:rPr>
                <w:rFonts w:hint="eastAsia" w:ascii="宋体" w:hAnsi="宋体" w:cs="宋体"/>
                <w:sz w:val="24"/>
                <w:highlight w:val="none"/>
              </w:rPr>
            </w:pPr>
          </w:p>
        </w:tc>
      </w:tr>
      <w:tr w14:paraId="5117CC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11874B04">
            <w:pPr>
              <w:spacing w:line="560" w:lineRule="exact"/>
              <w:rPr>
                <w:rFonts w:hint="eastAsia" w:ascii="宋体" w:hAnsi="宋体" w:cs="宋体"/>
                <w:sz w:val="24"/>
                <w:highlight w:val="none"/>
              </w:rPr>
            </w:pPr>
          </w:p>
        </w:tc>
        <w:tc>
          <w:tcPr>
            <w:tcW w:w="7633" w:type="dxa"/>
            <w:noWrap w:val="0"/>
            <w:vAlign w:val="center"/>
          </w:tcPr>
          <w:p w14:paraId="167C771B">
            <w:pPr>
              <w:spacing w:line="560" w:lineRule="exact"/>
              <w:rPr>
                <w:rFonts w:hint="eastAsia" w:ascii="宋体" w:hAnsi="宋体" w:cs="宋体"/>
                <w:sz w:val="24"/>
                <w:highlight w:val="none"/>
                <w:u w:val="single"/>
              </w:rPr>
            </w:pPr>
          </w:p>
        </w:tc>
      </w:tr>
      <w:tr w14:paraId="36403F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1395B9A">
            <w:pPr>
              <w:spacing w:line="560" w:lineRule="exact"/>
              <w:rPr>
                <w:rFonts w:hint="eastAsia" w:ascii="宋体" w:hAnsi="宋体" w:cs="宋体"/>
                <w:sz w:val="24"/>
                <w:highlight w:val="none"/>
              </w:rPr>
            </w:pPr>
          </w:p>
        </w:tc>
        <w:tc>
          <w:tcPr>
            <w:tcW w:w="7633" w:type="dxa"/>
            <w:noWrap w:val="0"/>
            <w:vAlign w:val="center"/>
          </w:tcPr>
          <w:p w14:paraId="2598E315">
            <w:pPr>
              <w:spacing w:line="560" w:lineRule="exact"/>
              <w:rPr>
                <w:rFonts w:hint="eastAsia" w:ascii="宋体" w:hAnsi="宋体" w:cs="宋体"/>
                <w:sz w:val="24"/>
                <w:highlight w:val="none"/>
              </w:rPr>
            </w:pPr>
          </w:p>
        </w:tc>
      </w:tr>
      <w:tr w14:paraId="760114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4986B6D">
            <w:pPr>
              <w:spacing w:line="560" w:lineRule="exact"/>
              <w:rPr>
                <w:rFonts w:hint="eastAsia" w:ascii="宋体" w:hAnsi="宋体" w:cs="宋体"/>
                <w:sz w:val="24"/>
                <w:highlight w:val="none"/>
              </w:rPr>
            </w:pPr>
          </w:p>
        </w:tc>
        <w:tc>
          <w:tcPr>
            <w:tcW w:w="7633" w:type="dxa"/>
            <w:noWrap w:val="0"/>
            <w:vAlign w:val="center"/>
          </w:tcPr>
          <w:p w14:paraId="01830082">
            <w:pPr>
              <w:spacing w:line="560" w:lineRule="exact"/>
              <w:rPr>
                <w:rFonts w:hint="eastAsia" w:ascii="宋体" w:hAnsi="宋体" w:cs="宋体"/>
                <w:sz w:val="24"/>
                <w:highlight w:val="none"/>
              </w:rPr>
            </w:pPr>
          </w:p>
        </w:tc>
      </w:tr>
      <w:tr w14:paraId="2D66C6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06FD63D">
            <w:pPr>
              <w:spacing w:line="560" w:lineRule="exact"/>
              <w:rPr>
                <w:rFonts w:hint="eastAsia" w:ascii="宋体" w:hAnsi="宋体" w:cs="宋体"/>
                <w:sz w:val="24"/>
                <w:highlight w:val="none"/>
              </w:rPr>
            </w:pPr>
          </w:p>
        </w:tc>
        <w:tc>
          <w:tcPr>
            <w:tcW w:w="7633" w:type="dxa"/>
            <w:noWrap w:val="0"/>
            <w:vAlign w:val="center"/>
          </w:tcPr>
          <w:p w14:paraId="37DB239E">
            <w:pPr>
              <w:spacing w:line="560" w:lineRule="exact"/>
              <w:rPr>
                <w:rFonts w:hint="eastAsia" w:ascii="宋体" w:hAnsi="宋体" w:cs="宋体"/>
                <w:sz w:val="24"/>
                <w:highlight w:val="none"/>
              </w:rPr>
            </w:pPr>
          </w:p>
        </w:tc>
      </w:tr>
      <w:tr w14:paraId="1BDDAA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2DEA5F64">
            <w:pPr>
              <w:spacing w:line="560" w:lineRule="exact"/>
              <w:rPr>
                <w:rFonts w:hint="eastAsia" w:ascii="宋体" w:hAnsi="宋体" w:cs="宋体"/>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6AE39536">
            <w:pPr>
              <w:spacing w:line="560" w:lineRule="exact"/>
              <w:rPr>
                <w:rFonts w:hint="eastAsia" w:ascii="宋体" w:hAnsi="宋体" w:cs="宋体"/>
                <w:sz w:val="24"/>
                <w:highlight w:val="none"/>
              </w:rPr>
            </w:pPr>
          </w:p>
        </w:tc>
      </w:tr>
      <w:tr w14:paraId="2B4666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71CE1A1D">
            <w:pPr>
              <w:spacing w:line="560" w:lineRule="exact"/>
              <w:rPr>
                <w:rFonts w:hint="eastAsia" w:ascii="宋体" w:hAnsi="宋体" w:cs="宋体"/>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077935FD">
            <w:pPr>
              <w:spacing w:line="560" w:lineRule="exact"/>
              <w:rPr>
                <w:rFonts w:hint="eastAsia" w:ascii="宋体" w:hAnsi="宋体" w:cs="宋体"/>
                <w:sz w:val="24"/>
                <w:highlight w:val="none"/>
              </w:rPr>
            </w:pPr>
          </w:p>
        </w:tc>
      </w:tr>
    </w:tbl>
    <w:p w14:paraId="36C7418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Lucida Sans Unicode" w:hAnsi="Lucida Sans Unicode" w:eastAsia="宋体" w:cs="Lucida Sans Unicode"/>
          <w:spacing w:val="0"/>
          <w:w w:val="100"/>
          <w:sz w:val="24"/>
          <w:szCs w:val="24"/>
          <w:lang w:val="en-US" w:eastAsia="zh-CN"/>
        </w:rPr>
      </w:pPr>
      <w:r>
        <w:rPr>
          <w:rFonts w:hint="eastAsia"/>
          <w:highlight w:val="none"/>
        </w:rPr>
        <w:t>注：最终以中标供应商投标文件响应条款为准修订。</w:t>
      </w:r>
    </w:p>
    <w:p w14:paraId="2133912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贾旭鸣">
    <w15:presenceInfo w15:providerId="WPS Office" w15:userId="4116818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F33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纯文本1"/>
    <w:basedOn w:val="1"/>
    <w:autoRedefine/>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2025-09-22T08:27:07Z</dcterms:created>
  <dc:creator>Administrator</dc:creator>
  <cp:lastModifiedBy>小灶甜汤</cp:lastModifiedBy>
  <dcterms:modified xsi:type="dcterms:W3CDTF">2025-09-22T08:27:20Z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eyJoZGlkIjoiMWIxM2MyYTM4NjQxMmZlNDM5Mzc3ZGE5ZmRjMmIzMzUiLCJ1c2VySWQiOiIxNzQ1OTE1NDQzIn0=</vt:lpwstr>
  </property>
  <property fmtid="{D5CDD505-2E9C-101B-9397-08002B2CF9AE}" pid="4" name="ICV">
    <vt:lpwstr>DFCCB818E07D4343B20DC0611ECE5379_12</vt:lpwstr>
  </property>
</Properties>
</file>