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囚 服 购 销 合 同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采购人: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（以下简称甲方） </w:t>
      </w:r>
    </w:p>
    <w:p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（以下简称乙方）  编号：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甲、乙双方根据《中华人民共和国民法典》等相关法律，遵循公平、诚实、守信和尊重社会公德、维护社会经济秩序与公共利益的原则，签订本合同。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一、合同内容及金额：</w:t>
      </w:r>
    </w:p>
    <w:tbl>
      <w:tblPr>
        <w:tblStyle w:val="4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469"/>
        <w:gridCol w:w="1077"/>
        <w:gridCol w:w="1697"/>
        <w:gridCol w:w="1700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品种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单位</w:t>
            </w: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数量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单价（元）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合计金额（元）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6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ins w:id="0" w:author="杨乐乐Sama" w:date="2023-06-13T10:34:00Z">
              <w:r>
                <w:rPr>
                  <w:rFonts w:hint="eastAsia" w:ascii="宋体" w:hAnsi="宋体" w:eastAsia="宋体" w:cs="仿宋"/>
                  <w:sz w:val="28"/>
                  <w:szCs w:val="28"/>
                </w:rPr>
                <w:t>含税</w:t>
              </w:r>
            </w:ins>
            <w:r>
              <w:rPr>
                <w:rFonts w:hint="eastAsia" w:ascii="宋体" w:hAnsi="宋体" w:eastAsia="宋体" w:cs="仿宋"/>
                <w:sz w:val="28"/>
                <w:szCs w:val="28"/>
              </w:rPr>
              <w:t>合计金额（元）</w:t>
            </w:r>
          </w:p>
        </w:tc>
        <w:tc>
          <w:tcPr>
            <w:tcW w:w="6815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 w:eastAsia="宋体" w:cs="仿宋"/>
                <w:sz w:val="28"/>
                <w:szCs w:val="28"/>
                <w:lang w:val="en-US" w:eastAsia="zh-CN"/>
              </w:rPr>
              <w:t xml:space="preserve">                           </w:t>
            </w:r>
            <w:r>
              <w:rPr>
                <w:rFonts w:ascii="宋体" w:hAnsi="宋体" w:eastAsia="宋体" w:cs="Calibri"/>
                <w:sz w:val="28"/>
                <w:szCs w:val="28"/>
              </w:rPr>
              <w:t>¥</w:t>
            </w:r>
          </w:p>
        </w:tc>
      </w:tr>
    </w:tbl>
    <w:p>
      <w:pPr>
        <w:numPr>
          <w:ilvl w:val="0"/>
          <w:numId w:val="1"/>
        </w:numP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8"/>
          <w:szCs w:val="28"/>
        </w:rPr>
        <w:t>标准：产品的原材料、技术要求等严格按照99式囚服标准执行.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三、交货期及交货地点：</w:t>
      </w:r>
      <w:r>
        <w:rPr>
          <w:rFonts w:ascii="仿宋" w:hAnsi="仿宋" w:eastAsia="仿宋" w:cs="仿宋"/>
          <w:sz w:val="28"/>
          <w:szCs w:val="28"/>
        </w:rPr>
        <w:t>自合同签订之日起 3 个月内</w:t>
      </w:r>
      <w:r>
        <w:rPr>
          <w:rFonts w:hint="eastAsia" w:ascii="仿宋" w:hAnsi="仿宋" w:eastAsia="仿宋" w:cs="仿宋"/>
          <w:sz w:val="28"/>
          <w:szCs w:val="28"/>
        </w:rPr>
        <w:t>，发货至采购人指定地点。</w:t>
      </w:r>
      <w:ins w:id="1" w:author="杨乐乐Sama" w:date="2023-06-13T10:36:00Z">
        <w:r>
          <w:rPr>
            <w:rFonts w:hint="eastAsia" w:ascii="仿宋" w:hAnsi="仿宋" w:eastAsia="仿宋" w:cs="仿宋"/>
            <w:color w:val="000000" w:themeColor="text1"/>
            <w:sz w:val="28"/>
            <w:szCs w:val="28"/>
            <w14:textFill>
              <w14:solidFill>
                <w14:schemeClr w14:val="tx1"/>
              </w14:solidFill>
            </w14:textFill>
          </w:rPr>
          <w:t>超过三个月的，乙方每天应向甲方支付未交货物货款的万分之三的违约金，超过十五天</w:t>
        </w:r>
      </w:ins>
      <w:ins w:id="2" w:author="杨乐乐Sama" w:date="2023-06-13T10:37:00Z">
        <w:r>
          <w:rPr>
            <w:rFonts w:hint="eastAsia" w:ascii="仿宋" w:hAnsi="仿宋" w:eastAsia="仿宋" w:cs="仿宋"/>
            <w:color w:val="000000" w:themeColor="text1"/>
            <w:sz w:val="28"/>
            <w:szCs w:val="28"/>
            <w14:textFill>
              <w14:solidFill>
                <w14:schemeClr w14:val="tx1"/>
              </w14:solidFill>
            </w14:textFill>
          </w:rPr>
          <w:t>仍未全部交货的</w:t>
        </w:r>
      </w:ins>
      <w:ins w:id="3" w:author="杨乐乐Sama" w:date="2023-06-13T10:36:00Z">
        <w:r>
          <w:rPr>
            <w:rFonts w:hint="eastAsia" w:ascii="仿宋" w:hAnsi="仿宋" w:eastAsia="仿宋" w:cs="仿宋"/>
            <w:color w:val="000000" w:themeColor="text1"/>
            <w:sz w:val="28"/>
            <w:szCs w:val="28"/>
            <w14:textFill>
              <w14:solidFill>
                <w14:schemeClr w14:val="tx1"/>
              </w14:solidFill>
            </w14:textFill>
          </w:rPr>
          <w:t>，甲方有权</w:t>
        </w:r>
      </w:ins>
      <w:ins w:id="4" w:author="杨乐乐Sama" w:date="2023-06-13T10:37:00Z">
        <w:r>
          <w:rPr>
            <w:rFonts w:hint="eastAsia" w:ascii="仿宋" w:hAnsi="仿宋" w:eastAsia="仿宋" w:cs="仿宋"/>
            <w:color w:val="000000" w:themeColor="text1"/>
            <w:sz w:val="28"/>
            <w:szCs w:val="28"/>
            <w14:textFill>
              <w14:solidFill>
                <w14:schemeClr w14:val="tx1"/>
              </w14:solidFill>
            </w14:textFill>
          </w:rPr>
          <w:t>解除本合同，同时乙方承担违约责任。</w:t>
        </w:r>
      </w:ins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四、包装：按司法部囚服标准包装。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五、结算方式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1、在付款前，成交供应商按付款金额开具发票给采购人。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2、合同签订后 7 天内预付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z w:val="28"/>
          <w:szCs w:val="28"/>
        </w:rPr>
        <w:t xml:space="preserve">0% ，项目验收合格后甲方向乙方支付剩余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</w:t>
      </w:r>
      <w:r>
        <w:rPr>
          <w:rFonts w:ascii="仿宋" w:hAnsi="仿宋" w:eastAsia="仿宋" w:cs="仿宋"/>
          <w:sz w:val="28"/>
          <w:szCs w:val="28"/>
        </w:rPr>
        <w:t>%合同价款。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六、验收：按照双方约定的合同内容验收货物。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七、违约责任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1.因包装不符合合同规定而造成货物损坏、丢失由乙方承担。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2.因自然、国家管控等不可抗力原因造成延误交货的，双方协商解决。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八、争议的解决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本合同在履行过程中发生的任何争议，应由甲、乙双方友好协商解决，协商不成的，甲乙双方任意一方有权向甲方所在地人民法院提起诉讼。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九、本合同一式肆份。甲方贰份、乙方贰份，各方签字盖章后生效。</w:t>
      </w:r>
      <w:r>
        <w:rPr>
          <w:rFonts w:hint="eastAsia" w:ascii="仿宋" w:hAnsi="仿宋" w:eastAsia="仿宋" w:cs="仿宋"/>
          <w:sz w:val="28"/>
          <w:szCs w:val="28"/>
        </w:rPr>
        <w:cr/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cr/>
      </w:r>
      <w:r>
        <w:rPr>
          <w:rFonts w:hint="eastAsia" w:ascii="仿宋" w:hAnsi="仿宋" w:eastAsia="仿宋" w:cs="仿宋"/>
          <w:sz w:val="28"/>
          <w:szCs w:val="28"/>
        </w:rPr>
        <w:t>甲方(盖章)：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乙方(盖章)：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A7E909"/>
    <w:multiLevelType w:val="singleLevel"/>
    <w:tmpl w:val="E1A7E90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乐乐Sama">
    <w15:presenceInfo w15:providerId="None" w15:userId="杨乐乐Sa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hODEwYzI5MmEwNTcyMjEyYzQzOGZmNWU5M2Y2YzAifQ=="/>
  </w:docVars>
  <w:rsids>
    <w:rsidRoot w:val="00BE53BA"/>
    <w:rsid w:val="0000750E"/>
    <w:rsid w:val="000452F3"/>
    <w:rsid w:val="000543E7"/>
    <w:rsid w:val="00081DB2"/>
    <w:rsid w:val="00173852"/>
    <w:rsid w:val="001922D9"/>
    <w:rsid w:val="001F2B21"/>
    <w:rsid w:val="00226EB9"/>
    <w:rsid w:val="00250898"/>
    <w:rsid w:val="002E7314"/>
    <w:rsid w:val="003342B8"/>
    <w:rsid w:val="003467BA"/>
    <w:rsid w:val="00376B17"/>
    <w:rsid w:val="00394052"/>
    <w:rsid w:val="003C4550"/>
    <w:rsid w:val="00420FD8"/>
    <w:rsid w:val="00473135"/>
    <w:rsid w:val="00550B92"/>
    <w:rsid w:val="005A06B7"/>
    <w:rsid w:val="005B3E30"/>
    <w:rsid w:val="0060237F"/>
    <w:rsid w:val="00677F8D"/>
    <w:rsid w:val="006E26D5"/>
    <w:rsid w:val="00731D6A"/>
    <w:rsid w:val="00746F21"/>
    <w:rsid w:val="007905A0"/>
    <w:rsid w:val="007C1DDC"/>
    <w:rsid w:val="007F0557"/>
    <w:rsid w:val="007F4FD4"/>
    <w:rsid w:val="00872C1C"/>
    <w:rsid w:val="008C1FE1"/>
    <w:rsid w:val="009C5647"/>
    <w:rsid w:val="009F2E7E"/>
    <w:rsid w:val="00A0038C"/>
    <w:rsid w:val="00A2567F"/>
    <w:rsid w:val="00AD3D7C"/>
    <w:rsid w:val="00AF73B1"/>
    <w:rsid w:val="00B20476"/>
    <w:rsid w:val="00B661D2"/>
    <w:rsid w:val="00BB5771"/>
    <w:rsid w:val="00BE53BA"/>
    <w:rsid w:val="00C27F6C"/>
    <w:rsid w:val="00C90436"/>
    <w:rsid w:val="00C91651"/>
    <w:rsid w:val="00CE0F73"/>
    <w:rsid w:val="00D234EA"/>
    <w:rsid w:val="00D316B1"/>
    <w:rsid w:val="00DE19CA"/>
    <w:rsid w:val="00E03FFC"/>
    <w:rsid w:val="00E12110"/>
    <w:rsid w:val="00E2157D"/>
    <w:rsid w:val="00E34E4B"/>
    <w:rsid w:val="00E97B4D"/>
    <w:rsid w:val="00F0011F"/>
    <w:rsid w:val="00F014F5"/>
    <w:rsid w:val="00F0302D"/>
    <w:rsid w:val="00F60332"/>
    <w:rsid w:val="00FD08A4"/>
    <w:rsid w:val="00FD13BF"/>
    <w:rsid w:val="0180632A"/>
    <w:rsid w:val="313B0E12"/>
    <w:rsid w:val="4C3C5C43"/>
    <w:rsid w:val="51FC3565"/>
    <w:rsid w:val="531F2AD3"/>
    <w:rsid w:val="55EA5C2E"/>
    <w:rsid w:val="61F57B13"/>
    <w:rsid w:val="705D44E5"/>
    <w:rsid w:val="726C0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pPr>
      <w:spacing w:line="324" w:lineRule="auto"/>
    </w:pPr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纯文本 字符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8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601</Characters>
  <Lines>9</Lines>
  <Paragraphs>2</Paragraphs>
  <TotalTime>6</TotalTime>
  <ScaleCrop>false</ScaleCrop>
  <LinksUpToDate>false</LinksUpToDate>
  <CharactersWithSpaces>880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2022-06-20T04:15:00Z</dcterms:created>
  <dc:creator>Administrator</dc:creator>
  <cp:lastModifiedBy>Gabeng</cp:lastModifiedBy>
  <cp:lastPrinted>2022-07-28T00:16:00Z</cp:lastPrinted>
  <dcterms:modified xsi:type="dcterms:W3CDTF">2025-09-26T03:35:54Z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3595388E5B514E459055CDF7905CBDDC_13</vt:lpwstr>
  </property>
</Properties>
</file>