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084AD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法定代表人身份证明或法定代表人授权委托书</w:t>
      </w:r>
    </w:p>
    <w:p w14:paraId="6FB9F7B5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788AA053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）（授权代表必须为本单位在职员工）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 w:eastAsia="zh-CN" w:bidi="ar-SA"/>
        </w:rPr>
        <w:t>授权代表需提供本单位证明（提供开标截止时间前6个月内任意时段社会保障资金缴纳证明或劳动合同）。</w:t>
      </w:r>
    </w:p>
    <w:p w14:paraId="166A6317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58FE120A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7A83178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7917FFD1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5537359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806049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4D866D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6E4E5F5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55A17B19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1AA3539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1C093C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914EFE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0A509DAA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41B2C17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7AB04A7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11B69FD1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4DF34390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3EEC44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B8AEBD8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60EE598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22C87177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  <w:t>法定代表人授权委托书</w:t>
      </w:r>
    </w:p>
    <w:p w14:paraId="318B1966">
      <w:pPr>
        <w:numPr>
          <w:ins w:id="0" w:author="admin" w:date="2018-08-17T19:18:00Z"/>
        </w:numPr>
        <w:spacing w:line="360" w:lineRule="auto"/>
        <w:rPr>
          <w:rFonts w:hint="eastAsia" w:ascii="仿宋_GB2312" w:eastAsia="仿宋_GB2312"/>
          <w:spacing w:val="4"/>
          <w:sz w:val="28"/>
          <w:szCs w:val="28"/>
          <w:u w:val="single"/>
        </w:rPr>
      </w:pP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（采购人名称）    ：</w:t>
      </w:r>
    </w:p>
    <w:p w14:paraId="209F1A1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zh-CN"/>
        </w:rPr>
        <w:t>注册于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（工商行政管理局名称）</w:t>
      </w:r>
      <w:r>
        <w:rPr>
          <w:rFonts w:hint="eastAsia" w:ascii="仿宋_GB2312" w:eastAsia="仿宋_GB2312"/>
          <w:sz w:val="28"/>
          <w:szCs w:val="28"/>
          <w:lang w:val="zh-CN"/>
        </w:rPr>
        <w:t>之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（投标人全称）</w:t>
      </w:r>
      <w:r>
        <w:rPr>
          <w:rFonts w:hint="eastAsia" w:ascii="仿宋_GB2312" w:eastAsia="仿宋_GB2312"/>
          <w:sz w:val="28"/>
          <w:szCs w:val="28"/>
          <w:lang w:val="zh-CN"/>
        </w:rPr>
        <w:t>的法定代表人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（姓名）</w:t>
      </w:r>
      <w:r>
        <w:rPr>
          <w:rFonts w:hint="eastAsia" w:ascii="仿宋_GB2312" w:eastAsia="仿宋_GB2312"/>
          <w:sz w:val="28"/>
          <w:szCs w:val="28"/>
          <w:lang w:val="zh-CN"/>
        </w:rPr>
        <w:t>授权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（</w:t>
      </w:r>
      <w:r>
        <w:rPr>
          <w:rFonts w:hint="eastAsia" w:ascii="仿宋_GB2312" w:eastAsia="仿宋_GB2312"/>
          <w:sz w:val="28"/>
          <w:szCs w:val="28"/>
          <w:u w:val="single"/>
        </w:rPr>
        <w:t>授权代表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>姓名）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为我方合法委托代理人。代理人根据授权，以我方名义签署、澄清、说明、递交、撤回、修改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（项目名称）           </w:t>
      </w:r>
      <w:r>
        <w:rPr>
          <w:rFonts w:hint="eastAsia" w:ascii="仿宋_GB2312" w:hAnsi="宋体" w:eastAsia="仿宋_GB2312"/>
          <w:sz w:val="28"/>
          <w:szCs w:val="28"/>
        </w:rPr>
        <w:t>投标文件、签订合同和处理有关事宜，其法律后果由我方承担。</w:t>
      </w:r>
    </w:p>
    <w:p w14:paraId="592222C0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代理人无转委托权。</w:t>
      </w:r>
    </w:p>
    <w:p w14:paraId="6CFAB326">
      <w:pPr>
        <w:autoSpaceDE w:val="0"/>
        <w:autoSpaceDN w:val="0"/>
        <w:adjustRightInd w:val="0"/>
        <w:spacing w:line="360" w:lineRule="auto"/>
        <w:ind w:firstLine="63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zh-CN"/>
        </w:rPr>
        <w:t>说明：</w:t>
      </w:r>
      <w:r>
        <w:rPr>
          <w:rFonts w:hint="eastAsia" w:ascii="仿宋_GB2312" w:eastAsia="仿宋_GB2312"/>
          <w:sz w:val="28"/>
          <w:szCs w:val="28"/>
        </w:rPr>
        <w:t>本授权委托书自签发之日起生效，授权委托书有效期自投标有效期届满之日起失效，</w:t>
      </w:r>
      <w:r>
        <w:rPr>
          <w:rFonts w:hint="eastAsia" w:ascii="仿宋_GB2312" w:eastAsia="仿宋_GB2312"/>
          <w:sz w:val="28"/>
          <w:szCs w:val="28"/>
          <w:lang w:val="zh-CN"/>
        </w:rPr>
        <w:t>仅限授权代表参加投标时提供。</w:t>
      </w:r>
    </w:p>
    <w:p w14:paraId="11E0332D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投标人名称：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（盖      章） </w:t>
      </w:r>
    </w:p>
    <w:p w14:paraId="0C437B80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1CAD897A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</w:t>
      </w:r>
    </w:p>
    <w:p w14:paraId="3CE0E8C2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授权代表：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23DE6585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</w:t>
      </w:r>
    </w:p>
    <w:p w14:paraId="38A1F4B4">
      <w:pPr>
        <w:spacing w:line="360" w:lineRule="auto"/>
        <w:ind w:firstLine="700" w:firstLineChars="25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tbl>
      <w:tblPr>
        <w:tblStyle w:val="4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5EE79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8" w:hRule="atLeast"/>
          <w:jc w:val="center"/>
        </w:trPr>
        <w:tc>
          <w:tcPr>
            <w:tcW w:w="4618" w:type="dxa"/>
            <w:noWrap w:val="0"/>
            <w:vAlign w:val="center"/>
          </w:tcPr>
          <w:p w14:paraId="77153675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法定代表人身份证复印件</w:t>
            </w:r>
            <w:bookmarkStart w:id="0" w:name="_GoBack"/>
            <w:bookmarkEnd w:id="0"/>
          </w:p>
          <w:p w14:paraId="2DAC4B51">
            <w:pPr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（正面反）</w:t>
            </w:r>
          </w:p>
        </w:tc>
        <w:tc>
          <w:tcPr>
            <w:tcW w:w="4618" w:type="dxa"/>
            <w:noWrap w:val="0"/>
            <w:vAlign w:val="center"/>
          </w:tcPr>
          <w:p w14:paraId="4F2F848B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426FFB4B">
            <w:pPr>
              <w:widowControl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27F1B697">
      <w:pPr>
        <w:rPr>
          <w:highlight w:val="none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注：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授权代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表必须为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本单位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在职员工，附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开标截止时间前6个月内任意时段社会保障资金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缴纳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证明或劳动合同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2CE74688"/>
    <w:rsid w:val="44880C44"/>
    <w:rsid w:val="4EDE5E07"/>
    <w:rsid w:val="576D73CA"/>
    <w:rsid w:val="5BE14392"/>
    <w:rsid w:val="5C7B05A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656</Words>
  <Characters>656</Characters>
  <Lines>0</Lines>
  <Paragraphs>0</Paragraphs>
  <TotalTime>0</TotalTime>
  <ScaleCrop>false</ScaleCrop>
  <LinksUpToDate>false</LinksUpToDate>
  <CharactersWithSpaces>1211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123</cp:lastModifiedBy>
  <dcterms:modified xsi:type="dcterms:W3CDTF">2024-09-24T08:08:39Z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291E281F26B341F5BE390134FFD1D34A_11</vt:lpwstr>
  </property>
</Properties>
</file>