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C1A1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法定代表人身份证明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日；经营期限：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经营范围：主营：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；兼营：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7940C335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说明：仅限法定代表人参加磋商时提供。</w:t>
      </w:r>
    </w:p>
    <w:p w14:paraId="214220C5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BEE124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（2）法定代表人授权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说明：本授权有效期与投标有效期保持一致（自响应文件递交截止之日起不少于90日历日），仅限授权代表参加磋商时提供。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授 权 代 表：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D3CFA36">
      <w:pPr>
        <w:numPr>
          <w:ins w:id="0" w:author="admin" w:date="2018-10-15T16:11:00Z"/>
        </w:numPr>
        <w:spacing w:line="480" w:lineRule="auto"/>
        <w:ind w:firstLine="42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E2C9724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729EB068">
      <w:pPr>
        <w:pStyle w:val="2"/>
        <w:rPr>
          <w:rFonts w:hint="eastAsia" w:ascii="仿宋" w:hAnsi="仿宋" w:eastAsia="仿宋" w:cs="仿宋"/>
          <w:spacing w:val="0"/>
          <w:kern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0"/>
          <w:kern w:val="21"/>
          <w:highlight w:val="none"/>
          <w:lang w:val="en-US" w:eastAsia="zh-CN"/>
        </w:rPr>
        <w:t>注：被授权代表需提供在本单位近三个月内的社保缴纳证明（社保缴纳单位须为投标供应商），否则视为未实质性响应本项目。</w:t>
      </w:r>
    </w:p>
    <w:p w14:paraId="224BD363">
      <w:pPr>
        <w:pStyle w:val="2"/>
        <w:rPr>
          <w:rFonts w:hint="eastAsia" w:ascii="仿宋" w:hAnsi="仿宋" w:eastAsia="仿宋" w:cs="仿宋"/>
          <w:highlight w:val="none"/>
        </w:rPr>
      </w:pPr>
    </w:p>
    <w:p w14:paraId="2D5DC6D0">
      <w:pPr>
        <w:rPr>
          <w:rFonts w:hint="eastAsia" w:ascii="仿宋" w:hAnsi="仿宋" w:eastAsia="仿宋" w:cs="仿宋"/>
          <w:highlight w:val="none"/>
        </w:rPr>
      </w:pPr>
    </w:p>
    <w:p w14:paraId="51C57B1D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）被授权代表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社保证明材料</w:t>
      </w:r>
    </w:p>
    <w:p w14:paraId="17F2EE45">
      <w:pPr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</w:p>
    <w:tbl>
      <w:tblPr>
        <w:tblStyle w:val="4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631AD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</w:trPr>
        <w:tc>
          <w:tcPr>
            <w:tcW w:w="8880" w:type="dxa"/>
          </w:tcPr>
          <w:p w14:paraId="7260BF13">
            <w:pPr>
              <w:widowControl w:val="0"/>
              <w:rPr>
                <w:rFonts w:hint="eastAsia" w:ascii="仿宋" w:hAnsi="仿宋" w:eastAsia="仿宋" w:cs="仿宋"/>
                <w:b/>
                <w:sz w:val="36"/>
                <w:highlight w:val="none"/>
                <w:vertAlign w:val="baseline"/>
              </w:rPr>
            </w:pPr>
          </w:p>
        </w:tc>
      </w:tr>
    </w:tbl>
    <w:p w14:paraId="056B4A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A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2025-09-23T08:04:59Z</dcterms:created>
  <dc:creator>Administrator</dc:creator>
  <cp:lastModifiedBy>晚风。</cp:lastModifiedBy>
  <dcterms:modified xsi:type="dcterms:W3CDTF">2025-09-23T08:05:19Z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F08DD81D78264FBC8F6BDD1A5EB1FFDC_12</vt:lpwstr>
  </property>
</Properties>
</file>