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响应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文件、签订合同和处理有关事宜，其法律后果由我方承担。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材料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526A46AF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5341F66"/>
    <w:rsid w:val="4EDE5E07"/>
    <w:rsid w:val="576D73CA"/>
    <w:rsid w:val="5C7B05A3"/>
    <w:rsid w:val="65A6075F"/>
    <w:rsid w:val="6739647A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600</Words>
  <Characters>600</Characters>
  <Lines>0</Lines>
  <Paragraphs>0</Paragraphs>
  <TotalTime>0</TotalTime>
  <ScaleCrop>false</ScaleCrop>
  <LinksUpToDate>false</LinksUpToDate>
  <CharactersWithSpaces>1145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2025-08-20T07:10:47Z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