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CC1A1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法定代表人身份证明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与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法定代表人授权书</w:t>
      </w:r>
    </w:p>
    <w:p w14:paraId="61A23142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（1）法定代表人身份证明</w:t>
      </w:r>
    </w:p>
    <w:p w14:paraId="53D6DA0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</w:p>
    <w:p w14:paraId="659B514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       </w:t>
      </w:r>
    </w:p>
    <w:p w14:paraId="604C1FC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               </w:t>
      </w:r>
    </w:p>
    <w:p w14:paraId="3302AE7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543735C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</w:t>
      </w:r>
    </w:p>
    <w:p w14:paraId="056F593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名称）的法定代表人。</w:t>
      </w:r>
    </w:p>
    <w:p w14:paraId="28F527D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特此证明。</w:t>
      </w:r>
    </w:p>
    <w:p w14:paraId="2F6EF9B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9"/>
      </w:tblGrid>
      <w:tr w14:paraId="3D3D3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AE33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3ECB0F8D">
            <w:pPr>
              <w:adjustRightInd w:val="0"/>
              <w:snapToGri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（正反两面）</w:t>
            </w:r>
          </w:p>
        </w:tc>
      </w:tr>
    </w:tbl>
    <w:p w14:paraId="214220C5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GoBack"/>
      <w:bookmarkEnd w:id="0"/>
    </w:p>
    <w:p w14:paraId="1BEE1246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4F323782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</w:t>
      </w:r>
    </w:p>
    <w:p w14:paraId="6425C72C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（2）法定代表人授权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委托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书</w:t>
      </w:r>
    </w:p>
    <w:p w14:paraId="62AA931A"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（采购人名称）    ：</w:t>
      </w:r>
    </w:p>
    <w:p w14:paraId="59022110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（项目名称、编号）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磋商响应文件、签订合同和处理有关事宜，其法律后果由我方承担。</w:t>
      </w:r>
    </w:p>
    <w:p w14:paraId="49484CD4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代理人无转委托权。</w:t>
      </w:r>
    </w:p>
    <w:p w14:paraId="4A8B0FD6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说明：本授权有效期与投标有效期保持一致（自响应文件递交截止之日起不少于90日历日），仅限授权代表参加磋商时提供。</w:t>
      </w:r>
    </w:p>
    <w:p w14:paraId="2605BB23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  应  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（盖单位公章）</w:t>
      </w:r>
    </w:p>
    <w:p w14:paraId="62819B4A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0E8328B8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59D261B9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授 权 代 表：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      字）</w:t>
      </w:r>
    </w:p>
    <w:p w14:paraId="519000E8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22D758C1"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2D3CFA36">
      <w:pPr>
        <w:numPr>
          <w:ins w:id="0" w:author="admin" w:date="2018-10-15T16:11:00Z"/>
        </w:num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C67688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18D54159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法定代表人身份证复印件</w:t>
                            </w:r>
                          </w:p>
                          <w:p w14:paraId="233827DD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6mMIA2gAAAAoBAAAPAAAAAAAAAAEA&#10;IAAAACIAAABkcnMvZG93bnJldi54bWxQSwECFAAUAAAACACHTuJAekkIIA0CAAA3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9C67688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18D54159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法定代表人身份证复印件</w:t>
                      </w:r>
                    </w:p>
                    <w:p w14:paraId="233827DD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9807DE5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1FB7C33C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授权代表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身份证复印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件</w:t>
                            </w:r>
                          </w:p>
                          <w:p w14:paraId="2BF82999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dpYXTaAAAACgEAAA8AAAAAAAAAAQAg&#10;AAAAIgAAAGRycy9kb3ducmV2LnhtbFBLAQIUABQAAAAIAIdO4kD/qJvHDAIAADc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9807DE5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1FB7C33C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  <w:lang w:eastAsia="zh-CN"/>
                        </w:rPr>
                        <w:t>授权代表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</w:rPr>
                        <w:t>身份证复印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件</w:t>
                      </w:r>
                    </w:p>
                    <w:p w14:paraId="2BF82999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0D3FF53F"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11CA69A7"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349E2D6D">
      <w:pPr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34CDC96B">
      <w:pPr>
        <w:pStyle w:val="2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6E2C9724">
      <w:pPr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729EB068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注：被授权代表需提供在本单位近三个月内的社保缴纳证明（社保缴纳单位须为投标供应商），否则视为未实质性响应本项目。</w:t>
      </w:r>
    </w:p>
    <w:p w14:paraId="48261A3F">
      <w:pPr>
        <w:pStyle w:val="2"/>
        <w:rPr>
          <w:rFonts w:hint="eastAsia"/>
          <w:highlight w:val="none"/>
        </w:rPr>
      </w:pPr>
    </w:p>
    <w:p w14:paraId="2184C09D">
      <w:pPr>
        <w:adjustRightInd w:val="0"/>
        <w:snapToGrid w:val="0"/>
        <w:spacing w:line="360" w:lineRule="auto"/>
        <w:jc w:val="center"/>
        <w:rPr>
          <w:rFonts w:hint="default" w:eastAsia="宋体"/>
          <w:b/>
          <w:sz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）被授权代表社保证明材料</w:t>
      </w:r>
    </w:p>
    <w:p w14:paraId="4AA4E837">
      <w:pPr>
        <w:jc w:val="center"/>
        <w:rPr>
          <w:rFonts w:hint="eastAsia" w:ascii="黑体" w:eastAsia="黑体"/>
          <w:sz w:val="32"/>
          <w:szCs w:val="32"/>
          <w:highlight w:val="none"/>
        </w:rPr>
      </w:pPr>
    </w:p>
    <w:tbl>
      <w:tblPr>
        <w:tblStyle w:val="4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250AA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0" w:hRule="atLeast"/>
        </w:trPr>
        <w:tc>
          <w:tcPr>
            <w:tcW w:w="8880" w:type="dxa"/>
          </w:tcPr>
          <w:p w14:paraId="021CF9E4">
            <w:pPr>
              <w:rPr>
                <w:b/>
                <w:sz w:val="36"/>
                <w:highlight w:val="none"/>
                <w:vertAlign w:val="baseline"/>
              </w:rPr>
            </w:pPr>
          </w:p>
        </w:tc>
      </w:tr>
    </w:tbl>
    <w:p w14:paraId="6B4849C1">
      <w:pPr>
        <w:rPr>
          <w:b/>
          <w:sz w:val="36"/>
          <w:highlight w:val="none"/>
        </w:rPr>
      </w:pPr>
    </w:p>
    <w:p w14:paraId="4331A04A">
      <w:pP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br w:type="page"/>
      </w:r>
    </w:p>
    <w:p w14:paraId="453D7C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F05EF0"/>
    <w:rsid w:val="714C3211"/>
    <w:rsid w:val="7B30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table" w:styleId="4">
    <w:name w:val="Table Grid"/>
    <w:basedOn w:val="3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2025-10-10T08:43:08Z</dcterms:created>
  <dc:creator>Administrator</dc:creator>
  <cp:lastModifiedBy>晚风。</cp:lastModifiedBy>
  <dcterms:modified xsi:type="dcterms:W3CDTF">2025-10-10T08:44:56Z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A1119CA440C047309835B19E24D9C48A_12</vt:lpwstr>
  </property>
</Properties>
</file>