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5AC61">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68B93E4E">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1、具有独立承担民事责任能力的法人、其他组织或自然人，法人出具合法有效的营业执照，事业法人应提供事业单位法人等证明文件，其他组织应提供合法证明文件，自然人出具身份证明：法人或者其他组织提供营业执照等证明文件，自然人提供身份证件，供应商需在项目电子化交易系统中按要求上传相应证明文件</w:t>
      </w:r>
    </w:p>
    <w:p w14:paraId="698B5278">
      <w:pPr>
        <w:spacing w:line="360" w:lineRule="auto"/>
        <w:rPr>
          <w:rFonts w:hint="default" w:ascii="宋体" w:hAnsi="宋体" w:cs="黑体"/>
          <w:bCs/>
          <w:sz w:val="24"/>
          <w:szCs w:val="24"/>
          <w:lang w:val="zh-CN"/>
        </w:rPr>
      </w:pPr>
    </w:p>
    <w:p w14:paraId="063B897C">
      <w:pPr>
        <w:rPr>
          <w:rFonts w:hint="default" w:ascii="宋体" w:hAnsi="宋体" w:cs="黑体"/>
          <w:bCs/>
          <w:sz w:val="24"/>
          <w:szCs w:val="24"/>
          <w:lang w:val="zh-CN"/>
        </w:rPr>
      </w:pPr>
      <w:r>
        <w:rPr>
          <w:rFonts w:hint="default" w:ascii="宋体" w:hAnsi="宋体" w:cs="黑体"/>
          <w:bCs/>
          <w:sz w:val="24"/>
          <w:szCs w:val="24"/>
          <w:lang w:val="zh-CN"/>
        </w:rPr>
        <w:br w:type="page"/>
      </w:r>
    </w:p>
    <w:p w14:paraId="67F063EB">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14:paraId="572DD3F3">
      <w:pPr>
        <w:pStyle w:val="16"/>
        <w:widowControl/>
        <w:spacing w:line="480" w:lineRule="exact"/>
        <w:ind w:left="240" w:firstLine="320" w:firstLineChars="10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法定代表人身份证明</w:t>
      </w:r>
      <w:r>
        <w:rPr>
          <w:rFonts w:hint="eastAsia" w:ascii="宋体" w:hAnsi="宋体" w:cs="宋体"/>
          <w:b/>
          <w:bCs/>
          <w:kern w:val="2"/>
          <w:sz w:val="32"/>
          <w:szCs w:val="32"/>
          <w:lang w:eastAsia="zh-CN"/>
        </w:rPr>
        <w:t>书</w:t>
      </w:r>
    </w:p>
    <w:p w14:paraId="5A7B0BA2">
      <w:pPr>
        <w:pStyle w:val="16"/>
        <w:widowControl/>
        <w:spacing w:line="480" w:lineRule="exact"/>
        <w:ind w:left="240" w:firstLine="100" w:firstLineChars="100"/>
        <w:jc w:val="center"/>
        <w:rPr>
          <w:rFonts w:hint="eastAsia" w:ascii="宋体" w:hAnsi="宋体" w:eastAsia="宋体" w:cs="宋体"/>
          <w:b/>
          <w:bCs w:val="0"/>
          <w:kern w:val="2"/>
          <w:sz w:val="10"/>
          <w:szCs w:val="10"/>
          <w:lang w:val="en-US"/>
        </w:rPr>
      </w:pPr>
    </w:p>
    <w:p w14:paraId="19196DA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6ED889E4">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74D6D1C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06B7EB2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1E4E81C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0B9FD4A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6F5B8C0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41878CD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1F782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2695083F">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F598AF6">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214F87E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4E33F005">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652248EE">
            <w:pPr>
              <w:pStyle w:val="5"/>
              <w:widowControl/>
              <w:jc w:val="center"/>
              <w:rPr>
                <w:rFonts w:hint="eastAsia" w:ascii="宋体" w:hAnsi="宋体" w:eastAsia="宋体" w:cs="宋体"/>
                <w:szCs w:val="21"/>
                <w:lang w:val="en-US"/>
              </w:rPr>
            </w:pPr>
            <w:r>
              <w:rPr>
                <w:rFonts w:hint="eastAsia" w:ascii="宋体" w:hAnsi="宋体" w:eastAsia="宋体" w:cs="宋体"/>
                <w:szCs w:val="21"/>
              </w:rPr>
              <w:t>（双面）</w:t>
            </w:r>
          </w:p>
          <w:p w14:paraId="4D2E1F2A">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360A0DB0">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131D6490">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51DC88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22837517">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6B7CE3AD">
      <w:pPr>
        <w:pStyle w:val="5"/>
        <w:rPr>
          <w:rFonts w:hint="eastAsia" w:ascii="宋体" w:hAnsi="宋体" w:eastAsia="宋体" w:cs="宋体"/>
          <w:kern w:val="2"/>
          <w:sz w:val="21"/>
          <w:szCs w:val="21"/>
          <w:lang w:val="en-US" w:eastAsia="zh-CN" w:bidi="ar"/>
        </w:rPr>
      </w:pPr>
    </w:p>
    <w:p w14:paraId="70FC7956">
      <w:pPr>
        <w:pStyle w:val="15"/>
        <w:rPr>
          <w:rFonts w:hint="eastAsia" w:ascii="宋体" w:hAnsi="宋体" w:eastAsia="宋体" w:cs="宋体"/>
          <w:kern w:val="2"/>
          <w:sz w:val="21"/>
          <w:szCs w:val="21"/>
          <w:lang w:val="en-US" w:eastAsia="zh-CN" w:bidi="ar"/>
        </w:rPr>
      </w:pPr>
    </w:p>
    <w:p w14:paraId="7B942051">
      <w:pPr>
        <w:pStyle w:val="15"/>
        <w:rPr>
          <w:rFonts w:hint="eastAsia" w:ascii="宋体" w:hAnsi="宋体" w:eastAsia="宋体" w:cs="宋体"/>
          <w:kern w:val="2"/>
          <w:sz w:val="21"/>
          <w:szCs w:val="21"/>
          <w:lang w:val="en-US" w:eastAsia="zh-CN" w:bidi="ar"/>
        </w:rPr>
      </w:pPr>
    </w:p>
    <w:p w14:paraId="73118D8F">
      <w:pPr>
        <w:pStyle w:val="15"/>
        <w:rPr>
          <w:rFonts w:hint="eastAsia" w:ascii="宋体" w:hAnsi="宋体" w:eastAsia="宋体" w:cs="宋体"/>
          <w:kern w:val="2"/>
          <w:sz w:val="21"/>
          <w:szCs w:val="21"/>
          <w:lang w:val="en-US" w:eastAsia="zh-CN" w:bidi="ar"/>
        </w:rPr>
      </w:pPr>
    </w:p>
    <w:p w14:paraId="201C716F">
      <w:pPr>
        <w:pStyle w:val="15"/>
        <w:rPr>
          <w:rFonts w:hint="eastAsia" w:ascii="宋体" w:hAnsi="宋体" w:eastAsia="宋体" w:cs="宋体"/>
          <w:kern w:val="2"/>
          <w:sz w:val="21"/>
          <w:szCs w:val="21"/>
          <w:lang w:val="en-US" w:eastAsia="zh-CN" w:bidi="ar"/>
        </w:rPr>
      </w:pPr>
    </w:p>
    <w:p w14:paraId="25905D66">
      <w:pPr>
        <w:pStyle w:val="15"/>
        <w:rPr>
          <w:rFonts w:hint="eastAsia" w:ascii="宋体" w:hAnsi="宋体" w:eastAsia="宋体" w:cs="宋体"/>
          <w:kern w:val="2"/>
          <w:sz w:val="21"/>
          <w:szCs w:val="21"/>
          <w:lang w:val="en-US" w:eastAsia="zh-CN" w:bidi="ar"/>
        </w:rPr>
      </w:pPr>
    </w:p>
    <w:p w14:paraId="5F1DDB4C">
      <w:pPr>
        <w:pStyle w:val="15"/>
        <w:rPr>
          <w:rFonts w:hint="eastAsia" w:ascii="宋体" w:hAnsi="宋体" w:eastAsia="宋体" w:cs="宋体"/>
          <w:kern w:val="2"/>
          <w:sz w:val="21"/>
          <w:szCs w:val="21"/>
          <w:lang w:val="en-US" w:eastAsia="zh-CN" w:bidi="ar"/>
        </w:rPr>
      </w:pPr>
    </w:p>
    <w:p w14:paraId="44A7AB36">
      <w:pPr>
        <w:pStyle w:val="15"/>
        <w:rPr>
          <w:rFonts w:hint="eastAsia" w:ascii="宋体" w:hAnsi="宋体" w:eastAsia="宋体" w:cs="宋体"/>
          <w:kern w:val="2"/>
          <w:sz w:val="21"/>
          <w:szCs w:val="21"/>
          <w:lang w:val="en-US" w:eastAsia="zh-CN" w:bidi="ar"/>
        </w:rPr>
      </w:pPr>
    </w:p>
    <w:p w14:paraId="03341654">
      <w:pPr>
        <w:pStyle w:val="15"/>
        <w:rPr>
          <w:rFonts w:hint="eastAsia" w:ascii="宋体" w:hAnsi="宋体" w:eastAsia="宋体" w:cs="宋体"/>
          <w:kern w:val="2"/>
          <w:sz w:val="21"/>
          <w:szCs w:val="21"/>
          <w:lang w:val="en-US" w:eastAsia="zh-CN" w:bidi="ar"/>
        </w:rPr>
      </w:pPr>
    </w:p>
    <w:p w14:paraId="24B363B8">
      <w:pPr>
        <w:pStyle w:val="15"/>
        <w:rPr>
          <w:rFonts w:hint="eastAsia" w:ascii="宋体" w:hAnsi="宋体" w:eastAsia="宋体" w:cs="宋体"/>
          <w:kern w:val="2"/>
          <w:sz w:val="21"/>
          <w:szCs w:val="21"/>
          <w:lang w:val="en-US" w:eastAsia="zh-CN" w:bidi="ar"/>
        </w:rPr>
      </w:pPr>
    </w:p>
    <w:p w14:paraId="58B3796A">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689CDE40">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56DC5242">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267F6003">
      <w:pPr>
        <w:pStyle w:val="11"/>
        <w:widowControl/>
        <w:rPr>
          <w:rFonts w:hint="eastAsia" w:ascii="宋体" w:hAnsi="宋体" w:eastAsia="宋体" w:cs="宋体"/>
          <w:sz w:val="21"/>
          <w:szCs w:val="21"/>
          <w:lang w:val="en-US"/>
        </w:rPr>
      </w:pPr>
    </w:p>
    <w:p w14:paraId="5BDEDBD8">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66868CC9">
      <w:pPr>
        <w:pStyle w:val="16"/>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法定代表人授权书</w:t>
      </w:r>
    </w:p>
    <w:p w14:paraId="7F6D8F2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20319CC1">
      <w:pPr>
        <w:pStyle w:val="8"/>
        <w:widowControl/>
        <w:spacing w:line="360" w:lineRule="auto"/>
        <w:ind w:left="-117"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5C25BB7B">
      <w:pPr>
        <w:pStyle w:val="8"/>
        <w:widowControl/>
        <w:spacing w:line="360" w:lineRule="auto"/>
        <w:ind w:left="0" w:firstLine="420" w:firstLineChars="200"/>
        <w:jc w:val="left"/>
        <w:rPr>
          <w:rFonts w:hAnsi="宋体" w:cs="宋体"/>
          <w:lang w:val="en-US"/>
        </w:rPr>
      </w:pPr>
      <w:r>
        <w:rPr>
          <w:rFonts w:hAnsi="宋体" w:cs="宋体"/>
          <w:lang w:eastAsia="zh-CN"/>
        </w:rPr>
        <w:t>供应商名称（公章）：</w:t>
      </w:r>
    </w:p>
    <w:p w14:paraId="264F0446">
      <w:pPr>
        <w:pStyle w:val="8"/>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363997E0">
      <w:pPr>
        <w:pStyle w:val="8"/>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0735BE52">
      <w:pPr>
        <w:pStyle w:val="8"/>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3CA745A5">
      <w:pPr>
        <w:pStyle w:val="8"/>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56F8F20D">
      <w:pPr>
        <w:pStyle w:val="8"/>
        <w:widowControl/>
        <w:spacing w:line="360" w:lineRule="auto"/>
        <w:ind w:left="0" w:firstLine="420" w:firstLineChars="200"/>
        <w:jc w:val="left"/>
        <w:rPr>
          <w:rFonts w:hAnsi="宋体" w:cs="宋体"/>
          <w:u w:val="single"/>
          <w:lang w:val="en-US"/>
        </w:rPr>
      </w:pPr>
      <w:r>
        <w:rPr>
          <w:rFonts w:hAnsi="宋体" w:cs="宋体"/>
          <w:lang w:eastAsia="zh-CN"/>
        </w:rPr>
        <w:t>职务：</w:t>
      </w:r>
    </w:p>
    <w:p w14:paraId="25B5F4E4">
      <w:pPr>
        <w:pStyle w:val="8"/>
        <w:widowControl/>
        <w:spacing w:line="360" w:lineRule="auto"/>
        <w:ind w:left="0" w:firstLine="420" w:firstLineChars="200"/>
        <w:jc w:val="left"/>
        <w:rPr>
          <w:rFonts w:hAnsi="宋体" w:cs="宋体"/>
          <w:u w:val="single"/>
          <w:lang w:val="en-US"/>
        </w:rPr>
      </w:pPr>
      <w:r>
        <w:rPr>
          <w:rFonts w:hAnsi="宋体" w:cs="宋体"/>
          <w:lang w:eastAsia="zh-CN"/>
        </w:rPr>
        <w:t>联系地址：</w:t>
      </w:r>
    </w:p>
    <w:p w14:paraId="27E3A0EC">
      <w:pPr>
        <w:pStyle w:val="8"/>
        <w:widowControl/>
        <w:spacing w:line="360" w:lineRule="auto"/>
        <w:ind w:left="0" w:firstLine="420" w:firstLineChars="200"/>
        <w:jc w:val="left"/>
        <w:rPr>
          <w:rFonts w:hAnsi="宋体" w:cs="宋体"/>
          <w:lang w:val="en-US"/>
        </w:rPr>
      </w:pPr>
      <w:r>
        <w:rPr>
          <w:rFonts w:hAnsi="宋体" w:cs="宋体"/>
          <w:lang w:eastAsia="zh-CN"/>
        </w:rPr>
        <w:t>联系电话：</w:t>
      </w:r>
    </w:p>
    <w:p w14:paraId="34744D50">
      <w:pPr>
        <w:pStyle w:val="8"/>
        <w:widowControl/>
        <w:spacing w:line="360" w:lineRule="auto"/>
        <w:ind w:left="0" w:firstLine="420" w:firstLineChars="200"/>
        <w:jc w:val="left"/>
        <w:rPr>
          <w:rFonts w:hAnsi="宋体" w:cs="宋体"/>
          <w:u w:val="single"/>
          <w:lang w:val="en-US"/>
        </w:rPr>
      </w:pPr>
      <w:r>
        <w:rPr>
          <w:rFonts w:hAnsi="宋体" w:cs="宋体"/>
          <w:lang w:eastAsia="zh-CN"/>
        </w:rPr>
        <w:t>传真：</w:t>
      </w:r>
    </w:p>
    <w:p w14:paraId="7D0B56F5">
      <w:pPr>
        <w:pStyle w:val="8"/>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3"/>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610"/>
        <w:gridCol w:w="4349"/>
      </w:tblGrid>
      <w:tr w14:paraId="1252D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43CE46">
            <w:pPr>
              <w:pStyle w:val="8"/>
              <w:widowControl/>
              <w:spacing w:line="360" w:lineRule="auto"/>
              <w:jc w:val="center"/>
              <w:rPr>
                <w:rFonts w:ascii="宋体" w:hAnsi="宋体" w:eastAsia="宋体" w:cs="宋体"/>
                <w:shd w:val="clear" w:color="auto"/>
                <w:lang w:val="en-US"/>
              </w:rPr>
            </w:pPr>
            <w:r>
              <w:rPr>
                <w:rFonts w:hint="eastAsia" w:ascii="宋体" w:hAnsi="宋体" w:eastAsia="宋体" w:cs="宋体"/>
                <w:shd w:val="clear" w:color="auto"/>
                <w:lang w:eastAsia="zh-CN"/>
              </w:rPr>
              <w:t>法定代表人</w:t>
            </w:r>
            <w:r>
              <w:rPr>
                <w:rFonts w:ascii="宋体" w:hAnsi="宋体" w:eastAsia="宋体" w:cs="宋体"/>
                <w:shd w:val="clear" w:color="auto"/>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4FC87E">
            <w:pPr>
              <w:pStyle w:val="8"/>
              <w:widowControl/>
              <w:spacing w:line="360" w:lineRule="auto"/>
              <w:jc w:val="center"/>
              <w:rPr>
                <w:rFonts w:ascii="宋体" w:hAnsi="宋体" w:eastAsia="宋体" w:cs="宋体"/>
                <w:shd w:val="clear" w:color="auto"/>
                <w:lang w:val="en-US"/>
              </w:rPr>
            </w:pPr>
            <w:r>
              <w:rPr>
                <w:rFonts w:ascii="宋体" w:hAnsi="宋体" w:eastAsia="宋体" w:cs="宋体"/>
                <w:shd w:val="clear" w:color="auto"/>
              </w:rPr>
              <w:t>被授权人身份证复印件（人像面）</w:t>
            </w:r>
          </w:p>
        </w:tc>
      </w:tr>
      <w:tr w14:paraId="59A0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CFF9AC">
            <w:pPr>
              <w:pStyle w:val="8"/>
              <w:widowControl/>
              <w:spacing w:line="360" w:lineRule="auto"/>
              <w:jc w:val="center"/>
              <w:rPr>
                <w:rFonts w:ascii="宋体" w:hAnsi="宋体" w:eastAsia="宋体" w:cs="宋体"/>
                <w:shd w:val="clear" w:color="auto"/>
                <w:lang w:val="en-US"/>
              </w:rPr>
            </w:pPr>
            <w:r>
              <w:rPr>
                <w:rFonts w:hint="eastAsia" w:ascii="宋体" w:hAnsi="宋体" w:eastAsia="宋体" w:cs="宋体"/>
                <w:shd w:val="clear" w:color="auto"/>
                <w:lang w:eastAsia="zh-CN"/>
              </w:rPr>
              <w:t>法定代表人</w:t>
            </w:r>
            <w:r>
              <w:rPr>
                <w:rFonts w:ascii="宋体" w:hAnsi="宋体" w:eastAsia="宋体" w:cs="宋体"/>
                <w:shd w:val="clear" w:color="auto"/>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15E96A">
            <w:pPr>
              <w:pStyle w:val="8"/>
              <w:widowControl/>
              <w:spacing w:line="360" w:lineRule="auto"/>
              <w:jc w:val="center"/>
              <w:rPr>
                <w:rFonts w:ascii="宋体" w:hAnsi="宋体" w:eastAsia="宋体" w:cs="宋体"/>
                <w:shd w:val="clear" w:color="auto"/>
                <w:lang w:val="en-US"/>
              </w:rPr>
            </w:pPr>
            <w:r>
              <w:rPr>
                <w:rFonts w:ascii="宋体" w:hAnsi="宋体" w:eastAsia="宋体" w:cs="宋体"/>
                <w:shd w:val="clear" w:color="auto"/>
              </w:rPr>
              <w:t>被授权人身份证复印件（国徽面）</w:t>
            </w:r>
          </w:p>
        </w:tc>
      </w:tr>
    </w:tbl>
    <w:p w14:paraId="5873516D">
      <w:pPr>
        <w:pStyle w:val="8"/>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2CDF5B3F">
      <w:pPr>
        <w:pStyle w:val="8"/>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w:t>
      </w:r>
      <w:r>
        <w:rPr>
          <w:rFonts w:hint="eastAsia" w:hAnsi="宋体" w:cs="宋体"/>
          <w:b/>
          <w:bCs/>
          <w:sz w:val="18"/>
          <w:szCs w:val="18"/>
          <w:lang w:val="en-US" w:eastAsia="zh-CN"/>
        </w:rPr>
        <w:t>谈判</w:t>
      </w:r>
      <w:r>
        <w:rPr>
          <w:rFonts w:hAnsi="宋体" w:cs="宋体"/>
          <w:b/>
          <w:bCs/>
          <w:sz w:val="18"/>
          <w:szCs w:val="18"/>
          <w:lang w:eastAsia="zh-CN"/>
        </w:rPr>
        <w:t>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328E35EB">
      <w:pPr>
        <w:pStyle w:val="8"/>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755CEDD8"/>
    <w:p w14:paraId="00C454F0"/>
    <w:p w14:paraId="6A20ABB7">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368A804C">
      <w:pPr>
        <w:spacing w:line="360" w:lineRule="auto"/>
        <w:rPr>
          <w:rFonts w:hint="default" w:ascii="宋体" w:hAnsi="宋体" w:cs="黑体"/>
          <w:bCs/>
          <w:sz w:val="24"/>
          <w:szCs w:val="24"/>
          <w:lang w:val="zh-CN"/>
        </w:rPr>
      </w:pPr>
      <w:r>
        <w:rPr>
          <w:rFonts w:hint="eastAsia" w:ascii="宋体" w:hAnsi="宋体" w:eastAsia="宋体" w:cs="宋体"/>
          <w:kern w:val="2"/>
          <w:sz w:val="21"/>
          <w:szCs w:val="21"/>
          <w:lang w:val="en-US" w:eastAsia="zh-CN" w:bidi="ar"/>
        </w:rPr>
        <w:t>日期：    年   月   日</w:t>
      </w:r>
    </w:p>
    <w:p w14:paraId="6130F67C">
      <w:pPr>
        <w:rPr>
          <w:rFonts w:hint="default" w:ascii="宋体" w:hAnsi="宋体" w:cs="黑体"/>
          <w:bCs/>
          <w:sz w:val="24"/>
          <w:szCs w:val="24"/>
          <w:lang w:val="zh-CN"/>
        </w:rPr>
      </w:pPr>
      <w:r>
        <w:rPr>
          <w:rFonts w:hint="default" w:ascii="宋体" w:hAnsi="宋体" w:cs="黑体"/>
          <w:bCs/>
          <w:sz w:val="24"/>
          <w:szCs w:val="24"/>
          <w:lang w:val="zh-CN"/>
        </w:rPr>
        <w:br w:type="page"/>
      </w:r>
    </w:p>
    <w:p w14:paraId="536D80FD">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3、财务状况报告：提供2024年度完整的财务审计报告或开标时间前三个月内基本账户银行出具的资信证明，供应商需在项目电子化交易系统中按要求上传相应证明文件</w:t>
      </w:r>
    </w:p>
    <w:p w14:paraId="396C6FD5">
      <w:pPr>
        <w:spacing w:line="360" w:lineRule="auto"/>
        <w:rPr>
          <w:rFonts w:hint="default" w:ascii="宋体" w:hAnsi="宋体" w:cs="黑体"/>
          <w:bCs/>
          <w:sz w:val="24"/>
          <w:szCs w:val="24"/>
          <w:lang w:val="zh-CN"/>
        </w:rPr>
      </w:pPr>
    </w:p>
    <w:p w14:paraId="01737CB2">
      <w:pPr>
        <w:rPr>
          <w:rFonts w:hint="default" w:ascii="宋体" w:hAnsi="宋体" w:cs="黑体"/>
          <w:bCs/>
          <w:sz w:val="24"/>
          <w:szCs w:val="24"/>
          <w:lang w:val="zh-CN"/>
        </w:rPr>
      </w:pPr>
      <w:r>
        <w:rPr>
          <w:rFonts w:hint="default" w:ascii="宋体" w:hAnsi="宋体" w:cs="黑体"/>
          <w:bCs/>
          <w:sz w:val="24"/>
          <w:szCs w:val="24"/>
          <w:lang w:val="zh-CN"/>
        </w:rPr>
        <w:br w:type="page"/>
      </w:r>
    </w:p>
    <w:p w14:paraId="4B1A25AB">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4、税收缴纳证明：提供采购活动前6个月内任意一月（任意税种）的缴纳证明或完税证明，纳税证明或完税证明上应有代收机构或税务机关的公章或业务专用章。依法免税的供应商应提供相关文件证明；成立时间至提交投标文件截止时间不足一年的，可提供成立后本年度任意时段税收缴纳证明，供应商需在项目电子化交易系统中按要求上传相应证明文件</w:t>
      </w:r>
    </w:p>
    <w:p w14:paraId="11C5C8C8">
      <w:pPr>
        <w:spacing w:line="360" w:lineRule="auto"/>
        <w:rPr>
          <w:rFonts w:hint="default" w:ascii="宋体" w:hAnsi="宋体" w:cs="黑体"/>
          <w:bCs/>
          <w:sz w:val="24"/>
          <w:szCs w:val="24"/>
          <w:lang w:val="zh-CN"/>
        </w:rPr>
      </w:pPr>
    </w:p>
    <w:p w14:paraId="109829C9">
      <w:pPr>
        <w:rPr>
          <w:rFonts w:hint="default" w:ascii="宋体" w:hAnsi="宋体" w:cs="黑体"/>
          <w:bCs/>
          <w:sz w:val="24"/>
          <w:szCs w:val="24"/>
          <w:lang w:val="zh-CN"/>
        </w:rPr>
      </w:pPr>
      <w:r>
        <w:rPr>
          <w:rFonts w:hint="default" w:ascii="宋体" w:hAnsi="宋体" w:cs="黑体"/>
          <w:bCs/>
          <w:sz w:val="24"/>
          <w:szCs w:val="24"/>
          <w:lang w:val="zh-CN"/>
        </w:rPr>
        <w:br w:type="page"/>
      </w:r>
    </w:p>
    <w:p w14:paraId="21B623B3">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5、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供应商需在项目电子化交易系统中按要求上传相应证明文件并进行电子签章</w:t>
      </w:r>
    </w:p>
    <w:p w14:paraId="37A405B9">
      <w:pPr>
        <w:spacing w:line="360" w:lineRule="auto"/>
        <w:rPr>
          <w:rFonts w:hint="default" w:ascii="宋体" w:hAnsi="宋体" w:cs="黑体"/>
          <w:bCs/>
          <w:sz w:val="24"/>
          <w:szCs w:val="24"/>
          <w:lang w:val="zh-CN"/>
        </w:rPr>
      </w:pPr>
    </w:p>
    <w:p w14:paraId="1B636DC4">
      <w:pPr>
        <w:rPr>
          <w:rFonts w:hint="default" w:ascii="宋体" w:hAnsi="宋体" w:cs="黑体"/>
          <w:bCs/>
          <w:sz w:val="24"/>
          <w:szCs w:val="24"/>
          <w:lang w:val="zh-CN"/>
        </w:rPr>
      </w:pPr>
      <w:r>
        <w:rPr>
          <w:rFonts w:hint="default" w:ascii="宋体" w:hAnsi="宋体" w:cs="黑体"/>
          <w:bCs/>
          <w:sz w:val="24"/>
          <w:szCs w:val="24"/>
          <w:lang w:val="zh-CN"/>
        </w:rPr>
        <w:br w:type="page"/>
      </w:r>
    </w:p>
    <w:p w14:paraId="6DD1308C">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6、书面声明：①参加本次政府采购活动前3年内在经营活动中没有重大违纪的书面声明、②具有履行合同所必需的设备和专业技术能力的书面声明，供应商需在项目电子化交易系统中按要求上传相应证明文件并进行电子签章</w:t>
      </w:r>
    </w:p>
    <w:p w14:paraId="7F463B74">
      <w:pPr>
        <w:jc w:val="center"/>
        <w:outlineLvl w:val="9"/>
        <w:rPr>
          <w:rFonts w:hint="eastAsia" w:ascii="宋体" w:hAnsi="宋体" w:eastAsia="宋体" w:cs="宋体"/>
          <w:b w:val="0"/>
          <w:bCs w:val="0"/>
          <w:sz w:val="24"/>
          <w:szCs w:val="28"/>
          <w:highlight w:val="none"/>
          <w:lang w:val="en-US" w:eastAsia="zh-CN"/>
        </w:rPr>
      </w:pPr>
    </w:p>
    <w:p w14:paraId="573765FF">
      <w:pPr>
        <w:jc w:val="center"/>
        <w:outlineLvl w:val="9"/>
        <w:rPr>
          <w:rFonts w:hint="eastAsia" w:ascii="宋体" w:hAnsi="宋体" w:eastAsia="宋体" w:cs="宋体"/>
          <w:b/>
          <w:kern w:val="0"/>
          <w:sz w:val="28"/>
          <w:szCs w:val="28"/>
          <w:highlight w:val="none"/>
          <w:lang w:val="en-US" w:eastAsia="zh-CN" w:bidi="ar-SA"/>
        </w:rPr>
      </w:pPr>
      <w:r>
        <w:rPr>
          <w:rFonts w:hint="eastAsia" w:ascii="宋体" w:hAnsi="宋体" w:eastAsia="宋体" w:cs="宋体"/>
          <w:b/>
          <w:kern w:val="0"/>
          <w:sz w:val="28"/>
          <w:szCs w:val="28"/>
          <w:highlight w:val="none"/>
          <w:lang w:val="en-US" w:eastAsia="zh-CN" w:bidi="ar-SA"/>
        </w:rPr>
        <w:t>①参加本次政府采购活动前3年内在经营活动中没有重大违纪的书面声明（格式）</w:t>
      </w:r>
    </w:p>
    <w:p w14:paraId="6B3C1B0C">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16023EB1">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02A8568">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3A179FE4">
      <w:pPr>
        <w:widowControl/>
        <w:spacing w:line="460" w:lineRule="exact"/>
        <w:ind w:firstLine="480" w:firstLineChars="200"/>
        <w:jc w:val="left"/>
        <w:rPr>
          <w:rFonts w:hint="eastAsia" w:ascii="宋体" w:hAnsi="宋体" w:eastAsia="宋体" w:cs="宋体"/>
          <w:b w:val="0"/>
          <w:bCs w:val="0"/>
          <w:kern w:val="0"/>
          <w:sz w:val="24"/>
          <w:highlight w:val="none"/>
        </w:rPr>
      </w:pPr>
    </w:p>
    <w:p w14:paraId="66816D09">
      <w:pPr>
        <w:pStyle w:val="8"/>
        <w:spacing w:line="480" w:lineRule="auto"/>
        <w:jc w:val="left"/>
        <w:rPr>
          <w:rFonts w:hint="eastAsia" w:ascii="宋体" w:hAnsi="宋体" w:eastAsia="宋体" w:cs="宋体"/>
          <w:b w:val="0"/>
          <w:bCs w:val="0"/>
          <w:kern w:val="0"/>
          <w:sz w:val="24"/>
          <w:highlight w:val="none"/>
          <w:lang w:eastAsia="zh-CN"/>
        </w:rPr>
      </w:pPr>
    </w:p>
    <w:p w14:paraId="1406C2E3">
      <w:pPr>
        <w:pStyle w:val="8"/>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61D38387">
      <w:pPr>
        <w:pStyle w:val="8"/>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4A61F431">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2FFD1CE9">
      <w:pPr>
        <w:pStyle w:val="3"/>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lang w:val="en-US" w:eastAsia="zh-CN"/>
        </w:rPr>
        <w:t>②</w:t>
      </w:r>
      <w:r>
        <w:rPr>
          <w:rFonts w:hint="eastAsia" w:ascii="宋体" w:hAnsi="宋体" w:eastAsia="宋体" w:cs="宋体"/>
          <w:sz w:val="28"/>
          <w:szCs w:val="28"/>
          <w:highlight w:val="none"/>
        </w:rPr>
        <w:t>履行合同所必需的设备和专业技术能力的承诺</w:t>
      </w:r>
    </w:p>
    <w:p w14:paraId="4EA6625A">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346D9192">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6CF8316C">
      <w:pPr>
        <w:rPr>
          <w:rFonts w:ascii="宋体" w:hAnsi="宋体" w:cs="宋体"/>
          <w:highlight w:val="none"/>
        </w:rPr>
      </w:pPr>
    </w:p>
    <w:p w14:paraId="36FF478D">
      <w:pPr>
        <w:pStyle w:val="9"/>
        <w:rPr>
          <w:rFonts w:ascii="宋体" w:hAnsi="宋体" w:cs="宋体"/>
          <w:highlight w:val="none"/>
        </w:rPr>
      </w:pPr>
    </w:p>
    <w:p w14:paraId="4900122C">
      <w:pPr>
        <w:spacing w:line="600" w:lineRule="auto"/>
        <w:ind w:firstLine="3780" w:firstLineChars="1800"/>
        <w:jc w:val="left"/>
        <w:rPr>
          <w:rFonts w:ascii="宋体" w:hAnsi="宋体" w:cs="宋体"/>
          <w:szCs w:val="21"/>
          <w:highlight w:val="none"/>
        </w:rPr>
      </w:pPr>
    </w:p>
    <w:p w14:paraId="4778EC55">
      <w:pPr>
        <w:spacing w:line="600" w:lineRule="auto"/>
        <w:ind w:firstLine="3780" w:firstLineChars="1800"/>
        <w:jc w:val="left"/>
        <w:rPr>
          <w:rFonts w:ascii="宋体" w:hAnsi="宋体" w:cs="宋体"/>
          <w:szCs w:val="21"/>
          <w:highlight w:val="none"/>
        </w:rPr>
      </w:pPr>
    </w:p>
    <w:p w14:paraId="1598EA8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4DB7A704">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37A5418F">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55B41060">
      <w:pPr>
        <w:spacing w:line="360" w:lineRule="auto"/>
        <w:rPr>
          <w:rFonts w:hint="default" w:ascii="宋体" w:hAnsi="宋体" w:cs="黑体"/>
          <w:bCs/>
          <w:sz w:val="24"/>
          <w:szCs w:val="24"/>
          <w:lang w:val="zh-CN"/>
        </w:rPr>
      </w:pPr>
    </w:p>
    <w:p w14:paraId="0B9716E2">
      <w:pPr>
        <w:rPr>
          <w:rFonts w:hint="default" w:ascii="宋体" w:hAnsi="宋体" w:cs="黑体"/>
          <w:bCs/>
          <w:sz w:val="24"/>
          <w:szCs w:val="24"/>
          <w:lang w:val="zh-CN"/>
        </w:rPr>
      </w:pPr>
      <w:r>
        <w:rPr>
          <w:rFonts w:hint="default" w:ascii="宋体" w:hAnsi="宋体" w:cs="黑体"/>
          <w:bCs/>
          <w:sz w:val="24"/>
          <w:szCs w:val="24"/>
          <w:lang w:val="zh-CN"/>
        </w:rPr>
        <w:br w:type="page"/>
      </w:r>
    </w:p>
    <w:p w14:paraId="7FCD9B3D">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7、信用证明：提供“信用中国”网站(www.creditchina.gov.cn)、中国政府采购网(www.ccgp.gov.cn)等网页截图及信用中国报告，以开标后的网站查询记录为准</w:t>
      </w:r>
    </w:p>
    <w:p w14:paraId="6452722B">
      <w:pPr>
        <w:spacing w:line="360" w:lineRule="auto"/>
        <w:rPr>
          <w:rFonts w:hint="default" w:ascii="宋体" w:hAnsi="宋体" w:cs="黑体"/>
          <w:bCs/>
          <w:sz w:val="24"/>
          <w:szCs w:val="24"/>
          <w:lang w:val="zh-CN"/>
        </w:rPr>
      </w:pPr>
    </w:p>
    <w:p w14:paraId="14CC2B77">
      <w:pPr>
        <w:rPr>
          <w:rFonts w:hint="default" w:ascii="宋体" w:hAnsi="宋体" w:cs="黑体"/>
          <w:bCs/>
          <w:sz w:val="24"/>
          <w:szCs w:val="24"/>
          <w:lang w:val="zh-CN"/>
        </w:rPr>
      </w:pPr>
      <w:r>
        <w:rPr>
          <w:rFonts w:hint="default" w:ascii="宋体" w:hAnsi="宋体" w:cs="黑体"/>
          <w:bCs/>
          <w:sz w:val="24"/>
          <w:szCs w:val="24"/>
          <w:lang w:val="zh-CN"/>
        </w:rPr>
        <w:br w:type="page"/>
      </w:r>
    </w:p>
    <w:p w14:paraId="668BA9D0">
      <w:pPr>
        <w:spacing w:line="360" w:lineRule="auto"/>
        <w:outlineLvl w:val="0"/>
        <w:rPr>
          <w:rFonts w:hint="default" w:ascii="宋体" w:hAnsi="宋体" w:cs="黑体"/>
          <w:bCs/>
          <w:sz w:val="24"/>
          <w:szCs w:val="24"/>
          <w:lang w:val="zh-CN"/>
        </w:rPr>
      </w:pPr>
      <w:r>
        <w:rPr>
          <w:rFonts w:hint="default" w:ascii="宋体" w:hAnsi="宋体" w:cs="黑体"/>
          <w:bCs/>
          <w:sz w:val="24"/>
          <w:szCs w:val="24"/>
          <w:lang w:val="zh-CN"/>
        </w:rPr>
        <w:t>8、关联关系</w:t>
      </w:r>
      <w:r>
        <w:rPr>
          <w:rFonts w:hint="eastAsia" w:ascii="宋体" w:hAnsi="宋体" w:cs="黑体"/>
          <w:bCs/>
          <w:sz w:val="24"/>
          <w:szCs w:val="24"/>
          <w:lang w:val="en-US" w:eastAsia="zh-CN"/>
        </w:rPr>
        <w:t>承诺</w:t>
      </w:r>
      <w:r>
        <w:rPr>
          <w:rFonts w:hint="default" w:ascii="宋体" w:hAnsi="宋体" w:cs="黑体"/>
          <w:bCs/>
          <w:sz w:val="24"/>
          <w:szCs w:val="24"/>
          <w:lang w:val="zh-CN"/>
        </w:rPr>
        <w:t>：单位负责人为同一人或者存在控股、管理关系的不同供应商，不得参加同一合同下的政府采购活动，供应商需在项目电子化交易系统中按要求上传相应证明文件并进行电子签章</w:t>
      </w:r>
    </w:p>
    <w:p w14:paraId="019101B1">
      <w:pPr>
        <w:pStyle w:val="16"/>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p>
    <w:p w14:paraId="4134FC2E">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p>
    <w:p w14:paraId="4E12FD7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7F136EE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4EEA0C3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7B1B906A">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020F5EFD">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13BC601F">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09A45E1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309B5953">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37497C29">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35A68CE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2C3DB856">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1FA85BC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52EB345F">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7E8D5E6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03EE2195">
      <w:pPr>
        <w:snapToGrid w:val="0"/>
        <w:spacing w:line="360" w:lineRule="auto"/>
        <w:ind w:firstLine="1920" w:firstLineChars="800"/>
        <w:rPr>
          <w:rFonts w:hint="eastAsia" w:ascii="宋体" w:hAnsi="宋体" w:eastAsia="宋体" w:cs="宋体"/>
          <w:color w:val="auto"/>
          <w:sz w:val="24"/>
          <w:szCs w:val="24"/>
          <w:highlight w:val="none"/>
        </w:rPr>
      </w:pPr>
    </w:p>
    <w:p w14:paraId="2670DA02">
      <w:pPr>
        <w:pStyle w:val="11"/>
        <w:rPr>
          <w:rFonts w:ascii="宋体" w:hAnsi="宋体"/>
          <w:sz w:val="24"/>
          <w:highlight w:val="none"/>
        </w:rPr>
      </w:pPr>
    </w:p>
    <w:p w14:paraId="55482F39">
      <w:pPr>
        <w:pStyle w:val="11"/>
        <w:ind w:firstLine="0"/>
        <w:rPr>
          <w:rFonts w:ascii="宋体" w:hAnsi="宋体"/>
          <w:sz w:val="24"/>
          <w:highlight w:val="none"/>
        </w:rPr>
      </w:pPr>
    </w:p>
    <w:p w14:paraId="717F4722">
      <w:pPr>
        <w:snapToGrid w:val="0"/>
        <w:spacing w:line="360" w:lineRule="auto"/>
        <w:rPr>
          <w:rFonts w:ascii="宋体" w:hAnsi="宋体"/>
          <w:b/>
          <w:szCs w:val="21"/>
          <w:highlight w:val="none"/>
        </w:rPr>
      </w:pPr>
    </w:p>
    <w:p w14:paraId="0D0E2356">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107AC902">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728FD9A4">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0A8AF52E">
      <w:pPr>
        <w:pStyle w:val="11"/>
        <w:rPr>
          <w:rFonts w:ascii="宋体" w:hAnsi="宋体"/>
          <w:sz w:val="21"/>
          <w:szCs w:val="21"/>
          <w:highlight w:val="none"/>
          <w:u w:val="single"/>
        </w:rPr>
      </w:pPr>
    </w:p>
    <w:p w14:paraId="6B8EB993">
      <w:pPr>
        <w:spacing w:line="360" w:lineRule="auto"/>
        <w:rPr>
          <w:rFonts w:hint="default" w:ascii="宋体" w:hAnsi="宋体" w:cs="黑体"/>
          <w:bCs/>
          <w:sz w:val="24"/>
          <w:szCs w:val="24"/>
          <w:lang w:val="zh-CN"/>
        </w:rPr>
      </w:pPr>
    </w:p>
    <w:p w14:paraId="3AF43255">
      <w:pPr>
        <w:rPr>
          <w:rFonts w:hint="default" w:ascii="宋体" w:hAnsi="宋体" w:cs="黑体" w:eastAsiaTheme="minorEastAsia"/>
          <w:bCs/>
          <w:kern w:val="2"/>
          <w:sz w:val="24"/>
          <w:szCs w:val="24"/>
          <w:lang w:val="zh-CN" w:eastAsia="zh-CN" w:bidi="ar-SA"/>
        </w:rPr>
      </w:pPr>
      <w:r>
        <w:rPr>
          <w:rFonts w:hint="default" w:ascii="宋体" w:hAnsi="宋体" w:cs="黑体" w:eastAsiaTheme="minorEastAsia"/>
          <w:bCs/>
          <w:kern w:val="2"/>
          <w:sz w:val="24"/>
          <w:szCs w:val="24"/>
          <w:lang w:val="zh-CN" w:eastAsia="zh-CN" w:bidi="ar-SA"/>
        </w:rPr>
        <w:br w:type="page"/>
      </w:r>
    </w:p>
    <w:p w14:paraId="3FE117B0">
      <w:pPr>
        <w:numPr>
          <w:ilvl w:val="0"/>
          <w:numId w:val="0"/>
        </w:numPr>
        <w:spacing w:line="360" w:lineRule="auto"/>
        <w:outlineLvl w:val="0"/>
        <w:rPr>
          <w:rFonts w:hint="default" w:ascii="宋体" w:hAnsi="宋体" w:cs="黑体"/>
          <w:bCs/>
          <w:sz w:val="24"/>
          <w:szCs w:val="24"/>
          <w:lang w:val="zh-CN"/>
        </w:rPr>
      </w:pPr>
      <w:r>
        <w:rPr>
          <w:rFonts w:hint="default" w:ascii="宋体" w:hAnsi="宋体" w:cs="黑体" w:eastAsiaTheme="minorEastAsia"/>
          <w:bCs/>
          <w:kern w:val="2"/>
          <w:sz w:val="24"/>
          <w:szCs w:val="24"/>
          <w:lang w:val="zh-CN" w:eastAsia="zh-CN" w:bidi="ar-SA"/>
        </w:rPr>
        <w:t>9、</w:t>
      </w:r>
      <w:r>
        <w:rPr>
          <w:rFonts w:hint="default" w:ascii="宋体" w:hAnsi="宋体" w:cs="黑体"/>
          <w:bCs/>
          <w:sz w:val="24"/>
          <w:szCs w:val="24"/>
          <w:lang w:val="zh-CN"/>
        </w:rPr>
        <w:t>非联合体投标声明：本项目不接受联合体投标，供应商需在项目电子化交易系统中按要求上传相应证明文件并进行电子签章</w:t>
      </w:r>
    </w:p>
    <w:p w14:paraId="779D2BC7">
      <w:pPr>
        <w:numPr>
          <w:ilvl w:val="0"/>
          <w:numId w:val="0"/>
        </w:numPr>
        <w:spacing w:line="360" w:lineRule="auto"/>
        <w:jc w:val="center"/>
        <w:rPr>
          <w:rFonts w:hint="default" w:eastAsia="宋体"/>
          <w:sz w:val="21"/>
          <w:szCs w:val="21"/>
          <w:lang w:val="en-US"/>
        </w:rPr>
      </w:pPr>
      <w:r>
        <w:rPr>
          <w:rFonts w:hint="eastAsia" w:eastAsia="宋体"/>
          <w:sz w:val="21"/>
          <w:szCs w:val="21"/>
          <w:lang w:val="en-US" w:eastAsia="zh-CN"/>
        </w:rPr>
        <w:t>非联合体投标</w:t>
      </w:r>
      <w:bookmarkStart w:id="0" w:name="_GoBack"/>
      <w:r>
        <w:rPr>
          <w:rFonts w:hint="eastAsia" w:eastAsia="宋体"/>
          <w:sz w:val="21"/>
          <w:szCs w:val="21"/>
          <w:lang w:val="en-US" w:eastAsia="zh-CN"/>
        </w:rPr>
        <w:t>声明</w:t>
      </w:r>
      <w:bookmarkEnd w:id="0"/>
    </w:p>
    <w:p w14:paraId="63A55BFD">
      <w:pPr>
        <w:pStyle w:val="19"/>
        <w:widowControl w:val="0"/>
        <w:spacing w:line="440" w:lineRule="exact"/>
        <w:ind w:firstLine="149" w:firstLineChars="71"/>
        <w:rPr>
          <w:rFonts w:hint="eastAsia" w:ascii="宋体" w:hAnsi="宋体" w:eastAsia="宋体"/>
          <w:sz w:val="21"/>
          <w:szCs w:val="21"/>
          <w:u w:val="single"/>
        </w:rPr>
      </w:pPr>
      <w:r>
        <w:rPr>
          <w:rFonts w:ascii="宋体" w:hAnsi="宋体" w:eastAsia="宋体"/>
          <w:sz w:val="21"/>
          <w:szCs w:val="21"/>
        </w:rPr>
        <w:t>致：</w:t>
      </w:r>
      <w:r>
        <w:rPr>
          <w:rFonts w:hint="eastAsia" w:ascii="宋体" w:hAnsi="宋体" w:eastAsia="宋体"/>
          <w:sz w:val="21"/>
          <w:szCs w:val="21"/>
          <w:u w:val="single"/>
        </w:rPr>
        <w:t>采购人名称</w:t>
      </w:r>
    </w:p>
    <w:p w14:paraId="59C6EBED">
      <w:pPr>
        <w:pStyle w:val="19"/>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我公司</w:t>
      </w:r>
      <w:r>
        <w:rPr>
          <w:rFonts w:ascii="宋体" w:hAnsi="宋体" w:eastAsia="宋体"/>
          <w:sz w:val="21"/>
          <w:szCs w:val="21"/>
          <w:u w:val="single"/>
        </w:rPr>
        <w:t xml:space="preserve">       （供应商名称）       </w:t>
      </w:r>
      <w:r>
        <w:rPr>
          <w:rFonts w:ascii="宋体" w:hAnsi="宋体" w:eastAsia="宋体"/>
          <w:sz w:val="21"/>
          <w:szCs w:val="21"/>
        </w:rPr>
        <w:t>，就参加</w:t>
      </w:r>
      <w:r>
        <w:rPr>
          <w:rFonts w:ascii="宋体" w:hAnsi="宋体" w:eastAsia="宋体"/>
          <w:sz w:val="21"/>
          <w:szCs w:val="21"/>
          <w:u w:val="single"/>
        </w:rPr>
        <w:t xml:space="preserve">      （采购</w:t>
      </w:r>
      <w:r>
        <w:rPr>
          <w:rFonts w:hint="eastAsia" w:ascii="宋体" w:hAnsi="宋体" w:eastAsia="宋体"/>
          <w:sz w:val="21"/>
          <w:szCs w:val="21"/>
          <w:u w:val="single"/>
        </w:rPr>
        <w:t>项目名称</w:t>
      </w:r>
      <w:r>
        <w:rPr>
          <w:rFonts w:ascii="宋体" w:hAnsi="宋体" w:eastAsia="宋体"/>
          <w:sz w:val="21"/>
          <w:szCs w:val="21"/>
          <w:u w:val="single"/>
        </w:rPr>
        <w:t xml:space="preserve">）    </w:t>
      </w:r>
      <w:r>
        <w:rPr>
          <w:rFonts w:ascii="宋体" w:hAnsi="宋体" w:eastAsia="宋体"/>
          <w:sz w:val="21"/>
          <w:szCs w:val="21"/>
        </w:rPr>
        <w:t>（</w:t>
      </w:r>
      <w:r>
        <w:rPr>
          <w:rFonts w:hint="eastAsia" w:ascii="宋体" w:hAnsi="宋体" w:eastAsia="宋体"/>
          <w:sz w:val="21"/>
          <w:szCs w:val="21"/>
        </w:rPr>
        <w:t>项目编号</w:t>
      </w:r>
      <w:r>
        <w:rPr>
          <w:rFonts w:ascii="宋体" w:hAnsi="宋体" w:eastAsia="宋体"/>
          <w:sz w:val="21"/>
          <w:szCs w:val="21"/>
        </w:rPr>
        <w:t>：</w:t>
      </w:r>
      <w:r>
        <w:rPr>
          <w:rFonts w:ascii="宋体" w:hAnsi="宋体" w:eastAsia="宋体"/>
          <w:sz w:val="21"/>
          <w:szCs w:val="21"/>
          <w:u w:val="single"/>
        </w:rPr>
        <w:t xml:space="preserve">              </w:t>
      </w:r>
      <w:r>
        <w:rPr>
          <w:rFonts w:ascii="宋体" w:hAnsi="宋体" w:eastAsia="宋体"/>
          <w:sz w:val="21"/>
          <w:szCs w:val="21"/>
        </w:rPr>
        <w:t>）投标事宜，在此郑重</w:t>
      </w:r>
      <w:r>
        <w:rPr>
          <w:rFonts w:hint="eastAsia" w:ascii="宋体" w:hAnsi="宋体" w:eastAsia="宋体"/>
          <w:sz w:val="21"/>
          <w:szCs w:val="21"/>
        </w:rPr>
        <w:t>声明</w:t>
      </w:r>
      <w:r>
        <w:rPr>
          <w:rFonts w:ascii="宋体" w:hAnsi="宋体" w:eastAsia="宋体"/>
          <w:sz w:val="21"/>
          <w:szCs w:val="21"/>
        </w:rPr>
        <w:t>：</w:t>
      </w:r>
    </w:p>
    <w:p w14:paraId="3F55B5F8">
      <w:pPr>
        <w:pStyle w:val="19"/>
        <w:widowControl w:val="0"/>
        <w:spacing w:line="440" w:lineRule="exact"/>
        <w:ind w:firstLine="464" w:firstLineChars="221"/>
        <w:rPr>
          <w:rFonts w:hint="eastAsia" w:ascii="宋体" w:hAnsi="宋体" w:eastAsia="宋体"/>
          <w:sz w:val="21"/>
          <w:szCs w:val="21"/>
        </w:rPr>
      </w:pPr>
      <w:r>
        <w:rPr>
          <w:rFonts w:hint="eastAsia" w:ascii="宋体" w:hAnsi="宋体" w:eastAsia="宋体"/>
          <w:sz w:val="21"/>
          <w:szCs w:val="21"/>
        </w:rPr>
        <w:t>我公司本次投标为独立投标，不存在联合体投标情形。</w:t>
      </w:r>
    </w:p>
    <w:p w14:paraId="5632C0E3">
      <w:pPr>
        <w:pStyle w:val="19"/>
        <w:widowControl w:val="0"/>
        <w:spacing w:line="440" w:lineRule="exact"/>
        <w:ind w:firstLine="464" w:firstLineChars="221"/>
        <w:rPr>
          <w:rFonts w:hint="eastAsia" w:ascii="宋体" w:hAnsi="宋体" w:eastAsia="宋体"/>
          <w:sz w:val="21"/>
          <w:szCs w:val="21"/>
        </w:rPr>
      </w:pPr>
      <w:r>
        <w:rPr>
          <w:rFonts w:hint="eastAsia" w:ascii="宋体" w:hAnsi="宋体" w:eastAsia="宋体"/>
          <w:sz w:val="21"/>
          <w:szCs w:val="21"/>
        </w:rPr>
        <w:t>本声明真实有效</w:t>
      </w:r>
      <w:r>
        <w:rPr>
          <w:rFonts w:ascii="宋体" w:hAnsi="宋体" w:eastAsia="宋体"/>
          <w:sz w:val="21"/>
          <w:szCs w:val="21"/>
        </w:rPr>
        <w:t>，</w:t>
      </w:r>
      <w:r>
        <w:rPr>
          <w:rFonts w:hint="eastAsia" w:ascii="宋体" w:hAnsi="宋体" w:eastAsia="宋体"/>
          <w:sz w:val="21"/>
          <w:szCs w:val="21"/>
        </w:rPr>
        <w:t>若经查实存在不实情况。</w:t>
      </w:r>
      <w:r>
        <w:rPr>
          <w:rFonts w:ascii="宋体" w:hAnsi="宋体" w:eastAsia="宋体"/>
          <w:sz w:val="21"/>
          <w:szCs w:val="21"/>
        </w:rPr>
        <w:t>本公司愿意接受政府有关部门的相应处罚，并愿意承担由此带来的法律后果。</w:t>
      </w:r>
    </w:p>
    <w:p w14:paraId="741E9D7A">
      <w:pPr>
        <w:pStyle w:val="19"/>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特此</w:t>
      </w:r>
      <w:r>
        <w:rPr>
          <w:rFonts w:hint="eastAsia" w:ascii="宋体" w:hAnsi="宋体" w:eastAsia="宋体"/>
          <w:sz w:val="21"/>
          <w:szCs w:val="21"/>
          <w:lang w:val="en-US" w:eastAsia="zh-CN"/>
        </w:rPr>
        <w:t>声明</w:t>
      </w:r>
      <w:r>
        <w:rPr>
          <w:rFonts w:ascii="宋体" w:hAnsi="宋体" w:eastAsia="宋体"/>
          <w:sz w:val="21"/>
          <w:szCs w:val="21"/>
        </w:rPr>
        <w:t>！</w:t>
      </w:r>
    </w:p>
    <w:p w14:paraId="3831200F">
      <w:pPr>
        <w:pStyle w:val="19"/>
        <w:widowControl w:val="0"/>
        <w:spacing w:line="440" w:lineRule="exact"/>
        <w:ind w:firstLine="464" w:firstLineChars="221"/>
        <w:rPr>
          <w:rFonts w:ascii="宋体" w:hAnsi="宋体" w:eastAsia="宋体"/>
          <w:sz w:val="21"/>
          <w:szCs w:val="21"/>
        </w:rPr>
      </w:pPr>
    </w:p>
    <w:p w14:paraId="5A36E728">
      <w:pPr>
        <w:pStyle w:val="19"/>
        <w:widowControl w:val="0"/>
        <w:spacing w:line="440" w:lineRule="exact"/>
        <w:ind w:firstLine="464" w:firstLineChars="221"/>
        <w:rPr>
          <w:rFonts w:ascii="宋体" w:hAnsi="宋体" w:eastAsia="宋体"/>
          <w:sz w:val="21"/>
          <w:szCs w:val="21"/>
        </w:rPr>
      </w:pPr>
    </w:p>
    <w:p w14:paraId="558C496E">
      <w:pPr>
        <w:pStyle w:val="19"/>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供应商名称：</w:t>
      </w:r>
      <w:r>
        <w:rPr>
          <w:rFonts w:ascii="宋体" w:hAnsi="宋体" w:eastAsia="宋体"/>
          <w:sz w:val="21"/>
          <w:szCs w:val="21"/>
          <w:u w:val="single"/>
        </w:rPr>
        <w:t xml:space="preserve">                        </w:t>
      </w:r>
      <w:r>
        <w:rPr>
          <w:rFonts w:ascii="宋体" w:hAnsi="宋体" w:eastAsia="宋体"/>
          <w:sz w:val="21"/>
          <w:szCs w:val="21"/>
        </w:rPr>
        <w:t>（盖章）</w:t>
      </w:r>
    </w:p>
    <w:p w14:paraId="01E9E166">
      <w:pPr>
        <w:pStyle w:val="19"/>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法定代表人或被授权人：</w:t>
      </w:r>
      <w:r>
        <w:rPr>
          <w:rFonts w:ascii="宋体" w:hAnsi="宋体" w:eastAsia="宋体"/>
          <w:sz w:val="21"/>
          <w:szCs w:val="21"/>
          <w:u w:val="single"/>
        </w:rPr>
        <w:t xml:space="preserve">              </w:t>
      </w:r>
      <w:r>
        <w:rPr>
          <w:rFonts w:ascii="宋体" w:hAnsi="宋体" w:eastAsia="宋体"/>
          <w:sz w:val="21"/>
          <w:szCs w:val="21"/>
        </w:rPr>
        <w:t>（签字或盖章）</w:t>
      </w:r>
    </w:p>
    <w:p w14:paraId="0478B0C5">
      <w:pPr>
        <w:pStyle w:val="19"/>
        <w:widowControl w:val="0"/>
        <w:spacing w:line="440" w:lineRule="exact"/>
        <w:ind w:firstLine="464" w:firstLineChars="221"/>
        <w:rPr>
          <w:rFonts w:hint="eastAsia" w:ascii="宋体" w:hAnsi="宋体" w:eastAsia="宋体"/>
          <w:sz w:val="21"/>
          <w:szCs w:val="21"/>
          <w:u w:val="single"/>
        </w:rPr>
      </w:pPr>
      <w:r>
        <w:rPr>
          <w:rFonts w:ascii="宋体" w:hAnsi="宋体" w:eastAsia="宋体"/>
          <w:sz w:val="21"/>
          <w:szCs w:val="21"/>
        </w:rPr>
        <w:t>日      期：</w:t>
      </w:r>
      <w:r>
        <w:rPr>
          <w:rFonts w:ascii="宋体" w:hAnsi="宋体" w:eastAsia="宋体"/>
          <w:sz w:val="21"/>
          <w:szCs w:val="21"/>
          <w:u w:val="single"/>
        </w:rPr>
        <w:t xml:space="preserve">                        </w:t>
      </w:r>
    </w:p>
    <w:p w14:paraId="42A4B0BD">
      <w:pPr>
        <w:pStyle w:val="12"/>
      </w:pPr>
    </w:p>
    <w:p w14:paraId="15E2A851">
      <w:pPr>
        <w:pStyle w:val="11"/>
        <w:rPr>
          <w:rFonts w:ascii="宋体" w:hAnsi="宋体"/>
          <w:sz w:val="21"/>
          <w:szCs w:val="21"/>
          <w:highlight w:val="none"/>
          <w:u w:val="single"/>
        </w:rPr>
      </w:pPr>
    </w:p>
    <w:p w14:paraId="5138173F">
      <w:pPr>
        <w:pStyle w:val="11"/>
        <w:rPr>
          <w:rFonts w:ascii="宋体" w:hAnsi="宋体"/>
          <w:sz w:val="21"/>
          <w:szCs w:val="21"/>
          <w:highlight w:val="none"/>
          <w:u w:val="single"/>
        </w:rPr>
      </w:pPr>
    </w:p>
    <w:p w14:paraId="3172C78A">
      <w:pPr>
        <w:pStyle w:val="11"/>
        <w:rPr>
          <w:rFonts w:ascii="宋体" w:hAnsi="宋体"/>
          <w:sz w:val="21"/>
          <w:szCs w:val="21"/>
          <w:highlight w:val="none"/>
          <w:u w:val="single"/>
        </w:rPr>
      </w:pPr>
    </w:p>
    <w:p w14:paraId="7AAAAC2D">
      <w:pPr>
        <w:pStyle w:val="11"/>
        <w:rPr>
          <w:rFonts w:ascii="宋体" w:hAnsi="宋体"/>
          <w:sz w:val="21"/>
          <w:szCs w:val="21"/>
          <w:highlight w:val="none"/>
          <w:u w:val="single"/>
        </w:rPr>
      </w:pPr>
    </w:p>
    <w:p w14:paraId="34BF5AA0">
      <w:pPr>
        <w:pStyle w:val="11"/>
        <w:ind w:left="0" w:leftChars="0" w:firstLine="0" w:firstLineChars="0"/>
        <w:rPr>
          <w:rFonts w:hint="eastAsia" w:ascii="宋体" w:hAnsi="宋体"/>
          <w:sz w:val="21"/>
          <w:szCs w:val="21"/>
          <w:highlight w:val="none"/>
          <w:u w:val="single"/>
          <w:lang w:eastAsia="zh-CN"/>
        </w:rPr>
      </w:pPr>
    </w:p>
    <w:p w14:paraId="09812552"/>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37A50BD"/>
    <w:rsid w:val="093A3733"/>
    <w:rsid w:val="097F54DE"/>
    <w:rsid w:val="0B9E444D"/>
    <w:rsid w:val="0FBA3895"/>
    <w:rsid w:val="10CE5BF9"/>
    <w:rsid w:val="1351449B"/>
    <w:rsid w:val="13B94EF4"/>
    <w:rsid w:val="15145780"/>
    <w:rsid w:val="1E197CB7"/>
    <w:rsid w:val="216C6661"/>
    <w:rsid w:val="22372AAE"/>
    <w:rsid w:val="245636BF"/>
    <w:rsid w:val="25D121AF"/>
    <w:rsid w:val="275D6B12"/>
    <w:rsid w:val="341077F5"/>
    <w:rsid w:val="3B092B64"/>
    <w:rsid w:val="3C0A16A7"/>
    <w:rsid w:val="3CFD4BC8"/>
    <w:rsid w:val="3ED75CCC"/>
    <w:rsid w:val="3FF04570"/>
    <w:rsid w:val="407927B7"/>
    <w:rsid w:val="42132798"/>
    <w:rsid w:val="43654F54"/>
    <w:rsid w:val="436F39FE"/>
    <w:rsid w:val="46B216B9"/>
    <w:rsid w:val="472954F6"/>
    <w:rsid w:val="4A35457D"/>
    <w:rsid w:val="4FB51A77"/>
    <w:rsid w:val="51495DD4"/>
    <w:rsid w:val="528F7C18"/>
    <w:rsid w:val="555F02AD"/>
    <w:rsid w:val="56FC15F5"/>
    <w:rsid w:val="576553EC"/>
    <w:rsid w:val="585838B6"/>
    <w:rsid w:val="5EEC1F4F"/>
    <w:rsid w:val="606710D3"/>
    <w:rsid w:val="63201190"/>
    <w:rsid w:val="68972A5B"/>
    <w:rsid w:val="69311247"/>
    <w:rsid w:val="6A8D3D49"/>
    <w:rsid w:val="6CC91B21"/>
    <w:rsid w:val="6F83245B"/>
    <w:rsid w:val="71017ADB"/>
    <w:rsid w:val="74380971"/>
    <w:rsid w:val="74C27DF3"/>
    <w:rsid w:val="77B21B30"/>
    <w:rsid w:val="78B839E5"/>
    <w:rsid w:val="7CDB0BE8"/>
    <w:rsid w:val="7F754E92"/>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spacing w:line="560" w:lineRule="exact"/>
      <w:ind w:firstLine="200" w:firstLineChars="200"/>
      <w:jc w:val="left"/>
    </w:pPr>
    <w:rPr>
      <w:rFonts w:hint="default"/>
      <w:color w:val="000000"/>
      <w:kern w:val="0"/>
      <w:sz w:val="20"/>
    </w:r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6">
    <w:name w:val="Body Text Indent"/>
    <w:basedOn w:val="1"/>
    <w:next w:val="7"/>
    <w:autoRedefine/>
    <w:qFormat/>
    <w:uiPriority w:val="0"/>
    <w:pPr>
      <w:spacing w:after="120" w:afterLines="0" w:afterAutospacing="0"/>
      <w:ind w:left="420" w:leftChars="200"/>
    </w:pPr>
  </w:style>
  <w:style w:type="paragraph" w:styleId="7">
    <w:name w:val="envelope return"/>
    <w:basedOn w:val="1"/>
    <w:autoRedefine/>
    <w:qFormat/>
    <w:uiPriority w:val="0"/>
    <w:pPr>
      <w:snapToGrid w:val="0"/>
    </w:pPr>
    <w:rPr>
      <w:rFonts w:ascii="Arial" w:hAnsi="Arial"/>
    </w:rPr>
  </w:style>
  <w:style w:type="paragraph" w:styleId="8">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toc 1"/>
    <w:basedOn w:val="1"/>
    <w:next w:val="1"/>
    <w:autoRedefine/>
    <w:qFormat/>
    <w:uiPriority w:val="0"/>
    <w:pPr>
      <w:spacing w:before="120" w:after="120"/>
      <w:jc w:val="left"/>
    </w:pPr>
    <w:rPr>
      <w:b/>
      <w:bCs/>
      <w:caps/>
      <w:sz w:val="20"/>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5"/>
    <w:next w:val="12"/>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2">
    <w:name w:val="Body Text First Indent 2"/>
    <w:basedOn w:val="6"/>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5">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6">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8">
    <w:name w:val="BodyText"/>
    <w:basedOn w:val="1"/>
    <w:next w:val="1"/>
    <w:qFormat/>
    <w:uiPriority w:val="0"/>
    <w:pPr>
      <w:spacing w:after="120"/>
      <w:textAlignment w:val="baseline"/>
    </w:pPr>
  </w:style>
  <w:style w:type="paragraph" w:customStyle="1" w:styleId="19">
    <w:name w:val="09正文_wh"/>
    <w:qFormat/>
    <w:uiPriority w:val="0"/>
    <w:pPr>
      <w:spacing w:line="300" w:lineRule="auto"/>
      <w:ind w:firstLine="200" w:firstLineChars="200"/>
      <w:jc w:val="both"/>
    </w:pPr>
    <w:rPr>
      <w:rFonts w:ascii="Times New Roman" w:hAnsi="Times New Roman" w:eastAsia="仿宋_GB2312" w:cs="Times New Roman"/>
      <w:sz w:val="28"/>
      <w:szCs w:val="22"/>
      <w:lang w:val="en-US" w:eastAsia="zh-CN" w:bidi="ar-SA"/>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1837</Words>
  <Characters>1910</Characters>
  <Lines>0</Lines>
  <Paragraphs>0</Paragraphs>
  <TotalTime>2</TotalTime>
  <ScaleCrop>false</ScaleCrop>
  <LinksUpToDate>false</LinksUpToDate>
  <CharactersWithSpaces>2667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爱工作爱学习的李同学</cp:lastModifiedBy>
  <dcterms:modified xsi:type="dcterms:W3CDTF">2025-11-03T09:13:44Z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2EF13035DD7344BD897E574DD92381AC_13</vt:lpwstr>
  </property>
  <property fmtid="{D5CDD505-2E9C-101B-9397-08002B2CF9AE}" pid="4" name="KSOTemplateDocerSaveRecord">
    <vt:lpwstr>eyJoZGlkIjoiZTViZWRjNTMwMDU3MjBlMjY0OTJhNmFlOTM4Nzg2OTIiLCJ1c2VySWQiOiI0MjU5NDQxNjQifQ==</vt:lpwstr>
  </property>
</Properties>
</file>