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7194F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：</w:t>
      </w:r>
    </w:p>
    <w:p w14:paraId="26DA192F">
      <w:pPr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法定代表人身份证明或法定代表人授权委托书</w:t>
      </w:r>
    </w:p>
    <w:p w14:paraId="30FA38A3">
      <w:pPr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（1）法定代表人身份证明</w:t>
      </w:r>
    </w:p>
    <w:p w14:paraId="28358CC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</w:t>
      </w:r>
      <w:r>
        <w:rPr>
          <w:rFonts w:hint="eastAsia" w:ascii="仿宋_GB2312" w:eastAsia="仿宋_GB2312"/>
          <w:kern w:val="0"/>
          <w:sz w:val="28"/>
          <w:szCs w:val="28"/>
        </w:rPr>
        <w:t>名称：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</w:t>
      </w:r>
    </w:p>
    <w:p w14:paraId="4D893B1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统一社会信用代码：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</w:t>
      </w:r>
    </w:p>
    <w:p w14:paraId="15C38A5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注册地址：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50EDD2A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成立时间：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年 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月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日；经营期限：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</w:t>
      </w:r>
    </w:p>
    <w:p w14:paraId="4CFD850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经营范围：主营：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</w:p>
    <w:p w14:paraId="653D2D5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姓名：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系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kern w:val="0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</w:rPr>
        <w:t>投标人</w:t>
      </w:r>
      <w:r>
        <w:rPr>
          <w:rFonts w:hint="eastAsia" w:ascii="仿宋_GB2312" w:eastAsia="仿宋_GB2312"/>
          <w:kern w:val="0"/>
          <w:sz w:val="28"/>
          <w:szCs w:val="28"/>
        </w:rPr>
        <w:t>名称）的法定代表人。</w:t>
      </w:r>
    </w:p>
    <w:p w14:paraId="6BFB417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特此证明。</w:t>
      </w:r>
    </w:p>
    <w:p w14:paraId="6E9A44C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3BC82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E07903"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法定代表人身份证</w:t>
            </w:r>
          </w:p>
          <w:p w14:paraId="1398E011"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eastAsia="仿宋_GB2312"/>
                <w:sz w:val="28"/>
                <w:szCs w:val="28"/>
              </w:rPr>
              <w:t>反</w:t>
            </w: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92884E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注：仅限法定代表人参加投标时提供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460B4E66">
      <w:pPr>
        <w:spacing w:line="360" w:lineRule="auto"/>
        <w:ind w:firstLine="2240" w:firstLineChars="800"/>
        <w:rPr>
          <w:rFonts w:hint="eastAsia" w:ascii="仿宋_GB2312" w:hAnsi="宋体" w:eastAsia="仿宋_GB2312"/>
          <w:kern w:val="0"/>
          <w:sz w:val="28"/>
          <w:szCs w:val="28"/>
        </w:rPr>
      </w:pPr>
    </w:p>
    <w:p w14:paraId="50CE5EE6">
      <w:pPr>
        <w:spacing w:line="360" w:lineRule="auto"/>
        <w:ind w:firstLine="3640" w:firstLineChars="13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</w:p>
    <w:p w14:paraId="35BD0ACD">
      <w:pPr>
        <w:adjustRightInd w:val="0"/>
        <w:snapToGrid w:val="0"/>
        <w:spacing w:line="360" w:lineRule="auto"/>
        <w:ind w:firstLine="3640" w:firstLineChars="1300"/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</w:p>
    <w:p w14:paraId="78191A7F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br w:type="page"/>
      </w:r>
    </w:p>
    <w:p w14:paraId="144EEA17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2：</w:t>
      </w:r>
    </w:p>
    <w:p w14:paraId="59ECFF2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（2）法定代表人授权委托书</w:t>
      </w:r>
    </w:p>
    <w:p w14:paraId="5B30E90F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0F898146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67B595E8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FF0A1FE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  <w:highlight w:val="yellow"/>
          <w:lang w:val="zh-CN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仅限授权代表参加投标时提供，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zh-CN"/>
        </w:rPr>
        <w:t>后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附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授权代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表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开标截止时间前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个月内任意时段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缴纳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社会保障资金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证明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材料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zh-CN"/>
        </w:rPr>
        <w:t>。</w:t>
      </w:r>
    </w:p>
    <w:p w14:paraId="08805A79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  <w:bookmarkStart w:id="0" w:name="_GoBack"/>
      <w:bookmarkEnd w:id="0"/>
    </w:p>
    <w:p w14:paraId="6EB7B57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9E09AA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5D9CB6DE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4FF7D4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7F7A5A3F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4"/>
        <w:tblW w:w="8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3"/>
        <w:gridCol w:w="4297"/>
      </w:tblGrid>
      <w:tr w14:paraId="122E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4273" w:type="dxa"/>
            <w:noWrap w:val="0"/>
            <w:vAlign w:val="center"/>
          </w:tcPr>
          <w:p w14:paraId="588EDDD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BC9382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297" w:type="dxa"/>
            <w:noWrap w:val="0"/>
            <w:vAlign w:val="center"/>
          </w:tcPr>
          <w:p w14:paraId="25DFF92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5EF063D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29FDF7CE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D1E0E41"/>
    <w:rsid w:val="25C155A3"/>
    <w:rsid w:val="2C8428D3"/>
    <w:rsid w:val="2CE74688"/>
    <w:rsid w:val="31636343"/>
    <w:rsid w:val="39F4300C"/>
    <w:rsid w:val="3CA90327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415</Words>
  <Characters>415</Characters>
  <Lines>0</Lines>
  <Paragraphs>0</Paragraphs>
  <TotalTime>0</TotalTime>
  <ScaleCrop>false</ScaleCrop>
  <LinksUpToDate>false</LinksUpToDate>
  <CharactersWithSpaces>715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2025-11-14T03:44:58Z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