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0E1D1E">
      <w:pPr>
        <w:keepNext w:val="0"/>
        <w:keepLines w:val="0"/>
        <w:pageBreakBefore w:val="0"/>
        <w:widowControl w:val="0"/>
        <w:kinsoku/>
        <w:wordWrap/>
        <w:overflowPunct/>
        <w:topLinePunct w:val="0"/>
        <w:autoSpaceDE/>
        <w:autoSpaceDN/>
        <w:bidi w:val="0"/>
        <w:adjustRightInd/>
        <w:snapToGrid/>
        <w:spacing w:line="240" w:lineRule="auto"/>
        <w:ind w:left="0" w:leftChars="0" w:right="0" w:firstLine="420" w:firstLineChars="200"/>
        <w:textAlignment w:val="auto"/>
        <w:rPr>
          <w:ins w:id="0" w:author="蝶远梦羽" w:date="2024-08-21T10:39:35Z"/>
          <w:rFonts w:hint="eastAsia"/>
          <w:b/>
          <w:szCs w:val="21"/>
          <w:highlight w:val="none"/>
        </w:rPr>
      </w:pPr>
      <w:r>
        <w:rPr>
          <w:rFonts w:ascii="仿宋_GB2312" w:hAnsi="仿宋_GB2312" w:eastAsia="仿宋_GB2312" w:cs="仿宋_GB2312"/>
        </w:rPr>
        <w:t xml:space="preserve"> </w:t>
      </w:r>
      <w:r>
        <w:rPr>
          <w:rFonts w:ascii="仿宋_GB2312" w:hAnsi="仿宋_GB2312" w:eastAsia="仿宋_GB2312" w:cs="仿宋_GB2312"/>
        </w:rPr>
        <w:br w:type="textWrapping"/>
      </w:r>
      <w:bookmarkStart w:id="0" w:name="_Hlk87218400"/>
    </w:p>
    <w:p w14:paraId="06FD5551">
      <w:pPr>
        <w:ind w:firstLine="442" w:firstLineChars="100"/>
        <w:rPr>
          <w:rFonts w:hint="eastAsia" w:ascii="仿宋" w:hAnsi="仿宋" w:eastAsia="仿宋"/>
          <w:b/>
          <w:bCs/>
          <w:sz w:val="44"/>
        </w:rPr>
      </w:pPr>
      <w:r>
        <w:rPr>
          <w:rFonts w:hint="eastAsia" w:ascii="仿宋" w:hAnsi="仿宋" w:eastAsia="仿宋"/>
          <w:b/>
          <w:bCs/>
          <w:sz w:val="44"/>
        </w:rPr>
        <w:t>NO:</w:t>
      </w:r>
    </w:p>
    <w:p w14:paraId="0BFEE930">
      <w:pPr>
        <w:rPr>
          <w:rFonts w:hint="eastAsia" w:ascii="仿宋" w:hAnsi="仿宋" w:eastAsia="仿宋"/>
          <w:b/>
          <w:bCs/>
          <w:sz w:val="44"/>
        </w:rPr>
      </w:pPr>
    </w:p>
    <w:p w14:paraId="23733C20">
      <w:pPr>
        <w:spacing w:line="1200" w:lineRule="exact"/>
        <w:jc w:val="center"/>
        <w:rPr>
          <w:rFonts w:hint="eastAsia" w:ascii="黑体" w:hAnsi="黑体" w:eastAsia="黑体"/>
          <w:b/>
          <w:bCs/>
          <w:sz w:val="52"/>
        </w:rPr>
      </w:pPr>
      <w:r>
        <w:rPr>
          <w:rFonts w:hint="eastAsia" w:ascii="黑体" w:hAnsi="黑体" w:eastAsia="黑体"/>
          <w:b/>
          <w:bCs/>
          <w:sz w:val="52"/>
        </w:rPr>
        <w:t>西安市医疗废物集中处置</w:t>
      </w:r>
    </w:p>
    <w:p w14:paraId="104D3600">
      <w:pPr>
        <w:spacing w:line="1200" w:lineRule="exact"/>
        <w:jc w:val="center"/>
        <w:rPr>
          <w:rFonts w:hint="eastAsia" w:ascii="仿宋" w:hAnsi="仿宋" w:eastAsia="仿宋"/>
          <w:b/>
          <w:bCs/>
          <w:sz w:val="52"/>
        </w:rPr>
      </w:pPr>
      <w:r>
        <w:rPr>
          <w:rFonts w:hint="eastAsia" w:ascii="黑体" w:hAnsi="黑体" w:eastAsia="黑体"/>
          <w:b/>
          <w:bCs/>
          <w:sz w:val="52"/>
        </w:rPr>
        <w:t>委 托 合 同</w:t>
      </w:r>
    </w:p>
    <w:p w14:paraId="2CC89F94">
      <w:pPr>
        <w:jc w:val="center"/>
        <w:rPr>
          <w:rFonts w:hint="eastAsia" w:ascii="仿宋" w:hAnsi="仿宋" w:eastAsia="仿宋"/>
          <w:sz w:val="32"/>
        </w:rPr>
      </w:pPr>
      <w:r>
        <w:rPr>
          <w:rFonts w:hint="eastAsia" w:ascii="仿宋" w:hAnsi="仿宋" w:eastAsia="仿宋"/>
          <w:sz w:val="32"/>
        </w:rPr>
        <w:t>(一级以上（含一级）医院专用)</w:t>
      </w:r>
    </w:p>
    <w:p w14:paraId="24C28985">
      <w:pPr>
        <w:spacing w:line="1020" w:lineRule="exact"/>
        <w:jc w:val="center"/>
        <w:rPr>
          <w:rFonts w:hint="eastAsia" w:ascii="仿宋" w:hAnsi="仿宋" w:eastAsia="仿宋"/>
          <w:b/>
          <w:bCs/>
          <w:sz w:val="52"/>
        </w:rPr>
      </w:pPr>
    </w:p>
    <w:p w14:paraId="230450F2">
      <w:pPr>
        <w:jc w:val="center"/>
        <w:rPr>
          <w:rFonts w:hint="eastAsia" w:ascii="仿宋" w:hAnsi="仿宋" w:eastAsia="仿宋"/>
          <w:b/>
          <w:bCs/>
          <w:sz w:val="52"/>
        </w:rPr>
      </w:pPr>
    </w:p>
    <w:p w14:paraId="0B32F349">
      <w:pPr>
        <w:jc w:val="center"/>
        <w:rPr>
          <w:rFonts w:hint="eastAsia" w:ascii="仿宋" w:hAnsi="仿宋" w:eastAsia="仿宋"/>
          <w:b/>
          <w:bCs/>
          <w:sz w:val="44"/>
        </w:rPr>
      </w:pPr>
    </w:p>
    <w:p w14:paraId="6C785F9E">
      <w:pPr>
        <w:rPr>
          <w:rFonts w:hint="eastAsia" w:ascii="仿宋" w:hAnsi="仿宋" w:eastAsia="仿宋"/>
          <w:sz w:val="32"/>
        </w:rPr>
      </w:pPr>
    </w:p>
    <w:p w14:paraId="71CCB067">
      <w:pPr>
        <w:rPr>
          <w:rFonts w:hint="eastAsia" w:ascii="仿宋" w:hAnsi="仿宋" w:eastAsia="仿宋"/>
          <w:sz w:val="32"/>
        </w:rPr>
      </w:pPr>
    </w:p>
    <w:p w14:paraId="65B54FB3">
      <w:pPr>
        <w:rPr>
          <w:rFonts w:hint="eastAsia" w:ascii="仿宋" w:hAnsi="仿宋" w:eastAsia="仿宋"/>
          <w:sz w:val="32"/>
        </w:rPr>
      </w:pPr>
    </w:p>
    <w:p w14:paraId="558469D1">
      <w:pPr>
        <w:rPr>
          <w:rFonts w:hint="eastAsia" w:ascii="仿宋" w:hAnsi="仿宋" w:eastAsia="仿宋"/>
          <w:sz w:val="32"/>
        </w:rPr>
      </w:pPr>
    </w:p>
    <w:p w14:paraId="61A52B32">
      <w:pPr>
        <w:ind w:firstLine="280" w:firstLineChars="100"/>
        <w:rPr>
          <w:rFonts w:hint="eastAsia" w:ascii="仿宋" w:hAnsi="仿宋" w:eastAsia="仿宋"/>
          <w:sz w:val="28"/>
        </w:rPr>
      </w:pPr>
    </w:p>
    <w:p w14:paraId="63C1D75C">
      <w:pPr>
        <w:ind w:firstLine="280" w:firstLineChars="100"/>
        <w:rPr>
          <w:rFonts w:hint="eastAsia" w:ascii="仿宋" w:hAnsi="仿宋" w:eastAsia="仿宋"/>
          <w:sz w:val="28"/>
        </w:rPr>
      </w:pPr>
    </w:p>
    <w:p w14:paraId="42AC47B3">
      <w:pPr>
        <w:ind w:firstLine="1280" w:firstLineChars="400"/>
        <w:rPr>
          <w:rFonts w:hint="eastAsia" w:ascii="仿宋" w:hAnsi="仿宋" w:eastAsia="仿宋"/>
          <w:sz w:val="32"/>
          <w:u w:val="single"/>
        </w:rPr>
      </w:pPr>
      <w:r>
        <w:rPr>
          <w:rFonts w:hint="eastAsia" w:ascii="仿宋" w:hAnsi="仿宋" w:eastAsia="仿宋"/>
          <w:sz w:val="32"/>
        </w:rPr>
        <w:t>甲方:</w:t>
      </w:r>
      <w:r>
        <w:rPr>
          <w:rFonts w:hint="eastAsia" w:ascii="仿宋" w:hAnsi="仿宋" w:eastAsia="仿宋"/>
          <w:sz w:val="32"/>
          <w:u w:val="single"/>
        </w:rPr>
        <w:t xml:space="preserve">   </w:t>
      </w:r>
      <w:r>
        <w:rPr>
          <w:rFonts w:hint="eastAsia" w:ascii="仿宋" w:hAnsi="仿宋" w:eastAsia="仿宋"/>
          <w:sz w:val="32"/>
          <w:u w:val="single"/>
          <w:lang w:val="en-US" w:eastAsia="zh-CN"/>
        </w:rPr>
        <w:t xml:space="preserve"> 西安市中医医院</w:t>
      </w:r>
      <w:r>
        <w:rPr>
          <w:rFonts w:hint="eastAsia" w:ascii="仿宋" w:hAnsi="仿宋" w:eastAsia="仿宋"/>
          <w:sz w:val="32"/>
          <w:u w:val="single"/>
        </w:rPr>
        <w:t xml:space="preserve">          </w:t>
      </w:r>
    </w:p>
    <w:p w14:paraId="4D70708B">
      <w:pPr>
        <w:ind w:firstLine="1280" w:firstLineChars="400"/>
        <w:rPr>
          <w:rFonts w:hint="default" w:ascii="仿宋" w:hAnsi="仿宋" w:eastAsia="仿宋"/>
          <w:sz w:val="32"/>
          <w:u w:val="single"/>
          <w:lang w:val="en-US" w:eastAsia="zh-CN"/>
        </w:rPr>
      </w:pPr>
      <w:r>
        <w:rPr>
          <w:rFonts w:hint="eastAsia" w:ascii="仿宋" w:hAnsi="仿宋" w:eastAsia="仿宋"/>
          <w:sz w:val="32"/>
        </w:rPr>
        <w:t>乙方:</w:t>
      </w:r>
      <w:r>
        <w:rPr>
          <w:rFonts w:hint="eastAsia" w:ascii="仿宋" w:hAnsi="仿宋" w:eastAsia="仿宋"/>
          <w:sz w:val="32"/>
          <w:u w:val="single"/>
        </w:rPr>
        <w:t xml:space="preserve">  </w:t>
      </w:r>
      <w:r>
        <w:rPr>
          <w:rFonts w:hint="eastAsia" w:ascii="仿宋" w:hAnsi="仿宋" w:eastAsia="仿宋"/>
          <w:sz w:val="32"/>
          <w:u w:val="single"/>
          <w:lang w:val="en-US" w:eastAsia="zh-CN"/>
        </w:rPr>
        <w:t xml:space="preserve">                          </w:t>
      </w:r>
    </w:p>
    <w:p w14:paraId="00DBD2E1">
      <w:pPr>
        <w:ind w:firstLine="2240" w:firstLineChars="700"/>
        <w:rPr>
          <w:rFonts w:hint="eastAsia" w:ascii="仿宋" w:hAnsi="仿宋" w:eastAsia="仿宋"/>
          <w:sz w:val="32"/>
        </w:rPr>
      </w:pPr>
      <w:r>
        <w:rPr>
          <w:rFonts w:hint="eastAsia" w:ascii="仿宋" w:hAnsi="仿宋" w:eastAsia="仿宋"/>
          <w:sz w:val="32"/>
        </w:rPr>
        <w:t>(西安市医疗废物集中处置中心)</w:t>
      </w:r>
    </w:p>
    <w:p w14:paraId="74BE2647">
      <w:pPr>
        <w:keepNext w:val="0"/>
        <w:keepLines w:val="0"/>
        <w:pageBreakBefore w:val="0"/>
        <w:widowControl w:val="0"/>
        <w:kinsoku/>
        <w:wordWrap/>
        <w:overflowPunct/>
        <w:topLinePunct w:val="0"/>
        <w:autoSpaceDE/>
        <w:autoSpaceDN/>
        <w:bidi w:val="0"/>
        <w:adjustRightInd/>
        <w:snapToGrid/>
        <w:spacing w:line="240" w:lineRule="auto"/>
        <w:ind w:left="0" w:leftChars="0" w:right="0" w:firstLine="422" w:firstLineChars="200"/>
        <w:textAlignment w:val="auto"/>
        <w:rPr>
          <w:ins w:id="1" w:author="蝶远梦羽" w:date="2024-08-21T10:39:44Z"/>
          <w:rFonts w:hint="eastAsia"/>
          <w:b/>
          <w:szCs w:val="21"/>
          <w:highlight w:val="none"/>
        </w:rPr>
      </w:pPr>
    </w:p>
    <w:p w14:paraId="1BE093FD">
      <w:pPr>
        <w:keepNext w:val="0"/>
        <w:keepLines w:val="0"/>
        <w:pageBreakBefore w:val="0"/>
        <w:widowControl w:val="0"/>
        <w:kinsoku/>
        <w:wordWrap/>
        <w:overflowPunct/>
        <w:topLinePunct w:val="0"/>
        <w:autoSpaceDE/>
        <w:autoSpaceDN/>
        <w:bidi w:val="0"/>
        <w:adjustRightInd/>
        <w:snapToGrid/>
        <w:spacing w:line="240" w:lineRule="auto"/>
        <w:ind w:left="0" w:leftChars="0" w:right="0" w:firstLine="422" w:firstLineChars="200"/>
        <w:textAlignment w:val="auto"/>
        <w:rPr>
          <w:ins w:id="2" w:author="蝶远梦羽" w:date="2024-08-21T10:39:45Z"/>
          <w:rFonts w:hint="eastAsia"/>
          <w:b/>
          <w:szCs w:val="21"/>
          <w:highlight w:val="none"/>
        </w:rPr>
      </w:pPr>
    </w:p>
    <w:p w14:paraId="1D249EDF">
      <w:pPr>
        <w:keepNext w:val="0"/>
        <w:keepLines w:val="0"/>
        <w:pageBreakBefore w:val="0"/>
        <w:widowControl w:val="0"/>
        <w:kinsoku/>
        <w:wordWrap/>
        <w:overflowPunct/>
        <w:topLinePunct w:val="0"/>
        <w:autoSpaceDE/>
        <w:autoSpaceDN/>
        <w:bidi w:val="0"/>
        <w:adjustRightInd/>
        <w:snapToGrid/>
        <w:spacing w:line="240" w:lineRule="auto"/>
        <w:ind w:left="0" w:leftChars="0" w:right="0" w:firstLine="422" w:firstLineChars="200"/>
        <w:textAlignment w:val="auto"/>
        <w:rPr>
          <w:rFonts w:hint="eastAsia"/>
          <w:b/>
          <w:szCs w:val="21"/>
          <w:highlight w:val="none"/>
        </w:rPr>
        <w:sectPr>
          <w:headerReference r:id="rId3" w:type="default"/>
          <w:footerReference r:id="rId4" w:type="default"/>
          <w:footerReference r:id="rId5" w:type="even"/>
          <w:pgSz w:w="11906" w:h="16838"/>
          <w:pgMar w:top="1021" w:right="1803" w:bottom="1134" w:left="1803" w:header="284" w:footer="567" w:gutter="0"/>
          <w:cols w:space="720" w:num="1"/>
          <w:docGrid w:type="lines" w:linePitch="312" w:charSpace="0"/>
        </w:sectPr>
      </w:pPr>
    </w:p>
    <w:bookmarkEnd w:id="0"/>
    <w:p w14:paraId="540FB514">
      <w:pPr>
        <w:keepNext w:val="0"/>
        <w:keepLines w:val="0"/>
        <w:pageBreakBefore w:val="0"/>
        <w:widowControl w:val="0"/>
        <w:kinsoku/>
        <w:wordWrap/>
        <w:overflowPunct/>
        <w:topLinePunct w:val="0"/>
        <w:autoSpaceDE/>
        <w:autoSpaceDN/>
        <w:bidi w:val="0"/>
        <w:adjustRightInd/>
        <w:snapToGrid/>
        <w:spacing w:line="240" w:lineRule="auto"/>
        <w:ind w:left="0" w:leftChars="0" w:right="0" w:firstLine="422" w:firstLineChars="200"/>
        <w:textAlignment w:val="auto"/>
        <w:rPr>
          <w:rFonts w:hint="eastAsia"/>
          <w:b/>
          <w:szCs w:val="21"/>
          <w:highlight w:val="none"/>
        </w:rPr>
      </w:pPr>
    </w:p>
    <w:p w14:paraId="42E9DC40">
      <w:pPr>
        <w:keepNext w:val="0"/>
        <w:keepLines w:val="0"/>
        <w:pageBreakBefore w:val="0"/>
        <w:widowControl w:val="0"/>
        <w:kinsoku/>
        <w:wordWrap/>
        <w:overflowPunct/>
        <w:topLinePunct w:val="0"/>
        <w:autoSpaceDE/>
        <w:autoSpaceDN/>
        <w:bidi w:val="0"/>
        <w:adjustRightInd/>
        <w:snapToGrid/>
        <w:spacing w:line="240" w:lineRule="auto"/>
        <w:ind w:left="0" w:leftChars="0" w:right="0" w:firstLine="963" w:firstLineChars="200"/>
        <w:jc w:val="center"/>
        <w:textAlignment w:val="auto"/>
        <w:rPr>
          <w:rFonts w:hint="eastAsia"/>
          <w:szCs w:val="21"/>
          <w:highlight w:val="none"/>
        </w:rPr>
      </w:pPr>
      <w:r>
        <w:rPr>
          <w:rFonts w:hint="eastAsia" w:ascii="新宋体" w:hAnsi="新宋体" w:eastAsia="新宋体"/>
          <w:b/>
          <w:spacing w:val="20"/>
          <w:sz w:val="44"/>
          <w:szCs w:val="44"/>
          <w:highlight w:val="none"/>
          <w14:shadow w14:blurRad="50800" w14:dist="38100" w14:dir="2700000" w14:sx="100000" w14:sy="100000" w14:kx="0" w14:ky="0" w14:algn="tl">
            <w14:srgbClr w14:val="000000">
              <w14:alpha w14:val="60000"/>
            </w14:srgbClr>
          </w14:shadow>
        </w:rPr>
        <w:t>医疗废物集中处置合同</w:t>
      </w:r>
    </w:p>
    <w:p w14:paraId="72A4C9DF">
      <w:pPr>
        <w:keepNext w:val="0"/>
        <w:keepLines w:val="0"/>
        <w:pageBreakBefore w:val="0"/>
        <w:widowControl w:val="0"/>
        <w:kinsoku/>
        <w:wordWrap/>
        <w:overflowPunct/>
        <w:topLinePunct w:val="0"/>
        <w:autoSpaceDE/>
        <w:autoSpaceDN/>
        <w:bidi w:val="0"/>
        <w:adjustRightInd/>
        <w:snapToGrid/>
        <w:spacing w:line="240" w:lineRule="auto"/>
        <w:ind w:left="0" w:leftChars="0" w:right="0" w:firstLine="602" w:firstLineChars="200"/>
        <w:textAlignment w:val="auto"/>
        <w:rPr>
          <w:rFonts w:hint="default" w:ascii="仿宋" w:hAnsi="仿宋" w:eastAsia="仿宋" w:cs="仿宋"/>
          <w:sz w:val="30"/>
          <w:szCs w:val="30"/>
          <w:highlight w:val="none"/>
          <w:lang w:val="en-US" w:eastAsia="zh-CN"/>
        </w:rPr>
      </w:pPr>
      <w:r>
        <w:rPr>
          <w:rFonts w:hint="eastAsia" w:ascii="仿宋" w:hAnsi="仿宋" w:eastAsia="仿宋" w:cs="仿宋"/>
          <w:b/>
          <w:bCs/>
          <w:sz w:val="30"/>
          <w:szCs w:val="30"/>
          <w:highlight w:val="none"/>
        </w:rPr>
        <w:t>甲  方：</w:t>
      </w:r>
      <w:r>
        <w:rPr>
          <w:rFonts w:hint="eastAsia" w:ascii="仿宋" w:hAnsi="仿宋" w:eastAsia="仿宋" w:cs="仿宋"/>
          <w:sz w:val="30"/>
          <w:szCs w:val="30"/>
          <w:highlight w:val="none"/>
          <w:lang w:val="en-US" w:eastAsia="zh-CN"/>
        </w:rPr>
        <w:t>西安市中医医院</w:t>
      </w:r>
    </w:p>
    <w:p w14:paraId="36245185">
      <w:pPr>
        <w:keepNext w:val="0"/>
        <w:keepLines w:val="0"/>
        <w:pageBreakBefore w:val="0"/>
        <w:widowControl w:val="0"/>
        <w:kinsoku/>
        <w:wordWrap/>
        <w:overflowPunct/>
        <w:topLinePunct w:val="0"/>
        <w:autoSpaceDE/>
        <w:autoSpaceDN/>
        <w:bidi w:val="0"/>
        <w:adjustRightInd/>
        <w:snapToGrid/>
        <w:spacing w:line="240" w:lineRule="auto"/>
        <w:ind w:left="0" w:leftChars="0" w:right="0" w:firstLine="602"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b/>
          <w:sz w:val="30"/>
          <w:szCs w:val="30"/>
          <w:highlight w:val="none"/>
        </w:rPr>
        <w:t>住所地：</w:t>
      </w:r>
      <w:r>
        <w:rPr>
          <w:rFonts w:hint="eastAsia" w:ascii="仿宋" w:hAnsi="仿宋" w:eastAsia="仿宋" w:cs="仿宋"/>
          <w:sz w:val="30"/>
          <w:szCs w:val="30"/>
          <w:highlight w:val="none"/>
        </w:rPr>
        <w:t xml:space="preserve">                                </w:t>
      </w:r>
      <w:r>
        <w:rPr>
          <w:rFonts w:hint="eastAsia" w:ascii="仿宋" w:hAnsi="仿宋" w:eastAsia="仿宋" w:cs="仿宋"/>
          <w:sz w:val="30"/>
          <w:szCs w:val="30"/>
          <w:highlight w:val="none"/>
        </w:rPr>
        <w:tab/>
      </w:r>
      <w:r>
        <w:rPr>
          <w:rFonts w:hint="eastAsia" w:ascii="仿宋" w:hAnsi="仿宋" w:eastAsia="仿宋" w:cs="仿宋"/>
          <w:sz w:val="30"/>
          <w:szCs w:val="30"/>
          <w:highlight w:val="none"/>
        </w:rPr>
        <w:tab/>
      </w:r>
      <w:r>
        <w:rPr>
          <w:rFonts w:hint="eastAsia" w:ascii="仿宋" w:hAnsi="仿宋" w:eastAsia="仿宋" w:cs="仿宋"/>
          <w:sz w:val="30"/>
          <w:szCs w:val="30"/>
          <w:highlight w:val="none"/>
          <w:lang w:val="en-US" w:eastAsia="zh-CN"/>
        </w:rPr>
        <w:t xml:space="preserve">  </w:t>
      </w:r>
    </w:p>
    <w:p w14:paraId="692363D3">
      <w:pPr>
        <w:keepNext w:val="0"/>
        <w:keepLines w:val="0"/>
        <w:pageBreakBefore w:val="0"/>
        <w:widowControl w:val="0"/>
        <w:kinsoku/>
        <w:wordWrap/>
        <w:overflowPunct/>
        <w:topLinePunct w:val="0"/>
        <w:autoSpaceDE/>
        <w:autoSpaceDN/>
        <w:bidi w:val="0"/>
        <w:adjustRightInd/>
        <w:snapToGrid/>
        <w:spacing w:line="240" w:lineRule="auto"/>
        <w:ind w:left="0" w:leftChars="0" w:right="0" w:firstLine="602" w:firstLineChars="200"/>
        <w:textAlignment w:val="auto"/>
        <w:rPr>
          <w:rFonts w:hint="eastAsia" w:ascii="仿宋" w:hAnsi="仿宋" w:eastAsia="仿宋" w:cs="仿宋"/>
          <w:sz w:val="30"/>
          <w:szCs w:val="30"/>
          <w:highlight w:val="none"/>
        </w:rPr>
      </w:pPr>
      <w:r>
        <w:rPr>
          <w:rFonts w:hint="eastAsia" w:ascii="仿宋" w:hAnsi="仿宋" w:eastAsia="仿宋" w:cs="仿宋"/>
          <w:b/>
          <w:bCs/>
          <w:sz w:val="30"/>
          <w:szCs w:val="30"/>
          <w:highlight w:val="none"/>
        </w:rPr>
        <w:t>乙  方：</w:t>
      </w:r>
    </w:p>
    <w:p w14:paraId="3C7A2407">
      <w:pPr>
        <w:keepNext w:val="0"/>
        <w:keepLines w:val="0"/>
        <w:pageBreakBefore w:val="0"/>
        <w:widowControl w:val="0"/>
        <w:kinsoku/>
        <w:wordWrap/>
        <w:overflowPunct/>
        <w:topLinePunct w:val="0"/>
        <w:autoSpaceDE/>
        <w:autoSpaceDN/>
        <w:bidi w:val="0"/>
        <w:adjustRightInd/>
        <w:snapToGrid/>
        <w:spacing w:line="240" w:lineRule="auto"/>
        <w:ind w:left="0" w:leftChars="0" w:right="0" w:firstLine="602" w:firstLineChars="200"/>
        <w:textAlignment w:val="auto"/>
        <w:rPr>
          <w:rFonts w:hint="eastAsia" w:ascii="仿宋" w:hAnsi="仿宋" w:eastAsia="仿宋" w:cs="仿宋"/>
          <w:i w:val="0"/>
          <w:iCs w:val="0"/>
          <w:caps w:val="0"/>
          <w:color w:val="333333"/>
          <w:spacing w:val="0"/>
          <w:sz w:val="30"/>
          <w:szCs w:val="30"/>
          <w:highlight w:val="none"/>
          <w:shd w:val="clear" w:fill="FFFFFF"/>
          <w:lang w:val="en-US" w:eastAsia="zh-CN"/>
        </w:rPr>
      </w:pPr>
      <w:r>
        <w:rPr>
          <w:rFonts w:hint="eastAsia" w:ascii="仿宋" w:hAnsi="仿宋" w:eastAsia="仿宋" w:cs="仿宋"/>
          <w:b/>
          <w:sz w:val="30"/>
          <w:szCs w:val="30"/>
          <w:highlight w:val="none"/>
        </w:rPr>
        <w:t>住所地：</w:t>
      </w:r>
      <w:r>
        <w:rPr>
          <w:rFonts w:hint="eastAsia" w:ascii="仿宋" w:hAnsi="仿宋" w:eastAsia="仿宋" w:cs="仿宋"/>
          <w:i w:val="0"/>
          <w:iCs w:val="0"/>
          <w:caps w:val="0"/>
          <w:color w:val="333333"/>
          <w:spacing w:val="0"/>
          <w:sz w:val="30"/>
          <w:szCs w:val="30"/>
          <w:highlight w:val="none"/>
          <w:shd w:val="clear" w:fill="FFFFFF"/>
          <w:lang w:val="en-US" w:eastAsia="zh-CN"/>
        </w:rPr>
        <w:t xml:space="preserve"> </w:t>
      </w:r>
    </w:p>
    <w:p w14:paraId="516770CF">
      <w:pPr>
        <w:keepNext w:val="0"/>
        <w:keepLines w:val="0"/>
        <w:pageBreakBefore w:val="0"/>
        <w:widowControl w:val="0"/>
        <w:kinsoku/>
        <w:wordWrap/>
        <w:overflowPunct/>
        <w:topLinePunct w:val="0"/>
        <w:autoSpaceDE/>
        <w:autoSpaceDN/>
        <w:bidi w:val="0"/>
        <w:adjustRightInd/>
        <w:snapToGrid/>
        <w:spacing w:line="240" w:lineRule="auto"/>
        <w:ind w:right="0" w:firstLine="640" w:firstLineChars="200"/>
        <w:textAlignment w:val="auto"/>
        <w:rPr>
          <w:rFonts w:hint="eastAsia" w:ascii="仿宋" w:hAnsi="仿宋" w:eastAsia="仿宋" w:cs="仿宋"/>
          <w:sz w:val="32"/>
          <w:szCs w:val="32"/>
          <w:highlight w:val="none"/>
        </w:rPr>
      </w:pPr>
      <w:r>
        <w:rPr>
          <w:rFonts w:hint="eastAsia" w:ascii="仿宋" w:hAnsi="仿宋" w:eastAsia="仿宋" w:cs="仿宋"/>
          <w:i w:val="0"/>
          <w:iCs w:val="0"/>
          <w:caps w:val="0"/>
          <w:color w:val="333333"/>
          <w:spacing w:val="0"/>
          <w:sz w:val="32"/>
          <w:szCs w:val="32"/>
          <w:highlight w:val="none"/>
          <w:shd w:val="clear" w:fill="FFFFFF"/>
          <w:lang w:val="en-US" w:eastAsia="zh-CN"/>
        </w:rPr>
        <w:t xml:space="preserve">   </w:t>
      </w:r>
      <w:r>
        <w:rPr>
          <w:rFonts w:hint="eastAsia" w:ascii="仿宋" w:hAnsi="仿宋" w:eastAsia="仿宋" w:cs="仿宋"/>
          <w:b/>
          <w:sz w:val="32"/>
          <w:szCs w:val="32"/>
          <w:highlight w:val="none"/>
        </w:rPr>
        <w:t>一、鉴于：</w:t>
      </w:r>
    </w:p>
    <w:p w14:paraId="5FC0152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firstLine="600" w:firstLineChars="200"/>
        <w:jc w:val="left"/>
        <w:textAlignment w:val="auto"/>
        <w:rPr>
          <w:rFonts w:hint="eastAsia" w:ascii="仿宋" w:hAnsi="仿宋" w:eastAsia="仿宋" w:cs="仿宋"/>
          <w:color w:val="000000"/>
          <w:sz w:val="30"/>
          <w:szCs w:val="30"/>
          <w:highlight w:val="none"/>
        </w:rPr>
      </w:pPr>
      <w:r>
        <w:rPr>
          <w:rFonts w:hint="eastAsia" w:ascii="仿宋" w:hAnsi="仿宋" w:eastAsia="仿宋" w:cs="仿宋"/>
          <w:color w:val="000000"/>
          <w:sz w:val="30"/>
          <w:szCs w:val="30"/>
          <w:highlight w:val="none"/>
          <w:lang w:val="en-US" w:eastAsia="zh-CN"/>
        </w:rPr>
        <w:t>1.</w:t>
      </w:r>
      <w:r>
        <w:rPr>
          <w:rFonts w:hint="eastAsia" w:ascii="仿宋" w:hAnsi="仿宋" w:eastAsia="仿宋" w:cs="仿宋"/>
          <w:color w:val="000000"/>
          <w:sz w:val="30"/>
          <w:szCs w:val="30"/>
          <w:highlight w:val="none"/>
        </w:rPr>
        <w:t>甲方是一家在中国依法注册并合法存续的企业，有合法签订并履行本合同的资格，且具有《营业执照》、《医疗机构执业许可证》</w:t>
      </w:r>
      <w:r>
        <w:rPr>
          <w:rFonts w:hint="eastAsia" w:ascii="仿宋" w:hAnsi="仿宋" w:eastAsia="仿宋" w:cs="仿宋"/>
          <w:color w:val="000000"/>
          <w:sz w:val="30"/>
          <w:szCs w:val="30"/>
          <w:highlight w:val="none"/>
          <w:lang w:eastAsia="zh-CN"/>
        </w:rPr>
        <w:t>、《</w:t>
      </w:r>
      <w:r>
        <w:rPr>
          <w:rFonts w:hint="eastAsia" w:ascii="仿宋" w:hAnsi="仿宋" w:eastAsia="仿宋" w:cs="仿宋"/>
          <w:color w:val="000000"/>
          <w:sz w:val="30"/>
          <w:szCs w:val="30"/>
          <w:highlight w:val="none"/>
          <w:lang w:val="en-US" w:eastAsia="zh-CN"/>
        </w:rPr>
        <w:t>诊所备案证</w:t>
      </w:r>
      <w:r>
        <w:rPr>
          <w:rFonts w:hint="eastAsia" w:ascii="仿宋" w:hAnsi="仿宋" w:eastAsia="仿宋" w:cs="仿宋"/>
          <w:color w:val="000000"/>
          <w:sz w:val="30"/>
          <w:szCs w:val="30"/>
          <w:highlight w:val="none"/>
          <w:lang w:eastAsia="zh-CN"/>
        </w:rPr>
        <w:t>》</w:t>
      </w:r>
      <w:r>
        <w:rPr>
          <w:rFonts w:hint="eastAsia" w:ascii="仿宋" w:hAnsi="仿宋" w:eastAsia="仿宋" w:cs="仿宋"/>
          <w:color w:val="000000"/>
          <w:sz w:val="30"/>
          <w:szCs w:val="30"/>
          <w:highlight w:val="none"/>
        </w:rPr>
        <w:t>等相关经营许可资质。</w:t>
      </w:r>
    </w:p>
    <w:p w14:paraId="258BCDF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firstLine="600" w:firstLineChars="200"/>
        <w:textAlignment w:val="auto"/>
        <w:rPr>
          <w:rFonts w:hint="eastAsia" w:ascii="仿宋" w:hAnsi="仿宋" w:eastAsia="仿宋" w:cs="仿宋"/>
          <w:color w:val="000000"/>
          <w:sz w:val="30"/>
          <w:szCs w:val="30"/>
          <w:highlight w:val="none"/>
        </w:rPr>
      </w:pPr>
      <w:r>
        <w:rPr>
          <w:rFonts w:hint="eastAsia" w:ascii="仿宋" w:hAnsi="仿宋" w:eastAsia="仿宋" w:cs="仿宋"/>
          <w:color w:val="000000"/>
          <w:sz w:val="30"/>
          <w:szCs w:val="30"/>
          <w:highlight w:val="none"/>
          <w:lang w:val="en-US" w:eastAsia="zh-CN"/>
        </w:rPr>
        <w:t>2.</w:t>
      </w:r>
      <w:r>
        <w:rPr>
          <w:rFonts w:hint="eastAsia" w:ascii="仿宋" w:hAnsi="仿宋" w:eastAsia="仿宋" w:cs="仿宋"/>
          <w:color w:val="000000"/>
          <w:sz w:val="30"/>
          <w:szCs w:val="30"/>
          <w:highlight w:val="none"/>
        </w:rPr>
        <w:t>乙方是一家在中国依法注册并合法存续的企业，有合法签订并履行本合同的资格，且具有“危险废物经营许可”的资格。</w:t>
      </w:r>
    </w:p>
    <w:p w14:paraId="560509A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firstLine="600" w:firstLineChars="200"/>
        <w:textAlignment w:val="auto"/>
        <w:rPr>
          <w:rFonts w:hint="eastAsia" w:ascii="仿宋" w:hAnsi="仿宋" w:eastAsia="仿宋" w:cs="仿宋"/>
          <w:color w:val="000000"/>
          <w:sz w:val="32"/>
          <w:szCs w:val="32"/>
          <w:highlight w:val="none"/>
        </w:rPr>
      </w:pPr>
      <w:r>
        <w:rPr>
          <w:rFonts w:hint="eastAsia" w:ascii="仿宋" w:hAnsi="仿宋" w:eastAsia="仿宋" w:cs="仿宋"/>
          <w:color w:val="000000"/>
          <w:sz w:val="30"/>
          <w:szCs w:val="30"/>
          <w:highlight w:val="none"/>
          <w:lang w:val="en-US" w:eastAsia="zh-CN"/>
        </w:rPr>
        <w:t>3.</w:t>
      </w:r>
      <w:r>
        <w:rPr>
          <w:rFonts w:hint="eastAsia" w:ascii="仿宋" w:hAnsi="仿宋" w:eastAsia="仿宋" w:cs="仿宋"/>
          <w:color w:val="000000"/>
          <w:sz w:val="30"/>
          <w:szCs w:val="30"/>
          <w:highlight w:val="none"/>
        </w:rPr>
        <w:t>为保障人民群众的身体健康，防止医疗废物污染事故的发生，根据《中华人民共和国固体废物污染环境防治法》、《医疗废物管理条例》（2011修订）等相关法律规定，</w:t>
      </w:r>
      <w:r>
        <w:rPr>
          <w:rFonts w:hint="eastAsia" w:ascii="仿宋" w:hAnsi="仿宋" w:eastAsia="仿宋" w:cs="仿宋"/>
          <w:color w:val="000000"/>
          <w:sz w:val="30"/>
          <w:szCs w:val="30"/>
          <w:highlight w:val="none"/>
          <w:lang w:val="en-US" w:eastAsia="zh-CN"/>
        </w:rPr>
        <w:t>为</w:t>
      </w:r>
      <w:r>
        <w:rPr>
          <w:rFonts w:hint="eastAsia" w:ascii="仿宋" w:hAnsi="仿宋" w:eastAsia="仿宋" w:cs="仿宋"/>
          <w:color w:val="000000"/>
          <w:sz w:val="30"/>
          <w:szCs w:val="30"/>
          <w:highlight w:val="none"/>
        </w:rPr>
        <w:t>实现医疗废物集中处置，甲方与乙方经共同协商，同意由</w:t>
      </w:r>
      <w:r>
        <w:rPr>
          <w:rFonts w:hint="eastAsia" w:ascii="仿宋" w:hAnsi="仿宋" w:eastAsia="仿宋" w:cs="仿宋"/>
          <w:color w:val="000000"/>
          <w:sz w:val="30"/>
          <w:szCs w:val="30"/>
          <w:highlight w:val="none"/>
          <w:u w:val="single"/>
          <w:lang w:val="en-US" w:eastAsia="zh-CN"/>
        </w:rPr>
        <w:t xml:space="preserve">        </w:t>
      </w:r>
      <w:r>
        <w:rPr>
          <w:rFonts w:hint="eastAsia" w:ascii="仿宋" w:hAnsi="仿宋" w:eastAsia="仿宋" w:cs="仿宋"/>
          <w:color w:val="000000"/>
          <w:sz w:val="30"/>
          <w:szCs w:val="30"/>
          <w:highlight w:val="none"/>
        </w:rPr>
        <w:t>负责处置甲方产生的医疗废物。为明确双方的权利、义务和责任，签订如下合同：</w:t>
      </w:r>
    </w:p>
    <w:p w14:paraId="33D3EEEF">
      <w:pPr>
        <w:keepNext w:val="0"/>
        <w:keepLines w:val="0"/>
        <w:pageBreakBefore w:val="0"/>
        <w:widowControl w:val="0"/>
        <w:kinsoku/>
        <w:wordWrap/>
        <w:overflowPunct/>
        <w:topLinePunct w:val="0"/>
        <w:autoSpaceDE/>
        <w:autoSpaceDN/>
        <w:bidi w:val="0"/>
        <w:adjustRightInd/>
        <w:snapToGrid/>
        <w:spacing w:line="240" w:lineRule="auto"/>
        <w:ind w:right="0" w:firstLine="643" w:firstLineChars="200"/>
        <w:textAlignment w:val="auto"/>
        <w:rPr>
          <w:rFonts w:hint="eastAsia" w:ascii="仿宋" w:hAnsi="仿宋" w:eastAsia="仿宋" w:cs="仿宋"/>
          <w:b/>
          <w:sz w:val="32"/>
          <w:szCs w:val="32"/>
          <w:highlight w:val="none"/>
        </w:rPr>
      </w:pPr>
      <w:r>
        <w:rPr>
          <w:rFonts w:hint="eastAsia" w:ascii="仿宋" w:hAnsi="仿宋" w:eastAsia="仿宋" w:cs="仿宋"/>
          <w:b/>
          <w:sz w:val="32"/>
          <w:szCs w:val="32"/>
          <w:highlight w:val="none"/>
        </w:rPr>
        <w:t>二、委托处置的范围及地址：</w:t>
      </w:r>
    </w:p>
    <w:p w14:paraId="51CEE9D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firstLine="600" w:firstLineChars="200"/>
        <w:textAlignment w:val="auto"/>
        <w:rPr>
          <w:rFonts w:hint="eastAsia" w:ascii="仿宋" w:hAnsi="仿宋" w:eastAsia="仿宋" w:cs="仿宋"/>
          <w:color w:val="000000"/>
          <w:sz w:val="30"/>
          <w:szCs w:val="30"/>
          <w:highlight w:val="none"/>
        </w:rPr>
      </w:pPr>
      <w:r>
        <w:rPr>
          <w:rFonts w:hint="eastAsia" w:ascii="仿宋" w:hAnsi="仿宋" w:eastAsia="仿宋" w:cs="仿宋"/>
          <w:color w:val="000000"/>
          <w:sz w:val="30"/>
          <w:szCs w:val="30"/>
          <w:highlight w:val="none"/>
          <w:lang w:val="en-US" w:eastAsia="zh-CN"/>
        </w:rPr>
        <w:t>1.</w:t>
      </w:r>
      <w:r>
        <w:rPr>
          <w:rFonts w:hint="eastAsia" w:ascii="仿宋" w:hAnsi="仿宋" w:eastAsia="仿宋" w:cs="仿宋"/>
          <w:color w:val="000000"/>
          <w:sz w:val="30"/>
          <w:szCs w:val="30"/>
          <w:highlight w:val="none"/>
        </w:rPr>
        <w:t>甲方委托乙方处置的危险废物为： HW01 即甲方在医疗、预防、保健以及相关活动中产生的具有直接或者间接感染性、毒性及其他危害性废物</w:t>
      </w:r>
      <w:r>
        <w:rPr>
          <w:rFonts w:hint="eastAsia" w:ascii="仿宋" w:hAnsi="仿宋" w:eastAsia="仿宋" w:cs="仿宋"/>
          <w:color w:val="000000"/>
          <w:sz w:val="30"/>
          <w:szCs w:val="30"/>
          <w:highlight w:val="none"/>
          <w:lang w:eastAsia="zh-CN"/>
        </w:rPr>
        <w:t>；</w:t>
      </w:r>
      <w:r>
        <w:rPr>
          <w:rFonts w:hint="eastAsia" w:ascii="仿宋" w:hAnsi="仿宋" w:eastAsia="仿宋" w:cs="仿宋"/>
          <w:color w:val="000000"/>
          <w:sz w:val="30"/>
          <w:szCs w:val="30"/>
          <w:highlight w:val="none"/>
        </w:rPr>
        <w:t>是《医疗废物分类目录》中所规定的除化学性废物之外的各项医疗废物。</w:t>
      </w:r>
    </w:p>
    <w:p w14:paraId="75D3389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firstLine="600" w:firstLineChars="200"/>
        <w:textAlignment w:val="auto"/>
        <w:rPr>
          <w:rFonts w:hint="eastAsia" w:ascii="仿宋" w:hAnsi="仿宋" w:eastAsia="仿宋" w:cs="仿宋"/>
          <w:bCs/>
          <w:sz w:val="32"/>
          <w:szCs w:val="32"/>
          <w:highlight w:val="none"/>
        </w:rPr>
      </w:pPr>
      <w:r>
        <w:rPr>
          <w:rFonts w:hint="eastAsia" w:ascii="仿宋" w:hAnsi="仿宋" w:eastAsia="仿宋" w:cs="仿宋"/>
          <w:color w:val="000000"/>
          <w:sz w:val="30"/>
          <w:szCs w:val="30"/>
          <w:highlight w:val="none"/>
          <w:lang w:val="en-US" w:eastAsia="zh-CN"/>
        </w:rPr>
        <w:t>2.</w:t>
      </w:r>
      <w:r>
        <w:rPr>
          <w:rFonts w:hint="eastAsia" w:ascii="仿宋" w:hAnsi="仿宋" w:eastAsia="仿宋" w:cs="仿宋"/>
          <w:color w:val="000000"/>
          <w:sz w:val="30"/>
          <w:szCs w:val="30"/>
          <w:highlight w:val="none"/>
        </w:rPr>
        <w:t>乙方负责在约定的医疗废物交接地点接收甲方产生的医疗废物，运送至乙方工厂进行无害化处置。</w:t>
      </w:r>
    </w:p>
    <w:p w14:paraId="6DE54C69">
      <w:pPr>
        <w:keepNext w:val="0"/>
        <w:keepLines w:val="0"/>
        <w:pageBreakBefore w:val="0"/>
        <w:widowControl w:val="0"/>
        <w:kinsoku/>
        <w:wordWrap/>
        <w:overflowPunct/>
        <w:topLinePunct w:val="0"/>
        <w:autoSpaceDE/>
        <w:autoSpaceDN/>
        <w:bidi w:val="0"/>
        <w:adjustRightInd/>
        <w:snapToGrid/>
        <w:spacing w:line="240" w:lineRule="auto"/>
        <w:ind w:left="0" w:leftChars="0" w:right="0" w:firstLine="643" w:firstLineChars="200"/>
        <w:textAlignment w:val="auto"/>
        <w:rPr>
          <w:rFonts w:hint="eastAsia" w:ascii="仿宋" w:hAnsi="仿宋" w:eastAsia="仿宋" w:cs="仿宋"/>
          <w:b/>
          <w:sz w:val="32"/>
          <w:szCs w:val="32"/>
          <w:highlight w:val="none"/>
        </w:rPr>
      </w:pPr>
      <w:r>
        <w:rPr>
          <w:rFonts w:hint="eastAsia" w:ascii="仿宋" w:hAnsi="仿宋" w:eastAsia="仿宋" w:cs="仿宋"/>
          <w:b/>
          <w:sz w:val="32"/>
          <w:szCs w:val="32"/>
          <w:highlight w:val="none"/>
        </w:rPr>
        <w:t>三、甲方的权利义务：</w:t>
      </w:r>
    </w:p>
    <w:p w14:paraId="7C8561E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firstLine="600" w:firstLineChars="200"/>
        <w:textAlignment w:val="auto"/>
        <w:rPr>
          <w:rFonts w:hint="eastAsia" w:ascii="仿宋" w:hAnsi="仿宋" w:eastAsia="仿宋" w:cs="仿宋"/>
          <w:color w:val="000000"/>
          <w:sz w:val="30"/>
          <w:szCs w:val="30"/>
          <w:highlight w:val="none"/>
          <w:lang w:val="en-US" w:eastAsia="zh-CN"/>
        </w:rPr>
      </w:pPr>
      <w:r>
        <w:rPr>
          <w:rFonts w:hint="eastAsia" w:ascii="仿宋" w:hAnsi="仿宋" w:eastAsia="仿宋" w:cs="仿宋"/>
          <w:sz w:val="30"/>
          <w:szCs w:val="30"/>
          <w:highlight w:val="none"/>
          <w:lang w:val="en-US" w:eastAsia="zh-CN"/>
        </w:rPr>
        <w:t>1.</w:t>
      </w:r>
      <w:r>
        <w:rPr>
          <w:rFonts w:hint="eastAsia" w:ascii="仿宋" w:hAnsi="仿宋" w:eastAsia="仿宋" w:cs="仿宋"/>
          <w:sz w:val="30"/>
          <w:szCs w:val="30"/>
          <w:highlight w:val="none"/>
        </w:rPr>
        <w:t>指定</w:t>
      </w:r>
      <w:r>
        <w:rPr>
          <w:rFonts w:hint="eastAsia" w:ascii="仿宋" w:hAnsi="仿宋" w:eastAsia="仿宋" w:cs="仿宋"/>
          <w:sz w:val="30"/>
          <w:szCs w:val="30"/>
          <w:highlight w:val="none"/>
          <w:u w:val="single"/>
          <w:lang w:val="en-US" w:eastAsia="zh-CN"/>
        </w:rPr>
        <w:t xml:space="preserve">         </w:t>
      </w:r>
      <w:r>
        <w:rPr>
          <w:rFonts w:hint="eastAsia" w:ascii="仿宋" w:hAnsi="仿宋" w:eastAsia="仿宋" w:cs="仿宋"/>
          <w:sz w:val="30"/>
          <w:szCs w:val="30"/>
          <w:highlight w:val="none"/>
        </w:rPr>
        <w:t>负责衔接、配合乙方的收运及处置工作</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lang w:val="en-US" w:eastAsia="zh-CN"/>
        </w:rPr>
        <w:t>联系电话：</w:t>
      </w:r>
      <w:r>
        <w:rPr>
          <w:rFonts w:hint="eastAsia" w:ascii="仿宋" w:hAnsi="仿宋" w:eastAsia="仿宋" w:cs="仿宋"/>
          <w:sz w:val="30"/>
          <w:szCs w:val="30"/>
          <w:highlight w:val="none"/>
          <w:u w:val="single"/>
          <w:lang w:val="en-US" w:eastAsia="zh-CN"/>
        </w:rPr>
        <w:t xml:space="preserve">               </w:t>
      </w:r>
      <w:r>
        <w:rPr>
          <w:rFonts w:hint="eastAsia" w:ascii="仿宋" w:hAnsi="仿宋" w:eastAsia="仿宋" w:cs="仿宋"/>
          <w:sz w:val="30"/>
          <w:szCs w:val="30"/>
          <w:highlight w:val="none"/>
        </w:rPr>
        <w:t>。</w:t>
      </w:r>
      <w:r>
        <w:rPr>
          <w:rFonts w:hint="eastAsia" w:ascii="仿宋" w:hAnsi="仿宋" w:eastAsia="仿宋" w:cs="仿宋"/>
          <w:sz w:val="30"/>
          <w:szCs w:val="30"/>
          <w:highlight w:val="none"/>
          <w:lang w:val="en-US" w:eastAsia="zh-CN"/>
        </w:rPr>
        <w:t xml:space="preserve"> </w:t>
      </w:r>
      <w:r>
        <w:rPr>
          <w:rFonts w:hint="eastAsia" w:ascii="仿宋" w:hAnsi="仿宋" w:eastAsia="仿宋" w:cs="仿宋"/>
          <w:color w:val="000000"/>
          <w:sz w:val="30"/>
          <w:szCs w:val="30"/>
          <w:highlight w:val="none"/>
          <w:lang w:val="en-US" w:eastAsia="zh-CN"/>
        </w:rPr>
        <w:t xml:space="preserve">             </w:t>
      </w:r>
      <w:r>
        <w:rPr>
          <w:rFonts w:hint="eastAsia" w:ascii="仿宋" w:hAnsi="仿宋" w:eastAsia="仿宋" w:cs="仿宋"/>
          <w:color w:val="000000"/>
          <w:sz w:val="30"/>
          <w:szCs w:val="30"/>
          <w:highlight w:val="none"/>
        </w:rPr>
        <w:t>。</w:t>
      </w:r>
      <w:r>
        <w:rPr>
          <w:rFonts w:hint="eastAsia" w:ascii="仿宋" w:hAnsi="仿宋" w:eastAsia="仿宋" w:cs="仿宋"/>
          <w:color w:val="000000"/>
          <w:sz w:val="30"/>
          <w:szCs w:val="30"/>
          <w:highlight w:val="none"/>
          <w:lang w:val="en-US" w:eastAsia="zh-CN"/>
        </w:rPr>
        <w:t xml:space="preserve">   </w:t>
      </w:r>
    </w:p>
    <w:p w14:paraId="030A909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firstLine="600" w:firstLineChars="200"/>
        <w:textAlignment w:val="auto"/>
        <w:rPr>
          <w:rFonts w:hint="eastAsia" w:ascii="仿宋" w:hAnsi="仿宋" w:eastAsia="仿宋" w:cs="仿宋"/>
          <w:color w:val="000000"/>
          <w:sz w:val="30"/>
          <w:szCs w:val="30"/>
          <w:highlight w:val="none"/>
        </w:rPr>
      </w:pPr>
      <w:r>
        <w:rPr>
          <w:rFonts w:hint="eastAsia" w:ascii="仿宋" w:hAnsi="仿宋" w:eastAsia="仿宋" w:cs="仿宋"/>
          <w:color w:val="000000"/>
          <w:sz w:val="30"/>
          <w:szCs w:val="30"/>
          <w:highlight w:val="none"/>
          <w:lang w:val="en-US" w:eastAsia="zh-CN"/>
        </w:rPr>
        <w:t>2.</w:t>
      </w:r>
      <w:r>
        <w:rPr>
          <w:rFonts w:hint="eastAsia" w:ascii="仿宋" w:hAnsi="仿宋" w:eastAsia="仿宋" w:cs="仿宋"/>
          <w:color w:val="000000"/>
          <w:sz w:val="30"/>
          <w:szCs w:val="30"/>
          <w:highlight w:val="none"/>
        </w:rPr>
        <w:t>甲方应严格按照国家相关的法律法规将医疗废物进行分类、收集、转送、计量、包装、贮存，使用黄色专用包装袋密封，包装后再放置于专用周转桶中，并保证包装袋完整不破损。损伤性医疗废物必须使用“利器盒”包装；液体医疗废物必须使用专用“塑料桶”盛装，并单独存放。</w:t>
      </w:r>
    </w:p>
    <w:p w14:paraId="1A7C090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firstLine="600" w:firstLineChars="200"/>
        <w:textAlignment w:val="auto"/>
        <w:rPr>
          <w:rFonts w:hint="eastAsia" w:ascii="仿宋" w:hAnsi="仿宋" w:eastAsia="仿宋" w:cs="仿宋"/>
          <w:color w:val="000000"/>
          <w:sz w:val="30"/>
          <w:szCs w:val="30"/>
          <w:highlight w:val="none"/>
        </w:rPr>
      </w:pPr>
      <w:r>
        <w:rPr>
          <w:rFonts w:hint="eastAsia" w:ascii="仿宋" w:hAnsi="仿宋" w:eastAsia="仿宋" w:cs="仿宋"/>
          <w:color w:val="000000"/>
          <w:sz w:val="30"/>
          <w:szCs w:val="30"/>
          <w:highlight w:val="none"/>
          <w:lang w:val="en-US" w:eastAsia="zh-CN"/>
        </w:rPr>
        <w:t>3.</w:t>
      </w:r>
      <w:r>
        <w:rPr>
          <w:rFonts w:hint="eastAsia" w:ascii="仿宋" w:hAnsi="仿宋" w:eastAsia="仿宋" w:cs="仿宋"/>
          <w:color w:val="000000"/>
          <w:sz w:val="30"/>
          <w:szCs w:val="30"/>
          <w:highlight w:val="none"/>
        </w:rPr>
        <w:t>甲方应按国家相关规范设立医疗废物暂存点，暂存点中不得存放除医疗废物外的其他废物，禁止存放其他危险废物，医疗废物周转桶必须集中放置在其医疗废物暂存点待运。</w:t>
      </w:r>
    </w:p>
    <w:p w14:paraId="772BE8F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firstLine="600" w:firstLineChars="200"/>
        <w:textAlignment w:val="auto"/>
        <w:rPr>
          <w:rFonts w:hint="eastAsia" w:ascii="仿宋" w:hAnsi="仿宋" w:eastAsia="仿宋" w:cs="仿宋"/>
          <w:color w:val="000000"/>
          <w:sz w:val="30"/>
          <w:szCs w:val="30"/>
          <w:highlight w:val="none"/>
        </w:rPr>
      </w:pPr>
      <w:r>
        <w:rPr>
          <w:rFonts w:hint="eastAsia" w:ascii="仿宋" w:hAnsi="仿宋" w:eastAsia="仿宋" w:cs="仿宋"/>
          <w:color w:val="000000"/>
          <w:sz w:val="30"/>
          <w:szCs w:val="30"/>
          <w:highlight w:val="none"/>
          <w:lang w:val="en-US" w:eastAsia="zh-CN"/>
        </w:rPr>
        <w:t>4.</w:t>
      </w:r>
      <w:r>
        <w:rPr>
          <w:rFonts w:hint="eastAsia" w:ascii="仿宋" w:hAnsi="仿宋" w:eastAsia="仿宋" w:cs="仿宋"/>
          <w:color w:val="000000"/>
          <w:sz w:val="30"/>
          <w:szCs w:val="30"/>
          <w:highlight w:val="none"/>
        </w:rPr>
        <w:t>对于设立在一楼以上、地下室等不方便运送人员及运送工具、车辆出入的暂存点，甲方须安排人员配合转运工作，如甲方未安排人员或未及时安排人员配合转运，所造成的漏接、漏拖由甲方承担责任。</w:t>
      </w:r>
    </w:p>
    <w:p w14:paraId="57441C7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firstLine="600" w:firstLineChars="200"/>
        <w:textAlignment w:val="auto"/>
        <w:rPr>
          <w:rFonts w:hint="eastAsia" w:ascii="仿宋" w:hAnsi="仿宋" w:eastAsia="仿宋" w:cs="仿宋"/>
          <w:color w:val="000000"/>
          <w:sz w:val="30"/>
          <w:szCs w:val="30"/>
          <w:highlight w:val="none"/>
        </w:rPr>
      </w:pPr>
      <w:r>
        <w:rPr>
          <w:rFonts w:hint="eastAsia" w:ascii="仿宋" w:hAnsi="仿宋" w:eastAsia="仿宋" w:cs="仿宋"/>
          <w:color w:val="000000"/>
          <w:sz w:val="30"/>
          <w:szCs w:val="30"/>
          <w:highlight w:val="none"/>
          <w:lang w:val="en-US" w:eastAsia="zh-CN"/>
        </w:rPr>
        <w:t>5.</w:t>
      </w:r>
      <w:r>
        <w:rPr>
          <w:rFonts w:hint="eastAsia" w:ascii="仿宋" w:hAnsi="仿宋" w:eastAsia="仿宋" w:cs="仿宋"/>
          <w:color w:val="000000"/>
          <w:sz w:val="30"/>
          <w:szCs w:val="30"/>
          <w:highlight w:val="none"/>
        </w:rPr>
        <w:t>甲方须在盛装液体医疗废物的“塑料桶”明显位置上粘贴包含废物名称、主要成分、危险特性等内容的标签，并加盖单位印章，同时，双方交接前须向乙方提供有检测资质单位出具的检测报告。</w:t>
      </w:r>
    </w:p>
    <w:p w14:paraId="5FC9A5C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firstLine="600" w:firstLineChars="200"/>
        <w:textAlignment w:val="auto"/>
        <w:rPr>
          <w:rFonts w:hint="eastAsia" w:ascii="仿宋" w:hAnsi="仿宋" w:eastAsia="仿宋" w:cs="仿宋"/>
          <w:color w:val="000000"/>
          <w:sz w:val="30"/>
          <w:szCs w:val="30"/>
          <w:highlight w:val="none"/>
        </w:rPr>
      </w:pPr>
      <w:r>
        <w:rPr>
          <w:rFonts w:hint="eastAsia" w:ascii="仿宋" w:hAnsi="仿宋" w:eastAsia="仿宋" w:cs="仿宋"/>
          <w:color w:val="000000"/>
          <w:sz w:val="30"/>
          <w:szCs w:val="30"/>
          <w:highlight w:val="none"/>
          <w:lang w:val="en-US" w:eastAsia="zh-CN"/>
        </w:rPr>
        <w:t>6.</w:t>
      </w:r>
      <w:r>
        <w:rPr>
          <w:rFonts w:hint="eastAsia" w:ascii="仿宋" w:hAnsi="仿宋" w:eastAsia="仿宋" w:cs="仿宋"/>
          <w:color w:val="000000"/>
          <w:sz w:val="30"/>
          <w:szCs w:val="30"/>
          <w:highlight w:val="none"/>
        </w:rPr>
        <w:t>甲方确保医疗废物中不混入其他危险废物，若混入，乙方有权拒收医疗废物，同时乙方不因拒绝收集医疗废物承担任何责任，甲方仍应按本合同约定支付医疗废物处置费用。如因此引发环境等问题，由甲方承担所有责任，并赔偿乙方因此遭受的所有损失。如因甲方隐瞒违规将其他危险废物混入医疗废物，造成乙方车辆、处置设施损毁、人员伤亡等安全环保责任事故，甲方承担全部责任并赔偿乙方损失。同时，乙方可即刻停止收运处置服务直至甲方履行完毕赔偿责任及完成相关整改工作后，经卫健委、生态环境行政主管部门批准，方可恢复收运处置服务。</w:t>
      </w:r>
    </w:p>
    <w:p w14:paraId="30BB9A1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firstLine="600" w:firstLineChars="200"/>
        <w:textAlignment w:val="auto"/>
        <w:rPr>
          <w:rFonts w:hint="eastAsia" w:ascii="仿宋" w:hAnsi="仿宋" w:eastAsia="仿宋" w:cs="仿宋"/>
          <w:color w:val="000000"/>
          <w:sz w:val="30"/>
          <w:szCs w:val="30"/>
          <w:highlight w:val="none"/>
        </w:rPr>
      </w:pPr>
      <w:r>
        <w:rPr>
          <w:rFonts w:hint="eastAsia" w:ascii="仿宋" w:hAnsi="仿宋" w:eastAsia="仿宋" w:cs="仿宋"/>
          <w:color w:val="000000"/>
          <w:sz w:val="30"/>
          <w:szCs w:val="30"/>
          <w:highlight w:val="none"/>
          <w:lang w:val="en-US" w:eastAsia="zh-CN"/>
        </w:rPr>
        <w:t>7.</w:t>
      </w:r>
      <w:r>
        <w:rPr>
          <w:rFonts w:hint="eastAsia" w:ascii="仿宋" w:hAnsi="仿宋" w:eastAsia="仿宋" w:cs="仿宋"/>
          <w:color w:val="000000"/>
          <w:sz w:val="30"/>
          <w:szCs w:val="30"/>
          <w:highlight w:val="none"/>
        </w:rPr>
        <w:t>甲方的医疗废物负责人员应提前做好准备等待清运，并按照《医疗废物集中处置技术规范》填写和保存《危险废物转移联单》（医疗废物专用）、《医疗废物运送登记卡》，如当次无废物交接，也必须在联单、登记卡上如实记录。如车到医疗废物暂存处无人配合，发生漏接、漏拖由甲方承担责任。</w:t>
      </w:r>
    </w:p>
    <w:p w14:paraId="059E13C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firstLine="600" w:firstLineChars="200"/>
        <w:textAlignment w:val="auto"/>
        <w:rPr>
          <w:rFonts w:hint="eastAsia" w:ascii="仿宋" w:hAnsi="仿宋" w:eastAsia="仿宋" w:cs="仿宋"/>
          <w:color w:val="000000"/>
          <w:sz w:val="30"/>
          <w:szCs w:val="30"/>
          <w:highlight w:val="none"/>
        </w:rPr>
      </w:pPr>
      <w:r>
        <w:rPr>
          <w:rFonts w:hint="eastAsia" w:ascii="仿宋" w:hAnsi="仿宋" w:eastAsia="仿宋" w:cs="仿宋"/>
          <w:color w:val="000000"/>
          <w:sz w:val="30"/>
          <w:szCs w:val="30"/>
          <w:highlight w:val="none"/>
          <w:lang w:val="en-US" w:eastAsia="zh-CN"/>
        </w:rPr>
        <w:t>8.</w:t>
      </w:r>
      <w:r>
        <w:rPr>
          <w:rFonts w:hint="eastAsia" w:ascii="仿宋" w:hAnsi="仿宋" w:eastAsia="仿宋" w:cs="仿宋"/>
          <w:color w:val="000000"/>
          <w:sz w:val="30"/>
          <w:szCs w:val="30"/>
          <w:highlight w:val="none"/>
        </w:rPr>
        <w:t>根据国家相关的法律法规规定，甲方保证产生的医疗废物，不得擅自自行处置、丢弃、买卖或委托未取得经营许可的第三方处置，如经查实有此现象发生，乙方有权向卫健委、生态环境行政主管部门报告，由此产生的一切后果甲方自行承担。</w:t>
      </w:r>
    </w:p>
    <w:p w14:paraId="1210C30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firstLine="600" w:firstLineChars="200"/>
        <w:textAlignment w:val="auto"/>
        <w:rPr>
          <w:rFonts w:hint="eastAsia" w:ascii="仿宋" w:hAnsi="仿宋" w:eastAsia="仿宋" w:cs="仿宋"/>
          <w:color w:val="000000"/>
          <w:sz w:val="30"/>
          <w:szCs w:val="30"/>
          <w:highlight w:val="none"/>
        </w:rPr>
      </w:pPr>
      <w:r>
        <w:rPr>
          <w:rFonts w:hint="eastAsia" w:ascii="仿宋" w:hAnsi="仿宋" w:eastAsia="仿宋" w:cs="仿宋"/>
          <w:color w:val="000000"/>
          <w:sz w:val="30"/>
          <w:szCs w:val="30"/>
          <w:highlight w:val="none"/>
          <w:lang w:val="en-US" w:eastAsia="zh-CN"/>
        </w:rPr>
        <w:t>9.</w:t>
      </w:r>
      <w:r>
        <w:rPr>
          <w:rFonts w:hint="eastAsia" w:ascii="仿宋" w:hAnsi="仿宋" w:eastAsia="仿宋" w:cs="仿宋"/>
          <w:color w:val="000000"/>
          <w:sz w:val="30"/>
          <w:szCs w:val="30"/>
          <w:highlight w:val="none"/>
        </w:rPr>
        <w:t>甲方有义务将其内部有关交通、安全及管理规定告知乙方，保障乙方的医疗废物转运车辆在其院内的运输通道通畅和安全，并在其医疗废物贮存点附近无偿提供停车点位。</w:t>
      </w:r>
    </w:p>
    <w:p w14:paraId="54A8B8E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firstLine="600" w:firstLineChars="200"/>
        <w:textAlignment w:val="auto"/>
        <w:rPr>
          <w:rFonts w:hint="eastAsia" w:ascii="仿宋" w:hAnsi="仿宋" w:eastAsia="仿宋" w:cs="仿宋"/>
          <w:color w:val="000000"/>
          <w:sz w:val="30"/>
          <w:szCs w:val="30"/>
          <w:highlight w:val="none"/>
        </w:rPr>
      </w:pPr>
      <w:r>
        <w:rPr>
          <w:rFonts w:hint="eastAsia" w:ascii="仿宋" w:hAnsi="仿宋" w:eastAsia="仿宋" w:cs="仿宋"/>
          <w:color w:val="000000"/>
          <w:sz w:val="30"/>
          <w:szCs w:val="30"/>
          <w:highlight w:val="none"/>
          <w:lang w:val="en-US" w:eastAsia="zh-CN"/>
        </w:rPr>
        <w:t>10.</w:t>
      </w:r>
      <w:r>
        <w:rPr>
          <w:rFonts w:hint="eastAsia" w:ascii="仿宋" w:hAnsi="仿宋" w:eastAsia="仿宋" w:cs="仿宋"/>
          <w:color w:val="000000"/>
          <w:sz w:val="30"/>
          <w:szCs w:val="30"/>
          <w:highlight w:val="none"/>
        </w:rPr>
        <w:t>甲方有处置需求时，须及时通知乙方，如因甲方未及时通知乙方，造成未及时收运和处置，甲方承担相应责任</w:t>
      </w:r>
      <w:r>
        <w:rPr>
          <w:rFonts w:hint="eastAsia" w:ascii="仿宋" w:hAnsi="仿宋" w:eastAsia="仿宋" w:cs="仿宋"/>
          <w:color w:val="000000"/>
          <w:sz w:val="30"/>
          <w:szCs w:val="30"/>
          <w:highlight w:val="none"/>
          <w:lang w:eastAsia="zh-CN"/>
        </w:rPr>
        <w:t>；</w:t>
      </w:r>
      <w:r>
        <w:rPr>
          <w:rFonts w:hint="eastAsia" w:ascii="仿宋" w:hAnsi="仿宋" w:eastAsia="仿宋" w:cs="仿宋"/>
          <w:color w:val="000000"/>
          <w:sz w:val="30"/>
          <w:szCs w:val="30"/>
          <w:highlight w:val="none"/>
          <w:lang w:val="en-US" w:eastAsia="zh-CN"/>
        </w:rPr>
        <w:t>如由于乙方未能及时响应收运，对甲方产生的损失，由乙方承担相应责任。</w:t>
      </w:r>
    </w:p>
    <w:p w14:paraId="4E2925E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firstLine="600" w:firstLineChars="200"/>
        <w:textAlignment w:val="auto"/>
        <w:rPr>
          <w:rFonts w:hint="eastAsia" w:ascii="仿宋" w:hAnsi="仿宋" w:eastAsia="仿宋" w:cs="仿宋"/>
          <w:color w:val="000000"/>
          <w:sz w:val="30"/>
          <w:szCs w:val="30"/>
          <w:highlight w:val="none"/>
        </w:rPr>
      </w:pPr>
      <w:r>
        <w:rPr>
          <w:rFonts w:hint="eastAsia" w:ascii="仿宋" w:hAnsi="仿宋" w:eastAsia="仿宋" w:cs="仿宋"/>
          <w:color w:val="000000"/>
          <w:sz w:val="30"/>
          <w:szCs w:val="30"/>
          <w:highlight w:val="none"/>
          <w:lang w:val="en-US" w:eastAsia="zh-CN"/>
        </w:rPr>
        <w:t>11.</w:t>
      </w:r>
      <w:r>
        <w:rPr>
          <w:rFonts w:hint="eastAsia" w:ascii="仿宋" w:hAnsi="仿宋" w:eastAsia="仿宋" w:cs="仿宋"/>
          <w:color w:val="000000"/>
          <w:sz w:val="30"/>
          <w:szCs w:val="30"/>
          <w:highlight w:val="none"/>
        </w:rPr>
        <w:t>合同签订，甲方须向乙方提供有效期内的《营业执照》、《医疗机构执业许可证》副本</w:t>
      </w:r>
      <w:r>
        <w:rPr>
          <w:rFonts w:hint="eastAsia" w:ascii="仿宋" w:hAnsi="仿宋" w:eastAsia="仿宋" w:cs="仿宋"/>
          <w:color w:val="000000"/>
          <w:sz w:val="30"/>
          <w:szCs w:val="30"/>
          <w:highlight w:val="none"/>
          <w:lang w:eastAsia="zh-CN"/>
        </w:rPr>
        <w:t>、《</w:t>
      </w:r>
      <w:r>
        <w:rPr>
          <w:rFonts w:hint="eastAsia" w:ascii="仿宋" w:hAnsi="仿宋" w:eastAsia="仿宋" w:cs="仿宋"/>
          <w:color w:val="000000"/>
          <w:sz w:val="30"/>
          <w:szCs w:val="30"/>
          <w:highlight w:val="none"/>
          <w:lang w:val="en-US" w:eastAsia="zh-CN"/>
        </w:rPr>
        <w:t>诊所备案证</w:t>
      </w:r>
      <w:r>
        <w:rPr>
          <w:rFonts w:hint="eastAsia" w:ascii="仿宋" w:hAnsi="仿宋" w:eastAsia="仿宋" w:cs="仿宋"/>
          <w:color w:val="000000"/>
          <w:sz w:val="30"/>
          <w:szCs w:val="30"/>
          <w:highlight w:val="none"/>
          <w:lang w:eastAsia="zh-CN"/>
        </w:rPr>
        <w:t>》、《</w:t>
      </w:r>
      <w:r>
        <w:rPr>
          <w:rFonts w:hint="eastAsia" w:ascii="仿宋" w:hAnsi="仿宋" w:eastAsia="仿宋" w:cs="仿宋"/>
          <w:color w:val="000000"/>
          <w:sz w:val="30"/>
          <w:szCs w:val="30"/>
          <w:highlight w:val="none"/>
          <w:lang w:val="en-US" w:eastAsia="zh-CN"/>
        </w:rPr>
        <w:t>法人身份证复印件》</w:t>
      </w:r>
      <w:r>
        <w:rPr>
          <w:rFonts w:hint="eastAsia" w:ascii="仿宋" w:hAnsi="仿宋" w:eastAsia="仿宋" w:cs="仿宋"/>
          <w:color w:val="000000"/>
          <w:sz w:val="30"/>
          <w:szCs w:val="30"/>
          <w:highlight w:val="none"/>
        </w:rPr>
        <w:t>或其他经营许可资质复印件，并对其有效性及真实性负责，供乙方存档。</w:t>
      </w:r>
    </w:p>
    <w:p w14:paraId="577E5CE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firstLine="600" w:firstLineChars="200"/>
        <w:textAlignment w:val="auto"/>
        <w:rPr>
          <w:rFonts w:hint="eastAsia" w:ascii="仿宋" w:hAnsi="仿宋" w:eastAsia="仿宋" w:cs="仿宋"/>
          <w:color w:val="000000"/>
          <w:sz w:val="30"/>
          <w:szCs w:val="30"/>
          <w:highlight w:val="none"/>
        </w:rPr>
      </w:pPr>
      <w:r>
        <w:rPr>
          <w:rFonts w:hint="eastAsia" w:ascii="仿宋" w:hAnsi="仿宋" w:eastAsia="仿宋" w:cs="仿宋"/>
          <w:color w:val="000000"/>
          <w:sz w:val="30"/>
          <w:szCs w:val="30"/>
          <w:highlight w:val="none"/>
          <w:lang w:val="en-US" w:eastAsia="zh-CN"/>
        </w:rPr>
        <w:t>12.</w:t>
      </w:r>
      <w:r>
        <w:rPr>
          <w:rFonts w:hint="eastAsia" w:ascii="仿宋" w:hAnsi="仿宋" w:eastAsia="仿宋" w:cs="仿宋"/>
          <w:color w:val="000000"/>
          <w:sz w:val="30"/>
          <w:szCs w:val="30"/>
          <w:highlight w:val="none"/>
        </w:rPr>
        <w:t>指定专人负责乙方提供的专用包装容器的接收及管理工作。</w:t>
      </w:r>
    </w:p>
    <w:p w14:paraId="3506F26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firstLine="600" w:firstLineChars="200"/>
        <w:textAlignment w:val="auto"/>
        <w:rPr>
          <w:rFonts w:hint="eastAsia" w:ascii="仿宋" w:hAnsi="仿宋" w:eastAsia="仿宋" w:cs="仿宋"/>
          <w:color w:val="000000"/>
          <w:sz w:val="30"/>
          <w:szCs w:val="30"/>
          <w:highlight w:val="none"/>
        </w:rPr>
      </w:pPr>
      <w:r>
        <w:rPr>
          <w:rFonts w:hint="eastAsia" w:ascii="仿宋" w:hAnsi="仿宋" w:eastAsia="仿宋" w:cs="仿宋"/>
          <w:color w:val="000000"/>
          <w:sz w:val="30"/>
          <w:szCs w:val="30"/>
          <w:highlight w:val="none"/>
          <w:lang w:val="en-US" w:eastAsia="zh-CN"/>
        </w:rPr>
        <w:t>13.</w:t>
      </w:r>
      <w:r>
        <w:rPr>
          <w:rFonts w:hint="eastAsia" w:ascii="仿宋" w:hAnsi="仿宋" w:eastAsia="仿宋" w:cs="仿宋"/>
          <w:color w:val="000000"/>
          <w:sz w:val="30"/>
          <w:szCs w:val="30"/>
          <w:highlight w:val="none"/>
        </w:rPr>
        <w:t>甲方应根据本合同条款按期</w:t>
      </w:r>
      <w:r>
        <w:rPr>
          <w:rFonts w:hint="eastAsia" w:ascii="仿宋" w:hAnsi="仿宋" w:eastAsia="仿宋" w:cs="仿宋"/>
          <w:color w:val="000000"/>
          <w:sz w:val="30"/>
          <w:szCs w:val="30"/>
          <w:highlight w:val="none"/>
          <w:lang w:val="en-US" w:eastAsia="zh-CN"/>
        </w:rPr>
        <w:t>足额</w:t>
      </w:r>
      <w:r>
        <w:rPr>
          <w:rFonts w:hint="eastAsia" w:ascii="仿宋" w:hAnsi="仿宋" w:eastAsia="仿宋" w:cs="仿宋"/>
          <w:color w:val="000000"/>
          <w:sz w:val="30"/>
          <w:szCs w:val="30"/>
          <w:highlight w:val="none"/>
        </w:rPr>
        <w:t>支付医疗废物处置费用。</w:t>
      </w:r>
    </w:p>
    <w:p w14:paraId="792302A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firstLine="600" w:firstLineChars="200"/>
        <w:textAlignment w:val="auto"/>
        <w:rPr>
          <w:rFonts w:hint="eastAsia" w:ascii="仿宋" w:hAnsi="仿宋" w:eastAsia="仿宋" w:cs="仿宋"/>
          <w:color w:val="000000"/>
          <w:sz w:val="30"/>
          <w:szCs w:val="30"/>
          <w:highlight w:val="none"/>
        </w:rPr>
      </w:pPr>
      <w:r>
        <w:rPr>
          <w:rFonts w:hint="eastAsia" w:ascii="仿宋" w:hAnsi="仿宋" w:eastAsia="仿宋" w:cs="仿宋"/>
          <w:color w:val="000000"/>
          <w:sz w:val="30"/>
          <w:szCs w:val="30"/>
          <w:highlight w:val="none"/>
          <w:lang w:val="en-US" w:eastAsia="zh-CN"/>
        </w:rPr>
        <w:t>14.</w:t>
      </w:r>
      <w:r>
        <w:rPr>
          <w:rFonts w:hint="eastAsia" w:ascii="仿宋" w:hAnsi="仿宋" w:eastAsia="仿宋" w:cs="仿宋"/>
          <w:color w:val="000000"/>
          <w:sz w:val="30"/>
          <w:szCs w:val="30"/>
          <w:highlight w:val="none"/>
        </w:rPr>
        <w:t>甲方如擅自接收非本单位产生且没有与乙方签订补充协议并缴纳此类医疗废物处置费用的，乙方有权拒收此类医疗废物并向生态环境局、卫健局报告，同时有权向甲方索取因此造成的</w:t>
      </w:r>
      <w:r>
        <w:rPr>
          <w:rFonts w:hint="eastAsia" w:ascii="仿宋" w:hAnsi="仿宋" w:eastAsia="仿宋" w:cs="仿宋"/>
          <w:color w:val="000000"/>
          <w:sz w:val="30"/>
          <w:szCs w:val="30"/>
          <w:highlight w:val="none"/>
          <w:lang w:val="en-US" w:eastAsia="zh-CN"/>
        </w:rPr>
        <w:t>全部</w:t>
      </w:r>
      <w:r>
        <w:rPr>
          <w:rFonts w:hint="eastAsia" w:ascii="仿宋" w:hAnsi="仿宋" w:eastAsia="仿宋" w:cs="仿宋"/>
          <w:color w:val="000000"/>
          <w:sz w:val="30"/>
          <w:szCs w:val="30"/>
          <w:highlight w:val="none"/>
        </w:rPr>
        <w:t>经济损失。</w:t>
      </w:r>
    </w:p>
    <w:p w14:paraId="412A9F1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firstLine="600" w:firstLineChars="200"/>
        <w:textAlignment w:val="auto"/>
        <w:rPr>
          <w:rFonts w:hint="eastAsia" w:ascii="仿宋" w:hAnsi="仿宋" w:eastAsia="仿宋" w:cs="仿宋"/>
          <w:color w:val="000000"/>
          <w:sz w:val="30"/>
          <w:szCs w:val="30"/>
          <w:highlight w:val="none"/>
        </w:rPr>
      </w:pPr>
      <w:r>
        <w:rPr>
          <w:rFonts w:hint="eastAsia" w:ascii="仿宋" w:hAnsi="仿宋" w:eastAsia="仿宋" w:cs="仿宋"/>
          <w:color w:val="000000"/>
          <w:sz w:val="30"/>
          <w:szCs w:val="30"/>
          <w:highlight w:val="none"/>
          <w:lang w:val="en-US" w:eastAsia="zh-CN"/>
        </w:rPr>
        <w:t xml:space="preserve"> 15.</w:t>
      </w:r>
      <w:r>
        <w:rPr>
          <w:rFonts w:hint="eastAsia" w:ascii="仿宋" w:hAnsi="仿宋" w:eastAsia="仿宋" w:cs="仿宋"/>
          <w:color w:val="000000"/>
          <w:sz w:val="30"/>
          <w:szCs w:val="30"/>
          <w:highlight w:val="none"/>
        </w:rPr>
        <w:t>甲方应在每月初及时向乙方如实提供上月住院病人实际占用床位日数及上月每天住院病人实际占用床位</w:t>
      </w:r>
    </w:p>
    <w:p w14:paraId="02246D0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firstLine="600" w:firstLineChars="200"/>
        <w:textAlignment w:val="auto"/>
        <w:rPr>
          <w:rFonts w:hint="eastAsia" w:ascii="仿宋" w:hAnsi="仿宋" w:eastAsia="仿宋" w:cs="仿宋"/>
          <w:color w:val="000000"/>
          <w:sz w:val="30"/>
          <w:szCs w:val="30"/>
          <w:highlight w:val="none"/>
        </w:rPr>
      </w:pPr>
      <w:r>
        <w:rPr>
          <w:rFonts w:hint="eastAsia" w:ascii="仿宋" w:hAnsi="仿宋" w:eastAsia="仿宋" w:cs="仿宋"/>
          <w:color w:val="000000"/>
          <w:sz w:val="30"/>
          <w:szCs w:val="30"/>
          <w:highlight w:val="none"/>
          <w:lang w:val="en-US" w:eastAsia="zh-CN"/>
        </w:rPr>
        <w:t>16.</w:t>
      </w:r>
      <w:r>
        <w:rPr>
          <w:rFonts w:hint="eastAsia" w:ascii="仿宋" w:hAnsi="仿宋" w:eastAsia="仿宋" w:cs="仿宋"/>
          <w:color w:val="000000"/>
          <w:sz w:val="30"/>
          <w:szCs w:val="30"/>
          <w:highlight w:val="none"/>
        </w:rPr>
        <w:t>日数清单，不得少报（虚报），否则，甲方应根据本合同第</w:t>
      </w:r>
      <w:r>
        <w:rPr>
          <w:rFonts w:hint="eastAsia" w:ascii="仿宋" w:hAnsi="仿宋" w:eastAsia="仿宋" w:cs="仿宋"/>
          <w:color w:val="000000"/>
          <w:sz w:val="30"/>
          <w:szCs w:val="30"/>
          <w:highlight w:val="none"/>
          <w:lang w:val="en-US" w:eastAsia="zh-CN"/>
        </w:rPr>
        <w:t>六</w:t>
      </w:r>
      <w:r>
        <w:rPr>
          <w:rFonts w:hint="eastAsia" w:ascii="仿宋" w:hAnsi="仿宋" w:eastAsia="仿宋" w:cs="仿宋"/>
          <w:color w:val="000000"/>
          <w:sz w:val="30"/>
          <w:szCs w:val="30"/>
          <w:highlight w:val="none"/>
        </w:rPr>
        <w:t>条</w:t>
      </w:r>
      <w:r>
        <w:rPr>
          <w:rFonts w:hint="eastAsia" w:ascii="仿宋" w:hAnsi="仿宋" w:eastAsia="仿宋" w:cs="仿宋"/>
          <w:color w:val="000000"/>
          <w:sz w:val="30"/>
          <w:szCs w:val="30"/>
          <w:highlight w:val="none"/>
          <w:lang w:val="en-US" w:eastAsia="zh-CN"/>
        </w:rPr>
        <w:t>第6款</w:t>
      </w:r>
      <w:r>
        <w:rPr>
          <w:rFonts w:hint="eastAsia" w:ascii="仿宋" w:hAnsi="仿宋" w:eastAsia="仿宋" w:cs="仿宋"/>
          <w:color w:val="000000"/>
          <w:sz w:val="30"/>
          <w:szCs w:val="30"/>
          <w:highlight w:val="none"/>
        </w:rPr>
        <w:t>承担相应的责任。</w:t>
      </w:r>
    </w:p>
    <w:p w14:paraId="553E024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firstLine="600" w:firstLineChars="200"/>
        <w:textAlignment w:val="auto"/>
        <w:rPr>
          <w:rFonts w:hint="eastAsia" w:ascii="仿宋" w:hAnsi="仿宋" w:eastAsia="仿宋" w:cs="仿宋"/>
          <w:color w:val="000000"/>
          <w:sz w:val="30"/>
          <w:szCs w:val="30"/>
          <w:highlight w:val="none"/>
        </w:rPr>
      </w:pPr>
      <w:r>
        <w:rPr>
          <w:rFonts w:hint="eastAsia" w:ascii="仿宋" w:hAnsi="仿宋" w:eastAsia="仿宋" w:cs="仿宋"/>
          <w:color w:val="000000"/>
          <w:sz w:val="30"/>
          <w:szCs w:val="30"/>
          <w:highlight w:val="none"/>
          <w:lang w:val="en-US" w:eastAsia="zh-CN"/>
        </w:rPr>
        <w:t>17.</w:t>
      </w:r>
      <w:r>
        <w:rPr>
          <w:rFonts w:hint="eastAsia" w:ascii="仿宋" w:hAnsi="仿宋" w:eastAsia="仿宋" w:cs="仿宋"/>
          <w:color w:val="000000"/>
          <w:sz w:val="30"/>
          <w:szCs w:val="30"/>
          <w:highlight w:val="none"/>
        </w:rPr>
        <w:t>出现经营地址变更、经营人变更、暂停营业、营业范围变更等要及时通知乙方，因医疗机构类别变更导致对应的收费标准类别变更从《医疗机构执业许可证》发证日期之日起变更对应的收费标准。</w:t>
      </w:r>
    </w:p>
    <w:p w14:paraId="2C08171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firstLine="643" w:firstLineChars="200"/>
        <w:textAlignment w:val="auto"/>
        <w:rPr>
          <w:rFonts w:hint="eastAsia" w:ascii="仿宋" w:hAnsi="仿宋" w:eastAsia="仿宋" w:cs="仿宋"/>
          <w:b/>
          <w:sz w:val="32"/>
          <w:szCs w:val="32"/>
          <w:highlight w:val="none"/>
        </w:rPr>
      </w:pPr>
      <w:r>
        <w:rPr>
          <w:rFonts w:hint="eastAsia" w:ascii="仿宋" w:hAnsi="仿宋" w:eastAsia="仿宋" w:cs="仿宋"/>
          <w:b/>
          <w:sz w:val="32"/>
          <w:szCs w:val="32"/>
          <w:highlight w:val="none"/>
        </w:rPr>
        <w:t>四、乙方的权利义务：</w:t>
      </w:r>
    </w:p>
    <w:p w14:paraId="7BA482D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firstLine="600" w:firstLineChars="200"/>
        <w:textAlignment w:val="auto"/>
        <w:rPr>
          <w:rFonts w:hint="eastAsia" w:ascii="仿宋" w:hAnsi="仿宋" w:eastAsia="仿宋" w:cs="仿宋"/>
          <w:color w:val="000000"/>
          <w:sz w:val="30"/>
          <w:szCs w:val="30"/>
          <w:highlight w:val="none"/>
        </w:rPr>
      </w:pPr>
      <w:r>
        <w:rPr>
          <w:rFonts w:hint="eastAsia" w:ascii="仿宋" w:hAnsi="仿宋" w:eastAsia="仿宋" w:cs="仿宋"/>
          <w:color w:val="000000"/>
          <w:sz w:val="30"/>
          <w:szCs w:val="30"/>
          <w:highlight w:val="none"/>
          <w:lang w:val="en-US" w:eastAsia="zh-CN"/>
        </w:rPr>
        <w:t>1.</w:t>
      </w:r>
      <w:r>
        <w:rPr>
          <w:rFonts w:hint="eastAsia" w:ascii="仿宋" w:hAnsi="仿宋" w:eastAsia="仿宋" w:cs="仿宋"/>
          <w:color w:val="000000"/>
          <w:sz w:val="30"/>
          <w:szCs w:val="30"/>
          <w:highlight w:val="none"/>
        </w:rPr>
        <w:t>乙方应向甲方提供其有效期内的《营业执照》、《危险废物经营许可证》复印件，并保证该材料正规有效，同时交由甲方存档。</w:t>
      </w:r>
    </w:p>
    <w:p w14:paraId="3085116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firstLine="600" w:firstLineChars="200"/>
        <w:textAlignment w:val="auto"/>
        <w:rPr>
          <w:rFonts w:hint="eastAsia" w:ascii="仿宋" w:hAnsi="仿宋" w:eastAsia="仿宋" w:cs="仿宋"/>
          <w:color w:val="000000"/>
          <w:sz w:val="30"/>
          <w:szCs w:val="30"/>
          <w:highlight w:val="none"/>
        </w:rPr>
      </w:pPr>
      <w:r>
        <w:rPr>
          <w:rFonts w:hint="eastAsia" w:ascii="仿宋" w:hAnsi="仿宋" w:eastAsia="仿宋" w:cs="仿宋"/>
          <w:color w:val="000000"/>
          <w:sz w:val="30"/>
          <w:szCs w:val="30"/>
          <w:highlight w:val="none"/>
          <w:lang w:val="en-US" w:eastAsia="zh-CN"/>
        </w:rPr>
        <w:t>2.</w:t>
      </w:r>
      <w:r>
        <w:rPr>
          <w:rFonts w:hint="eastAsia" w:ascii="仿宋" w:hAnsi="仿宋" w:eastAsia="仿宋" w:cs="仿宋"/>
          <w:color w:val="000000"/>
          <w:sz w:val="30"/>
          <w:szCs w:val="30"/>
          <w:highlight w:val="none"/>
        </w:rPr>
        <w:t>乙方负责及时按甲方实际需要，</w:t>
      </w:r>
      <w:r>
        <w:rPr>
          <w:rFonts w:hint="eastAsia" w:ascii="仿宋" w:hAnsi="仿宋" w:eastAsia="仿宋" w:cs="仿宋"/>
          <w:color w:val="000000"/>
          <w:sz w:val="30"/>
          <w:szCs w:val="30"/>
          <w:highlight w:val="none"/>
          <w:lang w:val="en-US" w:eastAsia="zh-CN"/>
        </w:rPr>
        <w:t>定量</w:t>
      </w:r>
      <w:r>
        <w:rPr>
          <w:rFonts w:hint="eastAsia" w:ascii="仿宋" w:hAnsi="仿宋" w:eastAsia="仿宋" w:cs="仿宋"/>
          <w:color w:val="000000"/>
          <w:sz w:val="30"/>
          <w:szCs w:val="30"/>
          <w:highlight w:val="none"/>
        </w:rPr>
        <w:t>向甲方提供专用包装袋、利器盒、周转箱，周转桶应存放在甲方的医疗废物暂存点，并仅用于存放医疗废物。甲方有责任妥善保管医疗废物周转桶，如有遗失或人为损坏，按照周转桶（240L）420元／个进行赔偿。</w:t>
      </w:r>
    </w:p>
    <w:p w14:paraId="4853093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firstLine="600" w:firstLineChars="200"/>
        <w:textAlignment w:val="auto"/>
        <w:rPr>
          <w:rFonts w:hint="eastAsia" w:ascii="仿宋" w:hAnsi="仿宋" w:eastAsia="仿宋" w:cs="仿宋"/>
          <w:color w:val="000000"/>
          <w:sz w:val="30"/>
          <w:szCs w:val="30"/>
          <w:highlight w:val="none"/>
        </w:rPr>
      </w:pPr>
      <w:r>
        <w:rPr>
          <w:rFonts w:hint="eastAsia" w:ascii="仿宋" w:hAnsi="仿宋" w:eastAsia="仿宋" w:cs="仿宋"/>
          <w:color w:val="000000"/>
          <w:sz w:val="30"/>
          <w:szCs w:val="30"/>
          <w:highlight w:val="none"/>
          <w:lang w:val="en-US" w:eastAsia="zh-CN"/>
        </w:rPr>
        <w:t>3.</w:t>
      </w:r>
      <w:r>
        <w:rPr>
          <w:rFonts w:hint="eastAsia" w:ascii="仿宋" w:hAnsi="仿宋" w:eastAsia="仿宋" w:cs="仿宋"/>
          <w:color w:val="000000"/>
          <w:sz w:val="30"/>
          <w:szCs w:val="30"/>
          <w:highlight w:val="none"/>
        </w:rPr>
        <w:t>乙方在接收医疗废物时有权对移交的医疗废物的标识、包装、数量和重量等进行核实，经核实无误，双方共同填写《危险废物转移联单》（医疗废物专用）和《医疗废物运送登记卡》并签字确认，若乙方对其类型、数量、重量有异议或包装、标识不符合规定的，要求甲方更正，甲方拒绝更正时，乙方可拒收，并将有关情况于《医疗废物运送登记卡》上注明，上报卫健委、生态环境行政主管部门，由此引起的责任由甲方承担。</w:t>
      </w:r>
    </w:p>
    <w:p w14:paraId="2B98EFB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firstLine="600" w:firstLineChars="200"/>
        <w:textAlignment w:val="auto"/>
        <w:rPr>
          <w:rFonts w:hint="eastAsia" w:ascii="仿宋" w:hAnsi="仿宋" w:eastAsia="仿宋" w:cs="仿宋"/>
          <w:color w:val="000000"/>
          <w:sz w:val="30"/>
          <w:szCs w:val="30"/>
          <w:highlight w:val="none"/>
        </w:rPr>
      </w:pPr>
      <w:r>
        <w:rPr>
          <w:rFonts w:hint="eastAsia" w:ascii="仿宋" w:hAnsi="仿宋" w:eastAsia="仿宋" w:cs="仿宋"/>
          <w:color w:val="000000"/>
          <w:sz w:val="30"/>
          <w:szCs w:val="30"/>
          <w:highlight w:val="none"/>
          <w:lang w:val="en-US" w:eastAsia="zh-CN"/>
        </w:rPr>
        <w:t>4.</w:t>
      </w:r>
      <w:r>
        <w:rPr>
          <w:rFonts w:hint="eastAsia" w:ascii="仿宋" w:hAnsi="仿宋" w:eastAsia="仿宋" w:cs="仿宋"/>
          <w:color w:val="000000"/>
          <w:sz w:val="30"/>
          <w:szCs w:val="30"/>
          <w:highlight w:val="none"/>
        </w:rPr>
        <w:t>对于设立在一楼以上、地下室等不方便运送人员及运送工具、车辆出入的暂存点，乙方可要求甲方安排人员配合转运工作，甲方拒绝配合时，乙方可拒收，并将有关情况于《医疗废物运送登记卡》上注明，上报卫健委、生态环境行政主管部门，由此引起的责任由甲方承担。</w:t>
      </w:r>
    </w:p>
    <w:p w14:paraId="48C80DC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firstLine="600" w:firstLineChars="200"/>
        <w:textAlignment w:val="auto"/>
        <w:rPr>
          <w:rFonts w:hint="eastAsia" w:ascii="仿宋" w:hAnsi="仿宋" w:eastAsia="仿宋" w:cs="仿宋"/>
          <w:color w:val="000000"/>
          <w:sz w:val="30"/>
          <w:szCs w:val="30"/>
          <w:highlight w:val="none"/>
        </w:rPr>
      </w:pPr>
      <w:r>
        <w:rPr>
          <w:rFonts w:hint="eastAsia" w:ascii="仿宋" w:hAnsi="仿宋" w:eastAsia="仿宋" w:cs="仿宋"/>
          <w:color w:val="000000"/>
          <w:sz w:val="30"/>
          <w:szCs w:val="30"/>
          <w:highlight w:val="none"/>
          <w:lang w:val="en-US" w:eastAsia="zh-CN"/>
        </w:rPr>
        <w:t>5.</w:t>
      </w:r>
      <w:r>
        <w:rPr>
          <w:rFonts w:hint="eastAsia" w:ascii="仿宋" w:hAnsi="仿宋" w:eastAsia="仿宋" w:cs="仿宋"/>
          <w:color w:val="000000"/>
          <w:sz w:val="30"/>
          <w:szCs w:val="30"/>
          <w:highlight w:val="none"/>
        </w:rPr>
        <w:t>乙方保证遵守甲方内部有关交通、安全及规章制度，如有违反，按甲方的管理规定处理。</w:t>
      </w:r>
    </w:p>
    <w:p w14:paraId="1264D2A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firstLine="600" w:firstLineChars="200"/>
        <w:textAlignment w:val="auto"/>
        <w:rPr>
          <w:rFonts w:hint="eastAsia" w:ascii="仿宋" w:hAnsi="仿宋" w:eastAsia="仿宋" w:cs="仿宋"/>
          <w:color w:val="000000"/>
          <w:sz w:val="30"/>
          <w:szCs w:val="30"/>
          <w:highlight w:val="none"/>
        </w:rPr>
      </w:pPr>
      <w:r>
        <w:rPr>
          <w:rFonts w:hint="eastAsia" w:ascii="仿宋" w:hAnsi="仿宋" w:eastAsia="仿宋" w:cs="仿宋"/>
          <w:color w:val="000000"/>
          <w:sz w:val="30"/>
          <w:szCs w:val="30"/>
          <w:highlight w:val="none"/>
          <w:lang w:val="en-US" w:eastAsia="zh-CN"/>
        </w:rPr>
        <w:t>6.</w:t>
      </w:r>
      <w:r>
        <w:rPr>
          <w:rFonts w:hint="eastAsia" w:ascii="仿宋" w:hAnsi="仿宋" w:eastAsia="仿宋" w:cs="仿宋"/>
          <w:color w:val="000000"/>
          <w:sz w:val="30"/>
          <w:szCs w:val="30"/>
          <w:highlight w:val="none"/>
        </w:rPr>
        <w:t>乙方应做好医疗废物安全运输工作，使用专用车辆收运并防止运输途中出现医疗废物流失、扩散造成环境污染。</w:t>
      </w:r>
    </w:p>
    <w:p w14:paraId="1B9348D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firstLine="600" w:firstLineChars="200"/>
        <w:textAlignment w:val="auto"/>
        <w:rPr>
          <w:rFonts w:hint="eastAsia" w:ascii="仿宋" w:hAnsi="仿宋" w:eastAsia="仿宋" w:cs="仿宋"/>
          <w:color w:val="000000"/>
          <w:sz w:val="30"/>
          <w:szCs w:val="30"/>
          <w:highlight w:val="none"/>
        </w:rPr>
      </w:pPr>
      <w:r>
        <w:rPr>
          <w:rFonts w:hint="eastAsia" w:ascii="仿宋" w:hAnsi="仿宋" w:eastAsia="仿宋" w:cs="仿宋"/>
          <w:color w:val="000000"/>
          <w:sz w:val="30"/>
          <w:szCs w:val="30"/>
          <w:highlight w:val="none"/>
          <w:lang w:val="en-US" w:eastAsia="zh-CN"/>
        </w:rPr>
        <w:t>7.</w:t>
      </w:r>
      <w:r>
        <w:rPr>
          <w:rFonts w:hint="eastAsia" w:ascii="仿宋" w:hAnsi="仿宋" w:eastAsia="仿宋" w:cs="仿宋"/>
          <w:color w:val="000000"/>
          <w:sz w:val="30"/>
          <w:szCs w:val="30"/>
          <w:highlight w:val="none"/>
        </w:rPr>
        <w:t>乙方派专用医疗废物转运车在甲方指定的医疗废物暂存点清运，在装车、运输过程中杜绝跑、冒、滴、漏，对转运过程中的交通安全及环保安全负责。</w:t>
      </w:r>
    </w:p>
    <w:p w14:paraId="28D4862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firstLine="600" w:firstLineChars="200"/>
        <w:textAlignment w:val="auto"/>
        <w:rPr>
          <w:rFonts w:hint="eastAsia" w:ascii="仿宋" w:hAnsi="仿宋" w:eastAsia="仿宋" w:cs="仿宋"/>
          <w:color w:val="000000"/>
          <w:sz w:val="30"/>
          <w:szCs w:val="30"/>
          <w:highlight w:val="none"/>
        </w:rPr>
      </w:pPr>
      <w:r>
        <w:rPr>
          <w:rFonts w:hint="eastAsia" w:ascii="仿宋" w:hAnsi="仿宋" w:eastAsia="仿宋" w:cs="仿宋"/>
          <w:color w:val="000000"/>
          <w:sz w:val="30"/>
          <w:szCs w:val="30"/>
          <w:highlight w:val="none"/>
          <w:lang w:val="en-US" w:eastAsia="zh-CN"/>
        </w:rPr>
        <w:t>8.</w:t>
      </w:r>
      <w:r>
        <w:rPr>
          <w:rFonts w:hint="eastAsia" w:ascii="仿宋" w:hAnsi="仿宋" w:eastAsia="仿宋" w:cs="仿宋"/>
          <w:color w:val="000000"/>
          <w:sz w:val="30"/>
          <w:szCs w:val="30"/>
          <w:highlight w:val="none"/>
        </w:rPr>
        <w:t>根据《医疗废物管理条例》和《医疗废物集中处置技术规范》等相关要求对接收的医疗废物进行无害化处置</w:t>
      </w:r>
      <w:r>
        <w:rPr>
          <w:rFonts w:hint="eastAsia" w:ascii="仿宋" w:hAnsi="仿宋" w:eastAsia="仿宋" w:cs="仿宋"/>
          <w:color w:val="000000"/>
          <w:sz w:val="30"/>
          <w:szCs w:val="30"/>
          <w:highlight w:val="none"/>
          <w:lang w:eastAsia="zh-CN"/>
        </w:rPr>
        <w:t>，如乙方未按规范收运、处置甲方的医疗废物，造成二次污染的事实，乙方承担</w:t>
      </w:r>
      <w:r>
        <w:rPr>
          <w:rFonts w:hint="eastAsia" w:ascii="仿宋" w:hAnsi="仿宋" w:eastAsia="仿宋" w:cs="仿宋"/>
          <w:color w:val="000000"/>
          <w:sz w:val="30"/>
          <w:szCs w:val="30"/>
          <w:highlight w:val="none"/>
          <w:lang w:val="en-US" w:eastAsia="zh-CN"/>
        </w:rPr>
        <w:t>相应责任</w:t>
      </w:r>
      <w:r>
        <w:rPr>
          <w:rFonts w:hint="eastAsia" w:ascii="仿宋" w:hAnsi="仿宋" w:eastAsia="仿宋" w:cs="仿宋"/>
          <w:color w:val="000000"/>
          <w:sz w:val="30"/>
          <w:szCs w:val="30"/>
          <w:highlight w:val="none"/>
        </w:rPr>
        <w:t>。</w:t>
      </w:r>
    </w:p>
    <w:p w14:paraId="1ABA75E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firstLine="600" w:firstLineChars="200"/>
        <w:textAlignment w:val="auto"/>
        <w:rPr>
          <w:rFonts w:hint="eastAsia" w:ascii="仿宋" w:hAnsi="仿宋" w:eastAsia="仿宋" w:cs="仿宋"/>
          <w:color w:val="000000"/>
          <w:sz w:val="30"/>
          <w:szCs w:val="30"/>
          <w:highlight w:val="none"/>
        </w:rPr>
      </w:pPr>
      <w:r>
        <w:rPr>
          <w:rFonts w:hint="eastAsia" w:ascii="仿宋" w:hAnsi="仿宋" w:eastAsia="仿宋" w:cs="仿宋"/>
          <w:color w:val="000000"/>
          <w:sz w:val="30"/>
          <w:szCs w:val="30"/>
          <w:highlight w:val="none"/>
          <w:lang w:val="en-US" w:eastAsia="zh-CN"/>
        </w:rPr>
        <w:t>9.</w:t>
      </w:r>
      <w:r>
        <w:rPr>
          <w:rFonts w:hint="eastAsia" w:ascii="仿宋" w:hAnsi="仿宋" w:eastAsia="仿宋" w:cs="仿宋"/>
          <w:color w:val="000000"/>
          <w:sz w:val="30"/>
          <w:szCs w:val="30"/>
          <w:highlight w:val="none"/>
        </w:rPr>
        <w:t>乙方有义务接受甲方对处置医疗危险废物过程的监督，如乙方对医疗废物的处置不符合国家及生态环境部门的相关规定，甲方有权向卫健委、生态环境行政主管部门举报。</w:t>
      </w:r>
    </w:p>
    <w:p w14:paraId="0FFBBF6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firstLine="600" w:firstLineChars="200"/>
        <w:textAlignment w:val="auto"/>
        <w:rPr>
          <w:rFonts w:hint="eastAsia" w:ascii="仿宋" w:hAnsi="仿宋" w:eastAsia="仿宋" w:cs="仿宋"/>
          <w:color w:val="000000"/>
          <w:sz w:val="30"/>
          <w:szCs w:val="30"/>
          <w:highlight w:val="none"/>
        </w:rPr>
      </w:pPr>
      <w:r>
        <w:rPr>
          <w:rFonts w:hint="eastAsia" w:ascii="仿宋" w:hAnsi="仿宋" w:eastAsia="仿宋" w:cs="仿宋"/>
          <w:color w:val="000000"/>
          <w:sz w:val="30"/>
          <w:szCs w:val="30"/>
          <w:highlight w:val="none"/>
          <w:lang w:val="en-US" w:eastAsia="zh-CN"/>
        </w:rPr>
        <w:t>10.</w:t>
      </w:r>
      <w:r>
        <w:rPr>
          <w:rFonts w:hint="eastAsia" w:ascii="仿宋" w:hAnsi="仿宋" w:eastAsia="仿宋" w:cs="仿宋"/>
          <w:color w:val="000000"/>
          <w:sz w:val="30"/>
          <w:szCs w:val="30"/>
          <w:highlight w:val="none"/>
        </w:rPr>
        <w:t>对于甲方的收运需求，乙方承诺，接甲方通知后两个工作日内进行清运。客服电话：029-85572569。</w:t>
      </w:r>
    </w:p>
    <w:p w14:paraId="40F1F6F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firstLine="643" w:firstLineChars="200"/>
        <w:textAlignment w:val="auto"/>
        <w:rPr>
          <w:rFonts w:hint="eastAsia" w:ascii="仿宋" w:hAnsi="仿宋" w:eastAsia="仿宋" w:cs="仿宋"/>
          <w:b/>
          <w:sz w:val="32"/>
          <w:szCs w:val="32"/>
          <w:highlight w:val="none"/>
        </w:rPr>
      </w:pPr>
      <w:r>
        <w:rPr>
          <w:rFonts w:hint="eastAsia" w:ascii="仿宋" w:hAnsi="仿宋" w:eastAsia="仿宋" w:cs="仿宋"/>
          <w:b/>
          <w:sz w:val="32"/>
          <w:szCs w:val="32"/>
          <w:highlight w:val="none"/>
          <w:lang w:val="en-US" w:eastAsia="zh-CN"/>
        </w:rPr>
        <w:t>五、</w:t>
      </w:r>
      <w:r>
        <w:rPr>
          <w:rFonts w:hint="eastAsia" w:ascii="仿宋" w:hAnsi="仿宋" w:eastAsia="仿宋" w:cs="仿宋"/>
          <w:b/>
          <w:sz w:val="32"/>
          <w:szCs w:val="32"/>
          <w:highlight w:val="none"/>
        </w:rPr>
        <w:t>费用及结算方式：</w:t>
      </w:r>
    </w:p>
    <w:p w14:paraId="56EC1E8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firstLine="600" w:firstLineChars="200"/>
        <w:textAlignment w:val="auto"/>
        <w:rPr>
          <w:rFonts w:hint="eastAsia" w:ascii="仿宋" w:hAnsi="仿宋" w:eastAsia="仿宋" w:cs="仿宋"/>
          <w:color w:val="000000"/>
          <w:sz w:val="30"/>
          <w:szCs w:val="30"/>
          <w:highlight w:val="none"/>
          <w:lang w:val="en-US" w:eastAsia="zh-CN"/>
        </w:rPr>
      </w:pPr>
      <w:r>
        <w:rPr>
          <w:rFonts w:hint="eastAsia" w:ascii="仿宋" w:hAnsi="仿宋" w:eastAsia="仿宋" w:cs="仿宋"/>
          <w:color w:val="000000"/>
          <w:sz w:val="30"/>
          <w:szCs w:val="30"/>
          <w:highlight w:val="none"/>
          <w:lang w:val="en-US" w:eastAsia="zh-CN"/>
        </w:rPr>
        <w:t>依据《西安市医疗废物集中处置实施方案》：“为了确保医疗废物集中处置中心的正常运转，医疗废物处置收费由医疗废物集中处置中心和医疗废物产生单位通过签订协议，采取先收后结的收费结算方式”、“对一级以上(含一级)的医院按实际使用床位数收费，每张床位每日收取</w:t>
      </w:r>
      <w:r>
        <w:rPr>
          <w:rFonts w:hint="eastAsia" w:ascii="仿宋" w:hAnsi="仿宋" w:eastAsia="仿宋" w:cs="仿宋"/>
          <w:color w:val="000000"/>
          <w:sz w:val="30"/>
          <w:szCs w:val="30"/>
          <w:highlight w:val="none"/>
          <w:u w:val="single"/>
          <w:lang w:val="en-US" w:eastAsia="zh-CN"/>
        </w:rPr>
        <w:t xml:space="preserve">  </w:t>
      </w:r>
      <w:r>
        <w:rPr>
          <w:rFonts w:hint="eastAsia" w:ascii="仿宋" w:hAnsi="仿宋" w:eastAsia="仿宋" w:cs="仿宋"/>
          <w:color w:val="000000"/>
          <w:sz w:val="30"/>
          <w:szCs w:val="30"/>
          <w:highlight w:val="none"/>
          <w:lang w:val="en-US" w:eastAsia="zh-CN"/>
        </w:rPr>
        <w:t>元医疗废物处置费”，结合甲方医疗废物收运和处置的实际情况，本着“污染付费、公平负担、平等自愿、协商一致”的原则，甲乙双方经协商确定合同期内：</w:t>
      </w:r>
    </w:p>
    <w:p w14:paraId="55A6B9F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firstLine="600" w:firstLineChars="200"/>
        <w:textAlignment w:val="auto"/>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eastAsia="zh-CN"/>
        </w:rPr>
        <w:t>（一）根据</w:t>
      </w:r>
      <w:r>
        <w:rPr>
          <w:rFonts w:hint="eastAsia" w:ascii="仿宋" w:hAnsi="仿宋" w:eastAsia="仿宋" w:cs="仿宋"/>
          <w:sz w:val="30"/>
          <w:szCs w:val="30"/>
          <w:highlight w:val="none"/>
          <w:lang w:val="en-US" w:eastAsia="zh-CN"/>
        </w:rPr>
        <w:t>西安</w:t>
      </w:r>
      <w:r>
        <w:rPr>
          <w:rFonts w:hint="eastAsia" w:ascii="仿宋" w:hAnsi="仿宋" w:eastAsia="仿宋" w:cs="仿宋"/>
          <w:sz w:val="30"/>
          <w:szCs w:val="30"/>
          <w:highlight w:val="none"/>
          <w:lang w:eastAsia="zh-CN"/>
        </w:rPr>
        <w:t>市卫生健康委员会提供的</w:t>
      </w:r>
      <w:r>
        <w:rPr>
          <w:rFonts w:hint="eastAsia" w:ascii="仿宋" w:hAnsi="仿宋" w:eastAsia="仿宋" w:cs="仿宋"/>
          <w:sz w:val="30"/>
          <w:szCs w:val="30"/>
          <w:highlight w:val="none"/>
          <w:u w:val="single"/>
          <w:lang w:val="en-US" w:eastAsia="zh-CN"/>
        </w:rPr>
        <w:t xml:space="preserve">     </w:t>
      </w:r>
      <w:r>
        <w:rPr>
          <w:rFonts w:hint="eastAsia" w:ascii="仿宋" w:hAnsi="仿宋" w:eastAsia="仿宋" w:cs="仿宋"/>
          <w:sz w:val="30"/>
          <w:szCs w:val="30"/>
          <w:highlight w:val="none"/>
          <w:lang w:eastAsia="zh-CN"/>
        </w:rPr>
        <w:t>年度甲方实际使用床位总数</w:t>
      </w:r>
      <w:r>
        <w:rPr>
          <w:rFonts w:hint="eastAsia" w:ascii="仿宋" w:hAnsi="仿宋" w:eastAsia="仿宋" w:cs="仿宋"/>
          <w:sz w:val="30"/>
          <w:szCs w:val="30"/>
          <w:highlight w:val="none"/>
          <w:u w:val="single"/>
          <w:lang w:eastAsia="zh-CN"/>
        </w:rPr>
        <w:t xml:space="preserve"> </w:t>
      </w:r>
      <w:r>
        <w:rPr>
          <w:rFonts w:hint="eastAsia" w:ascii="仿宋" w:hAnsi="仿宋" w:eastAsia="仿宋" w:cs="仿宋"/>
          <w:sz w:val="30"/>
          <w:szCs w:val="30"/>
          <w:highlight w:val="none"/>
          <w:u w:val="single"/>
          <w:lang w:val="en-US" w:eastAsia="zh-CN"/>
        </w:rPr>
        <w:t xml:space="preserve"> </w:t>
      </w:r>
      <w:r>
        <w:rPr>
          <w:rFonts w:hint="eastAsia" w:ascii="仿宋" w:hAnsi="仿宋" w:eastAsia="仿宋" w:cs="仿宋"/>
          <w:sz w:val="30"/>
          <w:szCs w:val="30"/>
          <w:highlight w:val="none"/>
          <w:u w:val="single"/>
          <w:lang w:eastAsia="zh-CN"/>
        </w:rPr>
        <w:t xml:space="preserve"> </w:t>
      </w:r>
      <w:r>
        <w:rPr>
          <w:rFonts w:hint="eastAsia" w:ascii="仿宋" w:hAnsi="仿宋" w:eastAsia="仿宋" w:cs="仿宋"/>
          <w:sz w:val="30"/>
          <w:szCs w:val="30"/>
          <w:highlight w:val="none"/>
          <w:lang w:eastAsia="zh-CN"/>
        </w:rPr>
        <w:t>张，</w:t>
      </w:r>
      <w:r>
        <w:rPr>
          <w:rFonts w:hint="eastAsia" w:ascii="仿宋" w:hAnsi="仿宋" w:eastAsia="仿宋" w:cs="仿宋"/>
          <w:sz w:val="30"/>
          <w:szCs w:val="30"/>
          <w:highlight w:val="none"/>
          <w:u w:val="single"/>
          <w:lang w:eastAsia="zh-CN"/>
        </w:rPr>
        <w:t xml:space="preserve"> </w:t>
      </w:r>
      <w:r>
        <w:rPr>
          <w:rFonts w:hint="eastAsia" w:ascii="仿宋" w:hAnsi="仿宋" w:eastAsia="仿宋" w:cs="仿宋"/>
          <w:sz w:val="30"/>
          <w:szCs w:val="30"/>
          <w:highlight w:val="none"/>
          <w:u w:val="single"/>
          <w:lang w:val="en-US" w:eastAsia="zh-CN"/>
        </w:rPr>
        <w:t xml:space="preserve">  </w:t>
      </w:r>
      <w:r>
        <w:rPr>
          <w:rFonts w:hint="eastAsia" w:ascii="仿宋" w:hAnsi="仿宋" w:eastAsia="仿宋" w:cs="仿宋"/>
          <w:sz w:val="30"/>
          <w:szCs w:val="30"/>
          <w:highlight w:val="none"/>
          <w:u w:val="single"/>
          <w:lang w:eastAsia="zh-CN"/>
        </w:rPr>
        <w:t xml:space="preserve"> </w:t>
      </w:r>
      <w:r>
        <w:rPr>
          <w:rFonts w:hint="eastAsia" w:ascii="仿宋" w:hAnsi="仿宋" w:eastAsia="仿宋" w:cs="仿宋"/>
          <w:sz w:val="30"/>
          <w:szCs w:val="30"/>
          <w:highlight w:val="none"/>
          <w:lang w:eastAsia="zh-CN"/>
        </w:rPr>
        <w:t>年度甲方全年预付乙方处置费总计</w:t>
      </w:r>
      <w:r>
        <w:rPr>
          <w:rFonts w:hint="eastAsia" w:ascii="仿宋" w:hAnsi="仿宋" w:eastAsia="仿宋" w:cs="仿宋"/>
          <w:sz w:val="30"/>
          <w:szCs w:val="30"/>
          <w:highlight w:val="none"/>
          <w:u w:val="single"/>
          <w:lang w:val="en-US" w:eastAsia="zh-CN"/>
        </w:rPr>
        <w:t xml:space="preserve">   </w:t>
      </w:r>
      <w:r>
        <w:rPr>
          <w:rFonts w:hint="eastAsia" w:ascii="仿宋" w:hAnsi="仿宋" w:eastAsia="仿宋" w:cs="仿宋"/>
          <w:sz w:val="30"/>
          <w:szCs w:val="30"/>
          <w:highlight w:val="none"/>
          <w:u w:val="single"/>
          <w:lang w:eastAsia="zh-CN"/>
        </w:rPr>
        <w:t xml:space="preserve">  </w:t>
      </w:r>
      <w:r>
        <w:rPr>
          <w:rFonts w:hint="eastAsia" w:ascii="仿宋" w:hAnsi="仿宋" w:eastAsia="仿宋" w:cs="仿宋"/>
          <w:sz w:val="30"/>
          <w:szCs w:val="30"/>
          <w:highlight w:val="none"/>
          <w:lang w:eastAsia="zh-CN"/>
        </w:rPr>
        <w:t>元（大写：人民币</w:t>
      </w:r>
      <w:r>
        <w:rPr>
          <w:rFonts w:hint="eastAsia" w:ascii="仿宋" w:hAnsi="仿宋" w:eastAsia="仿宋" w:cs="仿宋"/>
          <w:sz w:val="30"/>
          <w:szCs w:val="30"/>
          <w:highlight w:val="none"/>
          <w:u w:val="single"/>
          <w:lang w:val="en-US" w:eastAsia="zh-CN"/>
        </w:rPr>
        <w:t xml:space="preserve">   </w:t>
      </w:r>
      <w:r>
        <w:rPr>
          <w:rFonts w:hint="eastAsia" w:ascii="仿宋" w:hAnsi="仿宋" w:eastAsia="仿宋" w:cs="仿宋"/>
          <w:sz w:val="30"/>
          <w:szCs w:val="30"/>
          <w:highlight w:val="none"/>
          <w:lang w:eastAsia="zh-CN"/>
        </w:rPr>
        <w:t>）；平均每(月</w:t>
      </w:r>
      <w:r>
        <w:rPr>
          <w:rFonts w:hint="eastAsia" w:ascii="仿宋" w:hAnsi="仿宋" w:eastAsia="仿宋" w:cs="仿宋"/>
          <w:sz w:val="30"/>
          <w:szCs w:val="30"/>
          <w:highlight w:val="none"/>
          <w:lang w:eastAsia="zh-CN"/>
        </w:rPr>
        <w:fldChar w:fldCharType="begin"/>
      </w:r>
      <w:r>
        <w:rPr>
          <w:rFonts w:hint="eastAsia" w:ascii="仿宋" w:hAnsi="仿宋" w:eastAsia="仿宋" w:cs="仿宋"/>
          <w:sz w:val="30"/>
          <w:szCs w:val="30"/>
          <w:highlight w:val="none"/>
          <w:lang w:eastAsia="zh-CN"/>
        </w:rPr>
        <w:instrText xml:space="preserve"> EQ \o\ac(</w:instrText>
      </w:r>
      <w:r>
        <w:rPr>
          <w:rFonts w:hint="eastAsia" w:ascii="仿宋" w:hAnsi="仿宋" w:eastAsia="仿宋" w:cs="仿宋"/>
          <w:kern w:val="2"/>
          <w:sz w:val="30"/>
          <w:szCs w:val="30"/>
          <w:highlight w:val="none"/>
          <w:lang w:val="en-US" w:eastAsia="zh-CN" w:bidi="ar-SA"/>
        </w:rPr>
        <w:instrText xml:space="preserve">□</w:instrText>
      </w:r>
      <w:r>
        <w:rPr>
          <w:rFonts w:hint="eastAsia" w:ascii="仿宋" w:hAnsi="仿宋" w:eastAsia="仿宋" w:cs="仿宋"/>
          <w:sz w:val="30"/>
          <w:szCs w:val="30"/>
          <w:highlight w:val="none"/>
          <w:lang w:eastAsia="zh-CN"/>
        </w:rPr>
        <w:instrText xml:space="preserve">)</w:instrText>
      </w:r>
      <w:r>
        <w:rPr>
          <w:rFonts w:hint="eastAsia" w:ascii="仿宋" w:hAnsi="仿宋" w:eastAsia="仿宋" w:cs="仿宋"/>
          <w:sz w:val="30"/>
          <w:szCs w:val="30"/>
          <w:highlight w:val="none"/>
          <w:lang w:eastAsia="zh-CN"/>
        </w:rPr>
        <w:fldChar w:fldCharType="end"/>
      </w:r>
      <w:r>
        <w:rPr>
          <w:rFonts w:hint="eastAsia" w:ascii="仿宋" w:hAnsi="仿宋" w:eastAsia="仿宋" w:cs="仿宋"/>
          <w:sz w:val="30"/>
          <w:szCs w:val="30"/>
          <w:highlight w:val="none"/>
          <w:lang w:eastAsia="zh-CN"/>
        </w:rPr>
        <w:t>、季度</w:t>
      </w:r>
      <w:r>
        <w:rPr>
          <w:rFonts w:hint="default" w:ascii="Arial" w:hAnsi="Arial" w:eastAsia="仿宋" w:cs="Arial"/>
          <w:sz w:val="30"/>
          <w:szCs w:val="30"/>
          <w:highlight w:val="none"/>
          <w:lang w:eastAsia="zh-CN"/>
        </w:rPr>
        <w:fldChar w:fldCharType="begin"/>
      </w:r>
      <w:r>
        <w:rPr>
          <w:rFonts w:hint="default" w:ascii="Arial" w:hAnsi="Arial" w:eastAsia="仿宋" w:cs="Arial"/>
          <w:sz w:val="30"/>
          <w:szCs w:val="30"/>
          <w:highlight w:val="none"/>
          <w:lang w:eastAsia="zh-CN"/>
        </w:rPr>
        <w:instrText xml:space="preserve"> EQ \o\ac(</w:instrText>
      </w:r>
      <w:r>
        <w:rPr>
          <w:rFonts w:hint="eastAsia" w:ascii="Arial" w:hAnsi="Arial" w:eastAsia="仿宋" w:cs="Arial"/>
          <w:kern w:val="2"/>
          <w:sz w:val="30"/>
          <w:szCs w:val="30"/>
          <w:highlight w:val="none"/>
          <w:lang w:val="en-US" w:eastAsia="zh-CN" w:bidi="ar-SA"/>
        </w:rPr>
        <w:instrText xml:space="preserve">□</w:instrText>
      </w:r>
      <w:r>
        <w:rPr>
          <w:rFonts w:hint="default" w:ascii="Arial" w:hAnsi="Arial" w:eastAsia="仿宋" w:cs="Arial"/>
          <w:sz w:val="30"/>
          <w:szCs w:val="30"/>
          <w:highlight w:val="none"/>
          <w:lang w:eastAsia="zh-CN"/>
        </w:rPr>
        <w:instrText xml:space="preserve">)</w:instrText>
      </w:r>
      <w:r>
        <w:rPr>
          <w:rFonts w:hint="default" w:ascii="Arial" w:hAnsi="Arial" w:eastAsia="仿宋" w:cs="Arial"/>
          <w:sz w:val="30"/>
          <w:szCs w:val="30"/>
          <w:highlight w:val="none"/>
          <w:lang w:eastAsia="zh-CN"/>
        </w:rPr>
        <w:fldChar w:fldCharType="end"/>
      </w:r>
      <w:r>
        <w:rPr>
          <w:rFonts w:hint="eastAsia" w:ascii="仿宋" w:hAnsi="仿宋" w:eastAsia="仿宋" w:cs="仿宋"/>
          <w:sz w:val="30"/>
          <w:szCs w:val="30"/>
          <w:highlight w:val="none"/>
          <w:lang w:eastAsia="zh-CN"/>
        </w:rPr>
        <w:t>、半年</w:t>
      </w:r>
      <w:r>
        <w:rPr>
          <w:rFonts w:hint="eastAsia" w:ascii="仿宋" w:hAnsi="仿宋" w:eastAsia="仿宋" w:cs="仿宋"/>
          <w:sz w:val="30"/>
          <w:szCs w:val="30"/>
          <w:highlight w:val="none"/>
          <w:lang w:eastAsia="zh-CN"/>
        </w:rPr>
        <w:fldChar w:fldCharType="begin"/>
      </w:r>
      <w:r>
        <w:rPr>
          <w:rFonts w:hint="eastAsia" w:ascii="仿宋" w:hAnsi="仿宋" w:eastAsia="仿宋" w:cs="仿宋"/>
          <w:sz w:val="30"/>
          <w:szCs w:val="30"/>
          <w:highlight w:val="none"/>
          <w:lang w:eastAsia="zh-CN"/>
        </w:rPr>
        <w:instrText xml:space="preserve"> EQ \o\ac(</w:instrText>
      </w:r>
      <w:r>
        <w:rPr>
          <w:rFonts w:hint="eastAsia" w:ascii="仿宋" w:hAnsi="仿宋" w:eastAsia="仿宋" w:cs="仿宋"/>
          <w:kern w:val="2"/>
          <w:sz w:val="30"/>
          <w:szCs w:val="30"/>
          <w:highlight w:val="none"/>
          <w:lang w:val="en-US" w:eastAsia="zh-CN" w:bidi="ar-SA"/>
        </w:rPr>
        <w:instrText xml:space="preserve">□</w:instrText>
      </w:r>
      <w:r>
        <w:rPr>
          <w:rFonts w:hint="eastAsia" w:ascii="仿宋" w:hAnsi="仿宋" w:eastAsia="仿宋" w:cs="仿宋"/>
          <w:sz w:val="30"/>
          <w:szCs w:val="30"/>
          <w:highlight w:val="none"/>
          <w:lang w:eastAsia="zh-CN"/>
        </w:rPr>
        <w:instrText xml:space="preserve">)</w:instrText>
      </w:r>
      <w:r>
        <w:rPr>
          <w:rFonts w:hint="eastAsia" w:ascii="仿宋" w:hAnsi="仿宋" w:eastAsia="仿宋" w:cs="仿宋"/>
          <w:sz w:val="30"/>
          <w:szCs w:val="30"/>
          <w:highlight w:val="none"/>
          <w:lang w:eastAsia="zh-CN"/>
        </w:rPr>
        <w:fldChar w:fldCharType="end"/>
      </w:r>
      <w:r>
        <w:rPr>
          <w:rFonts w:hint="eastAsia" w:ascii="仿宋" w:hAnsi="仿宋" w:eastAsia="仿宋" w:cs="仿宋"/>
          <w:sz w:val="30"/>
          <w:szCs w:val="30"/>
          <w:highlight w:val="none"/>
          <w:lang w:eastAsia="zh-CN"/>
        </w:rPr>
        <w:t>)应支付处置费</w:t>
      </w:r>
      <w:r>
        <w:rPr>
          <w:rFonts w:hint="eastAsia" w:ascii="仿宋" w:hAnsi="仿宋" w:eastAsia="仿宋" w:cs="仿宋"/>
          <w:sz w:val="30"/>
          <w:szCs w:val="30"/>
          <w:highlight w:val="none"/>
          <w:u w:val="single"/>
          <w:lang w:val="en-US" w:eastAsia="zh-CN"/>
        </w:rPr>
        <w:t xml:space="preserve">    </w:t>
      </w:r>
      <w:r>
        <w:rPr>
          <w:rFonts w:hint="eastAsia" w:ascii="仿宋" w:hAnsi="仿宋" w:eastAsia="仿宋" w:cs="仿宋"/>
          <w:sz w:val="30"/>
          <w:szCs w:val="30"/>
          <w:highlight w:val="none"/>
          <w:lang w:eastAsia="zh-CN"/>
        </w:rPr>
        <w:t>元（大写：人民币</w:t>
      </w:r>
      <w:r>
        <w:rPr>
          <w:rFonts w:hint="eastAsia" w:ascii="仿宋" w:hAnsi="仿宋" w:eastAsia="仿宋" w:cs="仿宋"/>
          <w:sz w:val="30"/>
          <w:szCs w:val="30"/>
          <w:highlight w:val="none"/>
          <w:u w:val="single"/>
          <w:lang w:val="en-US" w:eastAsia="zh-CN"/>
        </w:rPr>
        <w:t xml:space="preserve">    </w:t>
      </w:r>
      <w:r>
        <w:rPr>
          <w:rFonts w:hint="eastAsia" w:ascii="仿宋" w:hAnsi="仿宋" w:eastAsia="仿宋" w:cs="仿宋"/>
          <w:sz w:val="30"/>
          <w:szCs w:val="30"/>
          <w:highlight w:val="none"/>
          <w:lang w:eastAsia="zh-CN"/>
        </w:rPr>
        <w:t>）。</w:t>
      </w:r>
    </w:p>
    <w:p w14:paraId="2F4A4DF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firstLine="600" w:firstLineChars="200"/>
        <w:textAlignment w:val="auto"/>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eastAsia="zh-CN"/>
        </w:rPr>
        <w:t>（二）双方商定于</w:t>
      </w:r>
      <w:r>
        <w:rPr>
          <w:rFonts w:hint="eastAsia" w:ascii="仿宋" w:hAnsi="仿宋" w:eastAsia="仿宋" w:cs="仿宋"/>
          <w:sz w:val="30"/>
          <w:szCs w:val="30"/>
          <w:highlight w:val="none"/>
          <w:u w:val="single"/>
          <w:lang w:val="en-US" w:eastAsia="zh-CN"/>
        </w:rPr>
        <w:t xml:space="preserve">    </w:t>
      </w:r>
      <w:r>
        <w:rPr>
          <w:rFonts w:hint="eastAsia" w:ascii="仿宋" w:hAnsi="仿宋" w:eastAsia="仿宋" w:cs="仿宋"/>
          <w:sz w:val="30"/>
          <w:szCs w:val="30"/>
          <w:highlight w:val="none"/>
          <w:lang w:eastAsia="zh-CN"/>
        </w:rPr>
        <w:t>年第一季度，根据</w:t>
      </w:r>
      <w:r>
        <w:rPr>
          <w:rFonts w:hint="eastAsia" w:ascii="仿宋" w:hAnsi="仿宋" w:eastAsia="仿宋" w:cs="仿宋"/>
          <w:sz w:val="30"/>
          <w:szCs w:val="30"/>
          <w:highlight w:val="none"/>
          <w:lang w:val="en-US" w:eastAsia="zh-CN"/>
        </w:rPr>
        <w:t>西安</w:t>
      </w:r>
      <w:r>
        <w:rPr>
          <w:rFonts w:hint="eastAsia" w:ascii="仿宋" w:hAnsi="仿宋" w:eastAsia="仿宋" w:cs="仿宋"/>
          <w:sz w:val="30"/>
          <w:szCs w:val="30"/>
          <w:highlight w:val="none"/>
          <w:lang w:eastAsia="zh-CN"/>
        </w:rPr>
        <w:t>市卫生健康委员会提供的</w:t>
      </w:r>
      <w:r>
        <w:rPr>
          <w:rFonts w:hint="eastAsia" w:ascii="仿宋" w:hAnsi="仿宋" w:eastAsia="仿宋" w:cs="仿宋"/>
          <w:sz w:val="30"/>
          <w:szCs w:val="30"/>
          <w:highlight w:val="none"/>
          <w:u w:val="single"/>
          <w:lang w:val="en-US" w:eastAsia="zh-CN"/>
        </w:rPr>
        <w:t xml:space="preserve">    </w:t>
      </w:r>
      <w:r>
        <w:rPr>
          <w:rFonts w:hint="eastAsia" w:ascii="仿宋" w:hAnsi="仿宋" w:eastAsia="仿宋" w:cs="仿宋"/>
          <w:sz w:val="30"/>
          <w:szCs w:val="30"/>
          <w:highlight w:val="none"/>
          <w:lang w:eastAsia="zh-CN"/>
        </w:rPr>
        <w:t>年度甲方实际使用正式床位总数，按市物价局核定的收费标准，对</w:t>
      </w:r>
      <w:r>
        <w:rPr>
          <w:rFonts w:hint="eastAsia" w:ascii="仿宋" w:hAnsi="仿宋" w:eastAsia="仿宋" w:cs="仿宋"/>
          <w:sz w:val="30"/>
          <w:szCs w:val="30"/>
          <w:highlight w:val="none"/>
          <w:u w:val="single"/>
          <w:lang w:eastAsia="zh-CN"/>
        </w:rPr>
        <w:t xml:space="preserve"> </w:t>
      </w:r>
      <w:r>
        <w:rPr>
          <w:rFonts w:hint="eastAsia" w:ascii="仿宋" w:hAnsi="仿宋" w:eastAsia="仿宋" w:cs="仿宋"/>
          <w:sz w:val="30"/>
          <w:szCs w:val="30"/>
          <w:highlight w:val="none"/>
          <w:u w:val="single"/>
          <w:lang w:val="en-US" w:eastAsia="zh-CN"/>
        </w:rPr>
        <w:t xml:space="preserve">   </w:t>
      </w:r>
      <w:r>
        <w:rPr>
          <w:rFonts w:hint="eastAsia" w:ascii="仿宋" w:hAnsi="仿宋" w:eastAsia="仿宋" w:cs="仿宋"/>
          <w:sz w:val="30"/>
          <w:szCs w:val="30"/>
          <w:highlight w:val="none"/>
          <w:u w:val="single"/>
          <w:lang w:eastAsia="zh-CN"/>
        </w:rPr>
        <w:t xml:space="preserve"> </w:t>
      </w:r>
      <w:r>
        <w:rPr>
          <w:rFonts w:hint="eastAsia" w:ascii="仿宋" w:hAnsi="仿宋" w:eastAsia="仿宋" w:cs="仿宋"/>
          <w:sz w:val="30"/>
          <w:szCs w:val="30"/>
          <w:highlight w:val="none"/>
          <w:lang w:eastAsia="zh-CN"/>
        </w:rPr>
        <w:t>年度全年处置费进行</w:t>
      </w:r>
      <w:r>
        <w:rPr>
          <w:rFonts w:hint="eastAsia" w:ascii="仿宋" w:hAnsi="仿宋" w:eastAsia="仿宋" w:cs="仿宋"/>
          <w:sz w:val="30"/>
          <w:szCs w:val="30"/>
          <w:highlight w:val="none"/>
          <w:lang w:val="en-US" w:eastAsia="zh-CN"/>
        </w:rPr>
        <w:t>据实</w:t>
      </w:r>
      <w:r>
        <w:rPr>
          <w:rFonts w:hint="eastAsia" w:ascii="仿宋" w:hAnsi="仿宋" w:eastAsia="仿宋" w:cs="仿宋"/>
          <w:sz w:val="30"/>
          <w:szCs w:val="30"/>
          <w:highlight w:val="none"/>
          <w:lang w:eastAsia="zh-CN"/>
        </w:rPr>
        <w:t>结算。</w:t>
      </w:r>
    </w:p>
    <w:p w14:paraId="6677DA4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firstLine="600" w:firstLineChars="200"/>
        <w:jc w:val="both"/>
        <w:textAlignment w:val="auto"/>
        <w:rPr>
          <w:rFonts w:hint="eastAsia" w:ascii="仿宋" w:hAnsi="仿宋" w:eastAsia="仿宋" w:cs="仿宋"/>
          <w:sz w:val="32"/>
          <w:szCs w:val="32"/>
          <w:highlight w:val="none"/>
          <w:lang w:eastAsia="zh-CN"/>
        </w:rPr>
      </w:pPr>
      <w:r>
        <w:rPr>
          <w:rFonts w:hint="eastAsia" w:ascii="仿宋" w:hAnsi="仿宋" w:eastAsia="仿宋" w:cs="仿宋"/>
          <w:sz w:val="30"/>
          <w:szCs w:val="30"/>
          <w:highlight w:val="none"/>
          <w:lang w:val="en-US" w:eastAsia="zh-CN"/>
        </w:rPr>
        <w:t>注：依照本合同第五条第(二)款约定，乙方应补收</w:t>
      </w:r>
      <w:r>
        <w:rPr>
          <w:rFonts w:hint="eastAsia" w:ascii="仿宋" w:hAnsi="仿宋" w:eastAsia="仿宋" w:cs="仿宋"/>
          <w:sz w:val="30"/>
          <w:szCs w:val="30"/>
          <w:highlight w:val="none"/>
          <w:u w:val="single"/>
          <w:lang w:val="en-US" w:eastAsia="zh-CN"/>
        </w:rPr>
        <w:t xml:space="preserve">             </w:t>
      </w:r>
      <w:r>
        <w:rPr>
          <w:rFonts w:hint="eastAsia" w:ascii="仿宋" w:hAnsi="仿宋" w:eastAsia="仿宋" w:cs="仿宋"/>
          <w:sz w:val="30"/>
          <w:szCs w:val="30"/>
          <w:highlight w:val="none"/>
          <w:u w:val="none"/>
          <w:lang w:val="en-US" w:eastAsia="zh-CN"/>
        </w:rPr>
        <w:t>上</w:t>
      </w:r>
      <w:r>
        <w:rPr>
          <w:rFonts w:hint="eastAsia" w:ascii="仿宋" w:hAnsi="仿宋" w:eastAsia="仿宋" w:cs="仿宋"/>
          <w:sz w:val="30"/>
          <w:szCs w:val="30"/>
          <w:highlight w:val="none"/>
          <w:lang w:val="en-US" w:eastAsia="zh-CN"/>
        </w:rPr>
        <w:t>年度医疗废物处置费人民币（大写：人民币</w:t>
      </w:r>
      <w:r>
        <w:rPr>
          <w:rFonts w:hint="eastAsia" w:ascii="仿宋" w:hAnsi="仿宋" w:eastAsia="仿宋" w:cs="仿宋"/>
          <w:sz w:val="30"/>
          <w:szCs w:val="30"/>
          <w:highlight w:val="none"/>
          <w:u w:val="single"/>
          <w:lang w:val="en-US" w:eastAsia="zh-CN"/>
        </w:rPr>
        <w:t xml:space="preserve">  </w:t>
      </w:r>
      <w:r>
        <w:rPr>
          <w:rFonts w:hint="eastAsia" w:ascii="仿宋" w:hAnsi="仿宋" w:eastAsia="仿宋" w:cs="仿宋"/>
          <w:sz w:val="30"/>
          <w:szCs w:val="30"/>
          <w:highlight w:val="none"/>
          <w:lang w:val="en-US" w:eastAsia="zh-CN"/>
        </w:rPr>
        <w:t>，小写：</w:t>
      </w:r>
      <w:r>
        <w:rPr>
          <w:rFonts w:hint="eastAsia" w:ascii="仿宋" w:hAnsi="仿宋" w:eastAsia="仿宋" w:cs="仿宋"/>
          <w:sz w:val="30"/>
          <w:szCs w:val="30"/>
          <w:highlight w:val="none"/>
          <w:u w:val="single"/>
          <w:lang w:val="en-US" w:eastAsia="zh-CN"/>
        </w:rPr>
        <w:t xml:space="preserve">  </w:t>
      </w:r>
      <w:r>
        <w:rPr>
          <w:rFonts w:hint="eastAsia" w:ascii="仿宋" w:hAnsi="仿宋" w:eastAsia="仿宋" w:cs="仿宋"/>
          <w:sz w:val="30"/>
          <w:szCs w:val="30"/>
          <w:highlight w:val="none"/>
          <w:lang w:val="en-US" w:eastAsia="zh-CN"/>
        </w:rPr>
        <w:t xml:space="preserve">）。  </w:t>
      </w:r>
      <w:r>
        <w:rPr>
          <w:rFonts w:hint="eastAsia" w:ascii="仿宋" w:hAnsi="仿宋" w:eastAsia="仿宋" w:cs="仿宋"/>
          <w:sz w:val="32"/>
          <w:szCs w:val="32"/>
          <w:highlight w:val="none"/>
          <w:lang w:eastAsia="zh-CN"/>
        </w:rPr>
        <w:t xml:space="preserve"> </w:t>
      </w:r>
    </w:p>
    <w:p w14:paraId="65F93D5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firstLine="600" w:firstLineChars="200"/>
        <w:jc w:val="both"/>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三）收费方式：甲、乙双方商定：乙方于每(月、季度、半年)开始后10日内向甲方提供上(月、季度、半年)处置费发票，甲方于收到发票后20日内将处置费一次性全额支付给乙方。如甲方未按时足额支付乙方处置费的，乙方有权停止收运、处置甲方的医疗废物，造成医疗废物无法规范处置、环境污染的事实，视同甲方违约，一切责任由甲方承担。</w:t>
      </w:r>
    </w:p>
    <w:p w14:paraId="5DBFCBF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firstLine="600" w:firstLineChars="200"/>
        <w:jc w:val="both"/>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（四）乙方收款账户如下：</w:t>
      </w:r>
    </w:p>
    <w:p w14:paraId="30634F1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firstLine="600" w:firstLineChars="200"/>
        <w:jc w:val="both"/>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账户名：</w:t>
      </w:r>
    </w:p>
    <w:p w14:paraId="2D872DD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firstLine="600" w:firstLineChars="200"/>
        <w:jc w:val="both"/>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开户行：</w:t>
      </w:r>
    </w:p>
    <w:p w14:paraId="620FB9F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firstLine="600" w:firstLineChars="200"/>
        <w:jc w:val="both"/>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账  号：</w:t>
      </w:r>
    </w:p>
    <w:p w14:paraId="0BBA8E2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firstLine="600" w:firstLineChars="200"/>
        <w:jc w:val="both"/>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（五）甲方开票信息</w:t>
      </w:r>
    </w:p>
    <w:p w14:paraId="7CD6644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firstLine="600" w:firstLineChars="200"/>
        <w:jc w:val="both"/>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公司名称：</w:t>
      </w:r>
    </w:p>
    <w:p w14:paraId="12C79D4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firstLine="600" w:firstLineChars="200"/>
        <w:jc w:val="both"/>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统一社会信用代码：</w:t>
      </w:r>
    </w:p>
    <w:p w14:paraId="050E70A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firstLine="600" w:firstLineChars="200"/>
        <w:jc w:val="both"/>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经营场所：</w:t>
      </w:r>
    </w:p>
    <w:p w14:paraId="0A6BF4E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firstLine="600" w:firstLineChars="200"/>
        <w:jc w:val="both"/>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电话：</w:t>
      </w:r>
    </w:p>
    <w:p w14:paraId="1C4D159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firstLine="600" w:firstLineChars="200"/>
        <w:jc w:val="both"/>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银行信息：</w:t>
      </w:r>
    </w:p>
    <w:p w14:paraId="1E19248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firstLine="643" w:firstLineChars="200"/>
        <w:textAlignment w:val="auto"/>
        <w:rPr>
          <w:rFonts w:hint="eastAsia" w:ascii="仿宋" w:hAnsi="仿宋" w:eastAsia="仿宋" w:cs="仿宋"/>
          <w:b/>
          <w:sz w:val="32"/>
          <w:szCs w:val="32"/>
          <w:highlight w:val="none"/>
          <w:lang w:val="en-US" w:eastAsia="zh-CN"/>
        </w:rPr>
      </w:pPr>
    </w:p>
    <w:p w14:paraId="1B820A7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firstLine="643" w:firstLineChars="200"/>
        <w:textAlignment w:val="auto"/>
        <w:rPr>
          <w:rFonts w:hint="eastAsia" w:ascii="仿宋" w:hAnsi="仿宋" w:eastAsia="仿宋" w:cs="仿宋"/>
          <w:b/>
          <w:sz w:val="32"/>
          <w:szCs w:val="32"/>
          <w:highlight w:val="none"/>
        </w:rPr>
      </w:pPr>
      <w:r>
        <w:rPr>
          <w:rFonts w:hint="eastAsia" w:ascii="仿宋" w:hAnsi="仿宋" w:eastAsia="仿宋" w:cs="仿宋"/>
          <w:b/>
          <w:sz w:val="32"/>
          <w:szCs w:val="32"/>
          <w:highlight w:val="none"/>
          <w:lang w:val="en-US" w:eastAsia="zh-CN"/>
        </w:rPr>
        <w:t>六、</w:t>
      </w:r>
      <w:r>
        <w:rPr>
          <w:rFonts w:hint="eastAsia" w:ascii="仿宋" w:hAnsi="仿宋" w:eastAsia="仿宋" w:cs="仿宋"/>
          <w:b/>
          <w:sz w:val="32"/>
          <w:szCs w:val="32"/>
          <w:highlight w:val="none"/>
        </w:rPr>
        <w:t>其它约定</w:t>
      </w:r>
    </w:p>
    <w:p w14:paraId="019C906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firstLine="600" w:firstLineChars="200"/>
        <w:textAlignment w:val="auto"/>
        <w:rPr>
          <w:rFonts w:hint="eastAsia" w:ascii="仿宋" w:hAnsi="仿宋" w:eastAsia="仿宋" w:cs="仿宋"/>
          <w:sz w:val="30"/>
          <w:szCs w:val="30"/>
          <w:highlight w:val="none"/>
          <w:u w:val="single"/>
        </w:rPr>
      </w:pPr>
      <w:r>
        <w:rPr>
          <w:rFonts w:hint="eastAsia" w:ascii="仿宋" w:hAnsi="仿宋" w:eastAsia="仿宋" w:cs="仿宋"/>
          <w:sz w:val="30"/>
          <w:szCs w:val="30"/>
          <w:highlight w:val="none"/>
          <w:u w:val="single"/>
          <w:lang w:val="en-US" w:eastAsia="zh-CN"/>
        </w:rPr>
        <w:t>1.</w:t>
      </w:r>
      <w:r>
        <w:rPr>
          <w:rFonts w:hint="eastAsia" w:ascii="仿宋" w:hAnsi="仿宋" w:eastAsia="仿宋" w:cs="仿宋"/>
          <w:sz w:val="30"/>
          <w:szCs w:val="30"/>
          <w:highlight w:val="none"/>
          <w:u w:val="single"/>
        </w:rPr>
        <w:t>在本合同有效期</w:t>
      </w:r>
      <w:r>
        <w:rPr>
          <w:rFonts w:hint="eastAsia" w:ascii="仿宋" w:hAnsi="仿宋" w:eastAsia="仿宋" w:cs="仿宋"/>
          <w:sz w:val="30"/>
          <w:szCs w:val="30"/>
          <w:highlight w:val="none"/>
          <w:u w:val="single"/>
          <w:lang w:val="en-US" w:eastAsia="zh-CN"/>
        </w:rPr>
        <w:t>届</w:t>
      </w:r>
      <w:r>
        <w:rPr>
          <w:rFonts w:hint="eastAsia" w:ascii="仿宋" w:hAnsi="仿宋" w:eastAsia="仿宋" w:cs="仿宋"/>
          <w:sz w:val="30"/>
          <w:szCs w:val="30"/>
          <w:highlight w:val="none"/>
          <w:u w:val="single"/>
        </w:rPr>
        <w:t>满前 1 个月内，双方协商续签合同事宜。若甲方到期不续签，则乙方有权终止合同，并报送卫健委、生态环境行政主管部门。</w:t>
      </w:r>
    </w:p>
    <w:p w14:paraId="737807A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firstLine="600" w:firstLineChars="200"/>
        <w:jc w:val="both"/>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2.国家有关医疗废物的法律、法规、规范性文件若发生变更修订，甲乙双方应根据变更后的要求对本合同进行修订。</w:t>
      </w:r>
    </w:p>
    <w:p w14:paraId="7F0299B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firstLine="600" w:firstLineChars="200"/>
        <w:jc w:val="both"/>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3.西安市医疗废物处置收费标准发生变更时，甲乙双方应执行新的物价收费标准，甲、乙双方应重新签订《医疗废物集中处置合同》，本合同自行终止。</w:t>
      </w:r>
    </w:p>
    <w:p w14:paraId="57500E3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firstLine="600" w:firstLineChars="200"/>
        <w:jc w:val="both"/>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4.甲方对床位使用率、费用有异议，应当在接到乙方通知后7日内以书面方式提出，否则视为双方一致认可。</w:t>
      </w:r>
    </w:p>
    <w:p w14:paraId="489C701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firstLine="600" w:firstLineChars="200"/>
        <w:jc w:val="both"/>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5.若甲方在规定期限内未结清款项，按应结未结款项的万分之五每日支付违约金。乙方同时上报卫健委、生态环境行政主管部门，并有权即刻停止服务直至结清所有款项再恢复服务，所造成全部责任由甲方承担。</w:t>
      </w:r>
    </w:p>
    <w:p w14:paraId="33F18AF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firstLine="600" w:firstLineChars="200"/>
        <w:jc w:val="both"/>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6.甲方如果故意少报实际住院床日数，少付处置费，不按时付款，经查实，则由卫健、生态环境等部门责令缴交所欠费用。如有三个月未付款，乙方有权停止对甲方医疗废物的上门收运服务，并有权收取甲方涉及的医疗废物处置费一倍的违约金。</w:t>
      </w:r>
    </w:p>
    <w:p w14:paraId="7D2E5D3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firstLine="600" w:firstLineChars="200"/>
        <w:jc w:val="both"/>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7.甲方拖欠医疗废物处置费三个月以上造成一切后果（包括医疗废物流失、渗漏、遗撒导致传染病传播及环境污染事故等）均由甲方承担。</w:t>
      </w:r>
    </w:p>
    <w:p w14:paraId="2B835C5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firstLine="600" w:firstLineChars="200"/>
        <w:jc w:val="both"/>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8.如果乙方违反有关法规以及未及时到甲方收运医疗废物，无理拒收医疗废物，在运送处置医疗废物过程中出现医疗废物流失、扩散，则由生态环境部门责令整改及依法处罚。</w:t>
      </w:r>
    </w:p>
    <w:p w14:paraId="1183490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firstLine="643" w:firstLineChars="200"/>
        <w:textAlignment w:val="auto"/>
        <w:rPr>
          <w:rFonts w:hint="eastAsia" w:ascii="仿宋" w:hAnsi="仿宋" w:eastAsia="仿宋" w:cs="仿宋"/>
          <w:b/>
          <w:sz w:val="32"/>
          <w:szCs w:val="32"/>
          <w:highlight w:val="none"/>
          <w:lang w:val="en-US" w:eastAsia="zh-CN"/>
        </w:rPr>
      </w:pPr>
      <w:r>
        <w:rPr>
          <w:rFonts w:hint="eastAsia" w:ascii="仿宋" w:hAnsi="仿宋" w:eastAsia="仿宋" w:cs="仿宋"/>
          <w:b/>
          <w:sz w:val="32"/>
          <w:szCs w:val="32"/>
          <w:highlight w:val="none"/>
          <w:lang w:val="en-US" w:eastAsia="zh-CN"/>
        </w:rPr>
        <w:t>七、争议的解决：</w:t>
      </w:r>
    </w:p>
    <w:p w14:paraId="0943581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firstLine="600" w:firstLineChars="200"/>
        <w:jc w:val="both"/>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1.本合同执行过程中未尽之事宜，应经双方共同协商，签署补充协议，补充协议和本合同具有同等法律效力。</w:t>
      </w:r>
    </w:p>
    <w:p w14:paraId="7FBAE42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firstLine="600" w:firstLineChars="200"/>
        <w:jc w:val="both"/>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 xml:space="preserve">2.本合同在履行中如发生争议，应由双方协商解决；如协商不成，报请西安市医疗废物集中处置领导小组办公室进行调解；调解不成，可向甲方所在地人民法院提起诉讼。    </w:t>
      </w:r>
    </w:p>
    <w:p w14:paraId="36575864">
      <w:pPr>
        <w:keepNext w:val="0"/>
        <w:keepLines w:val="0"/>
        <w:pageBreakBefore w:val="0"/>
        <w:widowControl w:val="0"/>
        <w:kinsoku/>
        <w:wordWrap/>
        <w:overflowPunct/>
        <w:topLinePunct w:val="0"/>
        <w:autoSpaceDE/>
        <w:autoSpaceDN/>
        <w:bidi w:val="0"/>
        <w:adjustRightInd/>
        <w:snapToGrid/>
        <w:spacing w:line="240" w:lineRule="auto"/>
        <w:ind w:left="0" w:leftChars="0" w:right="0" w:firstLine="602" w:firstLineChars="200"/>
        <w:textAlignment w:val="auto"/>
        <w:rPr>
          <w:rFonts w:hint="eastAsia" w:ascii="仿宋" w:hAnsi="仿宋" w:eastAsia="仿宋" w:cs="仿宋"/>
          <w:b/>
          <w:sz w:val="30"/>
          <w:szCs w:val="30"/>
          <w:highlight w:val="none"/>
        </w:rPr>
      </w:pPr>
      <w:r>
        <w:rPr>
          <w:rFonts w:hint="eastAsia" w:ascii="仿宋" w:hAnsi="仿宋" w:eastAsia="仿宋" w:cs="仿宋"/>
          <w:b/>
          <w:sz w:val="30"/>
          <w:szCs w:val="30"/>
          <w:highlight w:val="none"/>
        </w:rPr>
        <w:t>八、合同生效日及有效期：</w:t>
      </w:r>
    </w:p>
    <w:p w14:paraId="3154E6F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1.本合同一式</w:t>
      </w:r>
      <w:r>
        <w:rPr>
          <w:rFonts w:hint="eastAsia" w:ascii="仿宋" w:hAnsi="仿宋" w:eastAsia="仿宋" w:cs="仿宋"/>
          <w:sz w:val="30"/>
          <w:szCs w:val="30"/>
          <w:highlight w:val="none"/>
          <w:u w:val="single"/>
          <w:lang w:val="en-US" w:eastAsia="zh-CN"/>
        </w:rPr>
        <w:t xml:space="preserve">   </w:t>
      </w:r>
      <w:r>
        <w:rPr>
          <w:rFonts w:hint="eastAsia" w:ascii="仿宋" w:hAnsi="仿宋" w:eastAsia="仿宋" w:cs="仿宋"/>
          <w:sz w:val="30"/>
          <w:szCs w:val="30"/>
          <w:highlight w:val="none"/>
          <w:lang w:val="en-US" w:eastAsia="zh-CN"/>
        </w:rPr>
        <w:t>份，甲方执</w:t>
      </w:r>
      <w:r>
        <w:rPr>
          <w:rFonts w:hint="eastAsia" w:ascii="仿宋" w:hAnsi="仿宋" w:eastAsia="仿宋" w:cs="仿宋"/>
          <w:sz w:val="30"/>
          <w:szCs w:val="30"/>
          <w:highlight w:val="none"/>
          <w:u w:val="single"/>
          <w:lang w:val="en-US" w:eastAsia="zh-CN"/>
        </w:rPr>
        <w:t xml:space="preserve">   </w:t>
      </w:r>
      <w:r>
        <w:rPr>
          <w:rFonts w:hint="eastAsia" w:ascii="仿宋" w:hAnsi="仿宋" w:eastAsia="仿宋" w:cs="仿宋"/>
          <w:sz w:val="30"/>
          <w:szCs w:val="30"/>
          <w:highlight w:val="none"/>
          <w:lang w:val="en-US" w:eastAsia="zh-CN"/>
        </w:rPr>
        <w:t>份，乙方</w:t>
      </w:r>
      <w:r>
        <w:rPr>
          <w:rFonts w:hint="eastAsia" w:ascii="仿宋" w:hAnsi="仿宋" w:eastAsia="仿宋" w:cs="仿宋"/>
          <w:sz w:val="30"/>
          <w:szCs w:val="30"/>
          <w:highlight w:val="none"/>
          <w:u w:val="none"/>
          <w:lang w:val="en-US" w:eastAsia="zh-CN"/>
        </w:rPr>
        <w:t>执</w:t>
      </w:r>
      <w:r>
        <w:rPr>
          <w:rFonts w:hint="eastAsia" w:ascii="仿宋" w:hAnsi="仿宋" w:eastAsia="仿宋" w:cs="仿宋"/>
          <w:sz w:val="30"/>
          <w:szCs w:val="30"/>
          <w:highlight w:val="none"/>
          <w:u w:val="single"/>
          <w:lang w:val="en-US" w:eastAsia="zh-CN"/>
        </w:rPr>
        <w:t xml:space="preserve">   </w:t>
      </w:r>
      <w:r>
        <w:rPr>
          <w:rFonts w:hint="eastAsia" w:ascii="仿宋" w:hAnsi="仿宋" w:eastAsia="仿宋" w:cs="仿宋"/>
          <w:sz w:val="30"/>
          <w:szCs w:val="30"/>
          <w:highlight w:val="none"/>
          <w:lang w:val="en-US" w:eastAsia="zh-CN"/>
        </w:rPr>
        <w:t>份，每份具有同等法律效力；经双方法定代表人或授权代表签字并加盖印章生效。</w:t>
      </w:r>
    </w:p>
    <w:p w14:paraId="06F9EF04">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b w:val="0"/>
          <w:bCs/>
          <w:sz w:val="30"/>
          <w:szCs w:val="30"/>
        </w:rPr>
      </w:pPr>
      <w:r>
        <w:rPr>
          <w:rFonts w:hint="eastAsia" w:ascii="仿宋" w:hAnsi="仿宋" w:eastAsia="仿宋"/>
          <w:b w:val="0"/>
          <w:bCs/>
          <w:sz w:val="30"/>
          <w:szCs w:val="30"/>
          <w:lang w:val="en-US" w:eastAsia="zh-CN"/>
        </w:rPr>
        <w:t>2.</w:t>
      </w:r>
      <w:r>
        <w:rPr>
          <w:rFonts w:hint="eastAsia" w:ascii="仿宋" w:hAnsi="仿宋" w:eastAsia="仿宋"/>
          <w:b w:val="0"/>
          <w:bCs/>
          <w:sz w:val="30"/>
          <w:szCs w:val="30"/>
        </w:rPr>
        <w:t>合同有效期：</w:t>
      </w:r>
    </w:p>
    <w:p w14:paraId="4E65B1A3">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b w:val="0"/>
          <w:bCs/>
          <w:sz w:val="30"/>
          <w:szCs w:val="30"/>
        </w:rPr>
      </w:pPr>
      <w:r>
        <w:rPr>
          <w:rFonts w:hint="eastAsia" w:ascii="仿宋" w:hAnsi="仿宋" w:eastAsia="仿宋"/>
          <w:b w:val="0"/>
          <w:bCs/>
          <w:sz w:val="30"/>
          <w:szCs w:val="30"/>
          <w:lang w:val="en-US" w:eastAsia="zh-CN"/>
        </w:rPr>
        <w:t xml:space="preserve">自  </w:t>
      </w:r>
      <w:r>
        <w:rPr>
          <w:rFonts w:hint="eastAsia" w:ascii="仿宋" w:hAnsi="仿宋" w:eastAsia="仿宋"/>
          <w:b w:val="0"/>
          <w:bCs/>
          <w:sz w:val="30"/>
          <w:szCs w:val="30"/>
        </w:rPr>
        <w:t>年</w:t>
      </w:r>
      <w:r>
        <w:rPr>
          <w:rFonts w:hint="eastAsia" w:ascii="仿宋" w:hAnsi="仿宋" w:eastAsia="仿宋"/>
          <w:b w:val="0"/>
          <w:bCs/>
          <w:sz w:val="30"/>
          <w:szCs w:val="30"/>
          <w:lang w:val="en-US" w:eastAsia="zh-CN"/>
        </w:rPr>
        <w:t xml:space="preserve">  </w:t>
      </w:r>
      <w:r>
        <w:rPr>
          <w:rFonts w:hint="eastAsia" w:ascii="仿宋" w:hAnsi="仿宋" w:eastAsia="仿宋"/>
          <w:b w:val="0"/>
          <w:bCs/>
          <w:sz w:val="30"/>
          <w:szCs w:val="30"/>
        </w:rPr>
        <w:t>月</w:t>
      </w:r>
      <w:r>
        <w:rPr>
          <w:rFonts w:hint="eastAsia" w:ascii="仿宋" w:hAnsi="仿宋" w:eastAsia="仿宋"/>
          <w:b w:val="0"/>
          <w:bCs/>
          <w:sz w:val="30"/>
          <w:szCs w:val="30"/>
          <w:lang w:val="en-US" w:eastAsia="zh-CN"/>
        </w:rPr>
        <w:t xml:space="preserve">  </w:t>
      </w:r>
      <w:r>
        <w:rPr>
          <w:rFonts w:hint="eastAsia" w:ascii="仿宋" w:hAnsi="仿宋" w:eastAsia="仿宋"/>
          <w:b w:val="0"/>
          <w:bCs/>
          <w:sz w:val="30"/>
          <w:szCs w:val="30"/>
        </w:rPr>
        <w:t>日</w:t>
      </w:r>
      <w:r>
        <w:rPr>
          <w:rFonts w:hint="eastAsia" w:ascii="仿宋" w:hAnsi="仿宋" w:eastAsia="仿宋"/>
          <w:b w:val="0"/>
          <w:bCs/>
          <w:sz w:val="30"/>
          <w:szCs w:val="30"/>
          <w:lang w:val="en-US" w:eastAsia="zh-CN"/>
        </w:rPr>
        <w:t>起</w:t>
      </w:r>
      <w:r>
        <w:rPr>
          <w:rFonts w:hint="eastAsia" w:ascii="仿宋" w:hAnsi="仿宋" w:eastAsia="仿宋"/>
          <w:b w:val="0"/>
          <w:bCs/>
          <w:sz w:val="30"/>
          <w:szCs w:val="30"/>
        </w:rPr>
        <w:t>至</w:t>
      </w:r>
      <w:r>
        <w:rPr>
          <w:rFonts w:hint="eastAsia" w:ascii="仿宋" w:hAnsi="仿宋" w:eastAsia="仿宋"/>
          <w:b w:val="0"/>
          <w:bCs/>
          <w:sz w:val="30"/>
          <w:szCs w:val="30"/>
          <w:lang w:val="en-US" w:eastAsia="zh-CN"/>
        </w:rPr>
        <w:t xml:space="preserve">  </w:t>
      </w:r>
      <w:r>
        <w:rPr>
          <w:rFonts w:hint="eastAsia" w:ascii="仿宋" w:hAnsi="仿宋" w:eastAsia="仿宋"/>
          <w:b w:val="0"/>
          <w:bCs/>
          <w:sz w:val="30"/>
          <w:szCs w:val="30"/>
        </w:rPr>
        <w:t>年</w:t>
      </w:r>
      <w:r>
        <w:rPr>
          <w:rFonts w:hint="eastAsia" w:ascii="仿宋" w:hAnsi="仿宋" w:eastAsia="仿宋"/>
          <w:b w:val="0"/>
          <w:bCs/>
          <w:sz w:val="30"/>
          <w:szCs w:val="30"/>
          <w:lang w:val="en-US" w:eastAsia="zh-CN"/>
        </w:rPr>
        <w:t xml:space="preserve">  </w:t>
      </w:r>
      <w:r>
        <w:rPr>
          <w:rFonts w:hint="eastAsia" w:ascii="仿宋" w:hAnsi="仿宋" w:eastAsia="仿宋"/>
          <w:b w:val="0"/>
          <w:bCs/>
          <w:sz w:val="30"/>
          <w:szCs w:val="30"/>
        </w:rPr>
        <w:t>月</w:t>
      </w:r>
      <w:r>
        <w:rPr>
          <w:rFonts w:hint="eastAsia" w:ascii="仿宋" w:hAnsi="仿宋" w:eastAsia="仿宋"/>
          <w:b w:val="0"/>
          <w:bCs/>
          <w:sz w:val="30"/>
          <w:szCs w:val="30"/>
          <w:lang w:val="en-US" w:eastAsia="zh-CN"/>
        </w:rPr>
        <w:t xml:space="preserve">  </w:t>
      </w:r>
      <w:r>
        <w:rPr>
          <w:rFonts w:hint="eastAsia" w:ascii="仿宋" w:hAnsi="仿宋" w:eastAsia="仿宋"/>
          <w:b w:val="0"/>
          <w:bCs/>
          <w:sz w:val="30"/>
          <w:szCs w:val="30"/>
        </w:rPr>
        <w:t>日</w:t>
      </w:r>
    </w:p>
    <w:p w14:paraId="7AD05693">
      <w:pPr>
        <w:keepNext w:val="0"/>
        <w:keepLines w:val="0"/>
        <w:pageBreakBefore w:val="0"/>
        <w:widowControl w:val="0"/>
        <w:kinsoku/>
        <w:wordWrap/>
        <w:overflowPunct/>
        <w:topLinePunct w:val="0"/>
        <w:autoSpaceDE/>
        <w:autoSpaceDN/>
        <w:bidi w:val="0"/>
        <w:adjustRightInd/>
        <w:snapToGrid/>
        <w:textAlignment w:val="auto"/>
        <w:rPr>
          <w:rFonts w:hint="default" w:ascii="仿宋" w:hAnsi="仿宋" w:eastAsia="仿宋"/>
          <w:b w:val="0"/>
          <w:bCs/>
          <w:sz w:val="30"/>
          <w:szCs w:val="30"/>
          <w:lang w:val="en-US" w:eastAsia="zh-CN"/>
        </w:rPr>
      </w:pPr>
      <w:r>
        <w:rPr>
          <w:rFonts w:hint="eastAsia" w:ascii="仿宋" w:hAnsi="仿宋" w:eastAsia="仿宋"/>
          <w:b w:val="0"/>
          <w:bCs/>
          <w:sz w:val="30"/>
          <w:szCs w:val="30"/>
          <w:lang w:val="en-US" w:eastAsia="zh-CN"/>
        </w:rPr>
        <w:t>(以下无正文)</w:t>
      </w:r>
    </w:p>
    <w:p w14:paraId="19398AC9">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b w:val="0"/>
          <w:bCs/>
          <w:sz w:val="30"/>
          <w:szCs w:val="30"/>
        </w:rPr>
      </w:pPr>
    </w:p>
    <w:p w14:paraId="04DC000E">
      <w:pPr>
        <w:keepNext w:val="0"/>
        <w:keepLines w:val="0"/>
        <w:pageBreakBefore w:val="0"/>
        <w:widowControl w:val="0"/>
        <w:kinsoku/>
        <w:wordWrap/>
        <w:overflowPunct/>
        <w:topLinePunct w:val="0"/>
        <w:autoSpaceDE/>
        <w:autoSpaceDN/>
        <w:bidi w:val="0"/>
        <w:adjustRightInd/>
        <w:snapToGrid/>
        <w:spacing w:line="240" w:lineRule="auto"/>
        <w:ind w:left="0" w:leftChars="0" w:right="0" w:firstLine="600" w:firstLineChars="200"/>
        <w:textAlignment w:val="auto"/>
        <w:rPr>
          <w:rFonts w:hint="eastAsia" w:ascii="仿宋" w:hAnsi="仿宋" w:eastAsia="仿宋" w:cs="仿宋"/>
          <w:sz w:val="30"/>
          <w:szCs w:val="30"/>
          <w:highlight w:val="none"/>
          <w:lang w:eastAsia="zh-CN"/>
        </w:rPr>
      </w:pPr>
    </w:p>
    <w:p w14:paraId="42160DF3">
      <w:pPr>
        <w:keepNext w:val="0"/>
        <w:keepLines w:val="0"/>
        <w:pageBreakBefore w:val="0"/>
        <w:widowControl w:val="0"/>
        <w:kinsoku/>
        <w:wordWrap/>
        <w:overflowPunct/>
        <w:topLinePunct w:val="0"/>
        <w:autoSpaceDE/>
        <w:autoSpaceDN/>
        <w:bidi w:val="0"/>
        <w:adjustRightInd/>
        <w:snapToGrid/>
        <w:spacing w:line="240" w:lineRule="auto"/>
        <w:ind w:left="0" w:leftChars="0" w:right="0"/>
        <w:textAlignment w:val="auto"/>
        <w:rPr>
          <w:rFonts w:hint="eastAsia" w:ascii="仿宋" w:hAnsi="仿宋" w:eastAsia="仿宋" w:cs="仿宋"/>
          <w:sz w:val="30"/>
          <w:szCs w:val="30"/>
          <w:highlight w:val="none"/>
          <w:lang w:eastAsia="zh-CN"/>
        </w:rPr>
      </w:pPr>
    </w:p>
    <w:p w14:paraId="4A7DDCAD">
      <w:pPr>
        <w:keepNext w:val="0"/>
        <w:keepLines w:val="0"/>
        <w:pageBreakBefore w:val="0"/>
        <w:widowControl w:val="0"/>
        <w:kinsoku/>
        <w:wordWrap/>
        <w:overflowPunct/>
        <w:topLinePunct w:val="0"/>
        <w:autoSpaceDE/>
        <w:autoSpaceDN/>
        <w:bidi w:val="0"/>
        <w:adjustRightInd/>
        <w:snapToGrid/>
        <w:spacing w:line="240" w:lineRule="auto"/>
        <w:ind w:left="0" w:leftChars="0" w:right="0"/>
        <w:textAlignment w:val="auto"/>
        <w:rPr>
          <w:rFonts w:hint="eastAsia" w:ascii="仿宋" w:hAnsi="仿宋" w:eastAsia="仿宋" w:cs="仿宋"/>
          <w:kern w:val="24"/>
          <w:sz w:val="30"/>
          <w:szCs w:val="30"/>
          <w:highlight w:val="none"/>
        </w:rPr>
      </w:pPr>
    </w:p>
    <w:p w14:paraId="72DCEEDB">
      <w:pPr>
        <w:keepNext w:val="0"/>
        <w:keepLines w:val="0"/>
        <w:pageBreakBefore w:val="0"/>
        <w:widowControl w:val="0"/>
        <w:kinsoku/>
        <w:wordWrap/>
        <w:overflowPunct/>
        <w:topLinePunct w:val="0"/>
        <w:autoSpaceDE/>
        <w:autoSpaceDN/>
        <w:bidi w:val="0"/>
        <w:adjustRightInd/>
        <w:snapToGrid/>
        <w:spacing w:line="240" w:lineRule="auto"/>
        <w:ind w:left="0" w:leftChars="0" w:right="0"/>
        <w:textAlignment w:val="auto"/>
        <w:rPr>
          <w:rFonts w:hint="eastAsia" w:ascii="仿宋" w:hAnsi="仿宋" w:eastAsia="仿宋" w:cs="仿宋"/>
          <w:kern w:val="24"/>
          <w:sz w:val="30"/>
          <w:szCs w:val="30"/>
          <w:highlight w:val="none"/>
        </w:rPr>
      </w:pPr>
    </w:p>
    <w:p w14:paraId="5EEF00EA">
      <w:pPr>
        <w:keepNext w:val="0"/>
        <w:keepLines w:val="0"/>
        <w:pageBreakBefore w:val="0"/>
        <w:widowControl w:val="0"/>
        <w:kinsoku/>
        <w:wordWrap/>
        <w:overflowPunct/>
        <w:topLinePunct w:val="0"/>
        <w:autoSpaceDE/>
        <w:autoSpaceDN/>
        <w:bidi w:val="0"/>
        <w:adjustRightInd/>
        <w:snapToGrid/>
        <w:spacing w:line="240" w:lineRule="auto"/>
        <w:ind w:left="0" w:leftChars="0" w:right="0"/>
        <w:textAlignment w:val="auto"/>
        <w:rPr>
          <w:rFonts w:hint="eastAsia" w:ascii="仿宋" w:hAnsi="仿宋" w:eastAsia="仿宋" w:cs="仿宋"/>
          <w:kern w:val="24"/>
          <w:sz w:val="30"/>
          <w:szCs w:val="30"/>
          <w:highlight w:val="none"/>
        </w:rPr>
      </w:pPr>
    </w:p>
    <w:p w14:paraId="4525CAED">
      <w:pPr>
        <w:keepNext w:val="0"/>
        <w:keepLines w:val="0"/>
        <w:pageBreakBefore w:val="0"/>
        <w:widowControl w:val="0"/>
        <w:kinsoku/>
        <w:wordWrap/>
        <w:overflowPunct/>
        <w:topLinePunct w:val="0"/>
        <w:autoSpaceDE/>
        <w:autoSpaceDN/>
        <w:bidi w:val="0"/>
        <w:adjustRightInd/>
        <w:snapToGrid/>
        <w:spacing w:line="240" w:lineRule="auto"/>
        <w:ind w:left="0" w:leftChars="0" w:right="0"/>
        <w:textAlignment w:val="auto"/>
        <w:rPr>
          <w:rFonts w:hint="eastAsia" w:ascii="仿宋" w:hAnsi="仿宋" w:eastAsia="仿宋" w:cs="仿宋"/>
          <w:kern w:val="24"/>
          <w:sz w:val="30"/>
          <w:szCs w:val="30"/>
          <w:highlight w:val="none"/>
        </w:rPr>
      </w:pPr>
    </w:p>
    <w:p w14:paraId="1A94A30B">
      <w:pPr>
        <w:keepNext w:val="0"/>
        <w:keepLines w:val="0"/>
        <w:pageBreakBefore w:val="0"/>
        <w:widowControl w:val="0"/>
        <w:kinsoku/>
        <w:wordWrap/>
        <w:overflowPunct/>
        <w:topLinePunct w:val="0"/>
        <w:autoSpaceDE/>
        <w:autoSpaceDN/>
        <w:bidi w:val="0"/>
        <w:adjustRightInd/>
        <w:snapToGrid/>
        <w:spacing w:line="240" w:lineRule="auto"/>
        <w:ind w:left="0" w:leftChars="0" w:right="0"/>
        <w:textAlignment w:val="auto"/>
        <w:rPr>
          <w:rFonts w:hint="eastAsia" w:ascii="仿宋" w:hAnsi="仿宋" w:eastAsia="仿宋" w:cs="仿宋"/>
          <w:kern w:val="24"/>
          <w:sz w:val="30"/>
          <w:szCs w:val="30"/>
          <w:highlight w:val="none"/>
        </w:rPr>
      </w:pPr>
    </w:p>
    <w:p w14:paraId="0186CDC1">
      <w:pPr>
        <w:keepNext w:val="0"/>
        <w:keepLines w:val="0"/>
        <w:pageBreakBefore w:val="0"/>
        <w:kinsoku/>
        <w:wordWrap/>
        <w:overflowPunct/>
        <w:topLinePunct w:val="0"/>
        <w:autoSpaceDE/>
        <w:autoSpaceDN/>
        <w:bidi w:val="0"/>
        <w:adjustRightInd/>
        <w:snapToGrid/>
        <w:spacing w:after="156" w:afterLines="50" w:line="240" w:lineRule="auto"/>
        <w:ind w:right="0"/>
        <w:textAlignment w:val="auto"/>
        <w:rPr>
          <w:rFonts w:hint="eastAsia" w:ascii="仿宋" w:hAnsi="仿宋" w:eastAsia="仿宋" w:cs="仿宋"/>
          <w:kern w:val="24"/>
          <w:sz w:val="30"/>
          <w:szCs w:val="30"/>
          <w:highlight w:val="none"/>
          <w:lang w:eastAsia="zh-CN"/>
        </w:rPr>
      </w:pPr>
      <w:r>
        <w:rPr>
          <w:rFonts w:hint="eastAsia" w:ascii="仿宋" w:hAnsi="仿宋" w:eastAsia="仿宋" w:cs="仿宋"/>
          <w:kern w:val="24"/>
          <w:sz w:val="30"/>
          <w:szCs w:val="30"/>
          <w:highlight w:val="none"/>
          <w:lang w:eastAsia="zh-CN"/>
        </w:rPr>
        <w:t>（</w:t>
      </w:r>
      <w:r>
        <w:rPr>
          <w:rFonts w:hint="eastAsia" w:ascii="仿宋" w:hAnsi="仿宋" w:eastAsia="仿宋" w:cs="仿宋"/>
          <w:kern w:val="24"/>
          <w:sz w:val="30"/>
          <w:szCs w:val="30"/>
          <w:highlight w:val="none"/>
          <w:lang w:val="en-US" w:eastAsia="zh-CN"/>
        </w:rPr>
        <w:t>以下是医废合同（编号：     ）的签署页</w:t>
      </w:r>
      <w:r>
        <w:rPr>
          <w:rFonts w:hint="eastAsia" w:ascii="仿宋" w:hAnsi="仿宋" w:eastAsia="仿宋" w:cs="仿宋"/>
          <w:kern w:val="24"/>
          <w:sz w:val="30"/>
          <w:szCs w:val="30"/>
          <w:highlight w:val="none"/>
          <w:lang w:eastAsia="zh-CN"/>
        </w:rPr>
        <w:t>）</w:t>
      </w:r>
    </w:p>
    <w:p w14:paraId="4B1FA01B">
      <w:pPr>
        <w:keepNext w:val="0"/>
        <w:keepLines w:val="0"/>
        <w:pageBreakBefore w:val="0"/>
        <w:widowControl w:val="0"/>
        <w:kinsoku/>
        <w:wordWrap/>
        <w:overflowPunct/>
        <w:topLinePunct w:val="0"/>
        <w:autoSpaceDE/>
        <w:autoSpaceDN/>
        <w:bidi w:val="0"/>
        <w:adjustRightInd/>
        <w:snapToGrid/>
        <w:spacing w:line="240" w:lineRule="auto"/>
        <w:ind w:left="0" w:leftChars="0" w:right="0"/>
        <w:textAlignment w:val="auto"/>
        <w:rPr>
          <w:rFonts w:hint="eastAsia" w:ascii="仿宋" w:hAnsi="仿宋" w:eastAsia="仿宋" w:cs="仿宋"/>
          <w:kern w:val="24"/>
          <w:sz w:val="30"/>
          <w:szCs w:val="30"/>
          <w:highlight w:val="none"/>
        </w:rPr>
      </w:pPr>
    </w:p>
    <w:p w14:paraId="2CA5B145">
      <w:pPr>
        <w:keepNext w:val="0"/>
        <w:keepLines w:val="0"/>
        <w:pageBreakBefore w:val="0"/>
        <w:widowControl w:val="0"/>
        <w:kinsoku/>
        <w:wordWrap/>
        <w:overflowPunct/>
        <w:topLinePunct w:val="0"/>
        <w:autoSpaceDE/>
        <w:autoSpaceDN/>
        <w:bidi w:val="0"/>
        <w:adjustRightInd/>
        <w:snapToGrid/>
        <w:spacing w:line="240" w:lineRule="auto"/>
        <w:ind w:left="0" w:leftChars="0" w:right="0"/>
        <w:textAlignment w:val="auto"/>
        <w:rPr>
          <w:rFonts w:hint="eastAsia" w:ascii="仿宋" w:hAnsi="仿宋" w:eastAsia="仿宋" w:cs="仿宋"/>
          <w:kern w:val="24"/>
          <w:sz w:val="30"/>
          <w:szCs w:val="30"/>
          <w:highlight w:val="none"/>
        </w:rPr>
      </w:pPr>
      <w:r>
        <w:rPr>
          <w:rFonts w:hint="eastAsia" w:ascii="仿宋" w:hAnsi="仿宋" w:eastAsia="仿宋" w:cs="仿宋"/>
          <w:kern w:val="24"/>
          <w:sz w:val="30"/>
          <w:szCs w:val="30"/>
          <w:highlight w:val="none"/>
        </w:rPr>
        <w:t>甲方（章）：</w:t>
      </w:r>
      <w:r>
        <w:rPr>
          <w:rFonts w:hint="eastAsia" w:ascii="仿宋" w:hAnsi="仿宋" w:eastAsia="仿宋" w:cs="仿宋"/>
          <w:color w:val="000000"/>
          <w:sz w:val="30"/>
          <w:szCs w:val="30"/>
          <w:highlight w:val="none"/>
        </w:rPr>
        <w:t xml:space="preserve">        </w:t>
      </w:r>
    </w:p>
    <w:p w14:paraId="56503130">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textAlignment w:val="auto"/>
        <w:rPr>
          <w:rFonts w:hint="eastAsia" w:ascii="仿宋" w:hAnsi="仿宋" w:eastAsia="仿宋" w:cs="仿宋"/>
          <w:kern w:val="24"/>
          <w:sz w:val="30"/>
          <w:szCs w:val="30"/>
          <w:highlight w:val="none"/>
        </w:rPr>
      </w:pPr>
      <w:r>
        <w:rPr>
          <w:rFonts w:hint="eastAsia" w:ascii="仿宋" w:hAnsi="仿宋" w:eastAsia="仿宋" w:cs="仿宋"/>
          <w:kern w:val="24"/>
          <w:sz w:val="30"/>
          <w:szCs w:val="30"/>
          <w:highlight w:val="none"/>
        </w:rPr>
        <w:t xml:space="preserve">法定代表人或授权代表：                   </w:t>
      </w:r>
      <w:r>
        <w:rPr>
          <w:rFonts w:hint="eastAsia" w:ascii="仿宋" w:hAnsi="仿宋" w:eastAsia="仿宋" w:cs="仿宋"/>
          <w:kern w:val="24"/>
          <w:sz w:val="30"/>
          <w:szCs w:val="30"/>
          <w:highlight w:val="none"/>
          <w:lang w:val="en-US" w:eastAsia="zh-CN"/>
        </w:rPr>
        <w:t xml:space="preserve"> </w:t>
      </w:r>
    </w:p>
    <w:p w14:paraId="64FFD40F">
      <w:pPr>
        <w:keepNext w:val="0"/>
        <w:keepLines w:val="0"/>
        <w:pageBreakBefore w:val="0"/>
        <w:widowControl w:val="0"/>
        <w:tabs>
          <w:tab w:val="left" w:pos="4840"/>
          <w:tab w:val="left" w:pos="5040"/>
          <w:tab w:val="left" w:pos="5250"/>
        </w:tabs>
        <w:kinsoku/>
        <w:wordWrap/>
        <w:overflowPunct/>
        <w:topLinePunct w:val="0"/>
        <w:autoSpaceDE/>
        <w:autoSpaceDN/>
        <w:bidi w:val="0"/>
        <w:adjustRightInd/>
        <w:snapToGrid/>
        <w:spacing w:line="240" w:lineRule="auto"/>
        <w:ind w:left="0" w:leftChars="0" w:right="0" w:firstLine="0" w:firstLineChars="0"/>
        <w:textAlignment w:val="auto"/>
        <w:rPr>
          <w:rFonts w:hint="eastAsia" w:ascii="仿宋" w:hAnsi="仿宋" w:eastAsia="仿宋" w:cs="仿宋"/>
          <w:kern w:val="24"/>
          <w:sz w:val="30"/>
          <w:szCs w:val="30"/>
          <w:highlight w:val="none"/>
        </w:rPr>
      </w:pPr>
      <w:r>
        <w:rPr>
          <w:rFonts w:hint="eastAsia" w:ascii="仿宋" w:hAnsi="仿宋" w:eastAsia="仿宋" w:cs="仿宋"/>
          <w:kern w:val="24"/>
          <w:sz w:val="30"/>
          <w:szCs w:val="30"/>
          <w:highlight w:val="none"/>
        </w:rPr>
        <w:t xml:space="preserve">签订时间：                 </w:t>
      </w:r>
      <w:r>
        <w:rPr>
          <w:rFonts w:hint="eastAsia" w:ascii="仿宋" w:hAnsi="仿宋" w:eastAsia="仿宋" w:cs="仿宋"/>
          <w:kern w:val="24"/>
          <w:sz w:val="30"/>
          <w:szCs w:val="30"/>
          <w:highlight w:val="none"/>
        </w:rPr>
        <w:tab/>
      </w:r>
      <w:r>
        <w:rPr>
          <w:rFonts w:hint="eastAsia" w:ascii="仿宋" w:hAnsi="仿宋" w:eastAsia="仿宋" w:cs="仿宋"/>
          <w:kern w:val="24"/>
          <w:sz w:val="30"/>
          <w:szCs w:val="30"/>
          <w:highlight w:val="none"/>
        </w:rPr>
        <w:t xml:space="preserve">          </w:t>
      </w:r>
    </w:p>
    <w:p w14:paraId="54BF4168">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textAlignment w:val="auto"/>
        <w:rPr>
          <w:rFonts w:hint="eastAsia" w:ascii="仿宋" w:hAnsi="仿宋" w:eastAsia="仿宋" w:cs="仿宋"/>
          <w:sz w:val="30"/>
          <w:szCs w:val="30"/>
          <w:highlight w:val="none"/>
        </w:rPr>
      </w:pPr>
      <w:r>
        <w:rPr>
          <w:rFonts w:hint="eastAsia" w:ascii="仿宋" w:hAnsi="仿宋" w:eastAsia="仿宋" w:cs="仿宋"/>
          <w:kern w:val="24"/>
          <w:sz w:val="30"/>
          <w:szCs w:val="30"/>
          <w:highlight w:val="none"/>
        </w:rPr>
        <w:t xml:space="preserve">电    话：                      </w:t>
      </w:r>
    </w:p>
    <w:p w14:paraId="5FDB7EA6">
      <w:pPr>
        <w:keepNext w:val="0"/>
        <w:keepLines w:val="0"/>
        <w:pageBreakBefore w:val="0"/>
        <w:widowControl w:val="0"/>
        <w:kinsoku/>
        <w:wordWrap/>
        <w:overflowPunct/>
        <w:topLinePunct w:val="0"/>
        <w:autoSpaceDE/>
        <w:autoSpaceDN/>
        <w:bidi w:val="0"/>
        <w:adjustRightInd/>
        <w:snapToGrid/>
        <w:spacing w:line="240" w:lineRule="auto"/>
        <w:ind w:left="6600" w:leftChars="0" w:right="0" w:hanging="6600" w:hangingChars="2200"/>
        <w:jc w:val="left"/>
        <w:textAlignment w:val="auto"/>
        <w:rPr>
          <w:rFonts w:hint="eastAsia" w:ascii="仿宋" w:hAnsi="仿宋" w:eastAsia="仿宋" w:cs="仿宋"/>
          <w:b/>
          <w:sz w:val="30"/>
          <w:szCs w:val="30"/>
          <w:highlight w:val="none"/>
        </w:rPr>
      </w:pPr>
      <w:r>
        <w:rPr>
          <w:rFonts w:hint="eastAsia" w:ascii="仿宋" w:hAnsi="仿宋" w:eastAsia="仿宋" w:cs="仿宋"/>
          <w:kern w:val="24"/>
          <w:sz w:val="30"/>
          <w:szCs w:val="30"/>
          <w:highlight w:val="none"/>
        </w:rPr>
        <w:t>地    址：</w:t>
      </w:r>
      <w:r>
        <w:rPr>
          <w:rFonts w:hint="eastAsia" w:ascii="仿宋" w:hAnsi="仿宋" w:eastAsia="仿宋" w:cs="仿宋"/>
          <w:b/>
          <w:sz w:val="30"/>
          <w:szCs w:val="30"/>
          <w:highlight w:val="none"/>
        </w:rPr>
        <w:t xml:space="preserve">       </w:t>
      </w:r>
    </w:p>
    <w:p w14:paraId="0CFE9C45">
      <w:pPr>
        <w:keepNext w:val="0"/>
        <w:keepLines w:val="0"/>
        <w:pageBreakBefore w:val="0"/>
        <w:widowControl w:val="0"/>
        <w:kinsoku/>
        <w:wordWrap/>
        <w:overflowPunct/>
        <w:topLinePunct w:val="0"/>
        <w:autoSpaceDE/>
        <w:autoSpaceDN/>
        <w:bidi w:val="0"/>
        <w:adjustRightInd/>
        <w:snapToGrid/>
        <w:spacing w:line="240" w:lineRule="auto"/>
        <w:ind w:left="0" w:leftChars="0" w:right="0"/>
        <w:textAlignment w:val="auto"/>
        <w:rPr>
          <w:rFonts w:hint="eastAsia" w:ascii="仿宋" w:hAnsi="仿宋" w:eastAsia="仿宋" w:cs="仿宋"/>
          <w:kern w:val="24"/>
          <w:sz w:val="30"/>
          <w:szCs w:val="30"/>
          <w:highlight w:val="none"/>
        </w:rPr>
      </w:pPr>
    </w:p>
    <w:p w14:paraId="00C282F4">
      <w:pPr>
        <w:keepNext w:val="0"/>
        <w:keepLines w:val="0"/>
        <w:pageBreakBefore w:val="0"/>
        <w:widowControl w:val="0"/>
        <w:kinsoku/>
        <w:wordWrap/>
        <w:overflowPunct/>
        <w:topLinePunct w:val="0"/>
        <w:autoSpaceDE/>
        <w:autoSpaceDN/>
        <w:bidi w:val="0"/>
        <w:adjustRightInd/>
        <w:snapToGrid/>
        <w:spacing w:line="240" w:lineRule="auto"/>
        <w:ind w:left="0" w:leftChars="0" w:right="0"/>
        <w:textAlignment w:val="auto"/>
        <w:rPr>
          <w:rFonts w:hint="eastAsia" w:ascii="仿宋" w:hAnsi="仿宋" w:eastAsia="仿宋" w:cs="仿宋"/>
          <w:kern w:val="24"/>
          <w:sz w:val="30"/>
          <w:szCs w:val="30"/>
          <w:highlight w:val="none"/>
        </w:rPr>
      </w:pPr>
    </w:p>
    <w:p w14:paraId="0C396893">
      <w:pPr>
        <w:keepNext w:val="0"/>
        <w:keepLines w:val="0"/>
        <w:pageBreakBefore w:val="0"/>
        <w:widowControl w:val="0"/>
        <w:kinsoku/>
        <w:wordWrap/>
        <w:overflowPunct/>
        <w:topLinePunct w:val="0"/>
        <w:autoSpaceDE/>
        <w:autoSpaceDN/>
        <w:bidi w:val="0"/>
        <w:adjustRightInd/>
        <w:snapToGrid/>
        <w:spacing w:line="240" w:lineRule="auto"/>
        <w:ind w:left="0" w:leftChars="0" w:right="0"/>
        <w:textAlignment w:val="auto"/>
        <w:rPr>
          <w:rFonts w:hint="eastAsia" w:ascii="仿宋" w:hAnsi="仿宋" w:eastAsia="仿宋" w:cs="仿宋"/>
          <w:sz w:val="30"/>
          <w:szCs w:val="30"/>
          <w:highlight w:val="none"/>
        </w:rPr>
      </w:pPr>
      <w:r>
        <w:rPr>
          <w:rFonts w:hint="eastAsia" w:ascii="仿宋" w:hAnsi="仿宋" w:eastAsia="仿宋" w:cs="仿宋"/>
          <w:kern w:val="24"/>
          <w:sz w:val="30"/>
          <w:szCs w:val="30"/>
          <w:highlight w:val="none"/>
        </w:rPr>
        <w:t>乙方（章）：</w:t>
      </w:r>
    </w:p>
    <w:p w14:paraId="0014D624">
      <w:pPr>
        <w:keepNext w:val="0"/>
        <w:keepLines w:val="0"/>
        <w:pageBreakBefore w:val="0"/>
        <w:widowControl w:val="0"/>
        <w:kinsoku/>
        <w:wordWrap/>
        <w:overflowPunct/>
        <w:topLinePunct w:val="0"/>
        <w:autoSpaceDE/>
        <w:autoSpaceDN/>
        <w:bidi w:val="0"/>
        <w:adjustRightInd/>
        <w:snapToGrid/>
        <w:spacing w:line="240" w:lineRule="auto"/>
        <w:ind w:left="0" w:leftChars="0" w:right="0"/>
        <w:textAlignment w:val="auto"/>
        <w:rPr>
          <w:rFonts w:hint="eastAsia" w:ascii="仿宋" w:hAnsi="仿宋" w:eastAsia="仿宋" w:cs="仿宋"/>
          <w:kern w:val="24"/>
          <w:sz w:val="30"/>
          <w:szCs w:val="30"/>
          <w:highlight w:val="none"/>
        </w:rPr>
      </w:pPr>
      <w:r>
        <w:rPr>
          <w:rFonts w:hint="eastAsia" w:ascii="仿宋" w:hAnsi="仿宋" w:eastAsia="仿宋" w:cs="仿宋"/>
          <w:kern w:val="24"/>
          <w:sz w:val="30"/>
          <w:szCs w:val="30"/>
          <w:highlight w:val="none"/>
        </w:rPr>
        <w:t>法定代表人或授权代表：</w:t>
      </w:r>
    </w:p>
    <w:p w14:paraId="51589F8E">
      <w:pPr>
        <w:keepNext w:val="0"/>
        <w:keepLines w:val="0"/>
        <w:pageBreakBefore w:val="0"/>
        <w:widowControl w:val="0"/>
        <w:kinsoku/>
        <w:wordWrap/>
        <w:overflowPunct/>
        <w:topLinePunct w:val="0"/>
        <w:autoSpaceDE/>
        <w:autoSpaceDN/>
        <w:bidi w:val="0"/>
        <w:adjustRightInd/>
        <w:snapToGrid/>
        <w:spacing w:line="240" w:lineRule="auto"/>
        <w:ind w:left="0" w:leftChars="0" w:right="0"/>
        <w:textAlignment w:val="auto"/>
        <w:rPr>
          <w:rFonts w:hint="eastAsia" w:ascii="仿宋" w:hAnsi="仿宋" w:eastAsia="仿宋" w:cs="仿宋"/>
          <w:sz w:val="30"/>
          <w:szCs w:val="30"/>
        </w:rPr>
      </w:pPr>
      <w:r>
        <w:rPr>
          <w:rFonts w:hint="eastAsia" w:ascii="仿宋" w:hAnsi="仿宋" w:eastAsia="仿宋" w:cs="仿宋"/>
          <w:kern w:val="24"/>
          <w:sz w:val="30"/>
          <w:szCs w:val="30"/>
          <w:highlight w:val="none"/>
        </w:rPr>
        <w:t xml:space="preserve">签订时间： </w:t>
      </w:r>
    </w:p>
    <w:p w14:paraId="4DC7BDE6">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textAlignment w:val="auto"/>
        <w:rPr>
          <w:rFonts w:hint="eastAsia" w:ascii="仿宋" w:hAnsi="仿宋" w:eastAsia="仿宋" w:cs="仿宋"/>
          <w:sz w:val="30"/>
          <w:szCs w:val="30"/>
          <w:highlight w:val="none"/>
        </w:rPr>
      </w:pPr>
      <w:r>
        <w:rPr>
          <w:rFonts w:hint="eastAsia" w:ascii="仿宋" w:hAnsi="仿宋" w:eastAsia="仿宋" w:cs="仿宋"/>
          <w:kern w:val="24"/>
          <w:sz w:val="30"/>
          <w:szCs w:val="30"/>
          <w:highlight w:val="none"/>
        </w:rPr>
        <w:t>电    话：</w:t>
      </w:r>
    </w:p>
    <w:p w14:paraId="23E401F0">
      <w:pPr>
        <w:keepNext w:val="0"/>
        <w:keepLines w:val="0"/>
        <w:pageBreakBefore w:val="0"/>
        <w:widowControl w:val="0"/>
        <w:kinsoku/>
        <w:wordWrap/>
        <w:overflowPunct/>
        <w:topLinePunct w:val="0"/>
        <w:autoSpaceDE/>
        <w:autoSpaceDN/>
        <w:bidi w:val="0"/>
        <w:adjustRightInd/>
        <w:snapToGrid/>
        <w:spacing w:line="240" w:lineRule="auto"/>
        <w:ind w:left="0" w:leftChars="0" w:right="0"/>
        <w:jc w:val="left"/>
        <w:textAlignment w:val="auto"/>
        <w:rPr>
          <w:rFonts w:hint="eastAsia" w:ascii="仿宋" w:hAnsi="仿宋" w:eastAsia="仿宋" w:cs="仿宋"/>
          <w:sz w:val="30"/>
          <w:szCs w:val="30"/>
          <w:highlight w:val="none"/>
        </w:rPr>
      </w:pPr>
      <w:r>
        <w:rPr>
          <w:rFonts w:hint="eastAsia" w:ascii="仿宋" w:hAnsi="仿宋" w:eastAsia="仿宋" w:cs="仿宋"/>
          <w:kern w:val="24"/>
          <w:sz w:val="30"/>
          <w:szCs w:val="30"/>
          <w:highlight w:val="none"/>
        </w:rPr>
        <w:t>地    址：</w:t>
      </w:r>
    </w:p>
    <w:p w14:paraId="22A6DF25">
      <w:pPr>
        <w:keepNext w:val="0"/>
        <w:keepLines w:val="0"/>
        <w:pageBreakBefore w:val="0"/>
        <w:widowControl w:val="0"/>
        <w:kinsoku/>
        <w:wordWrap/>
        <w:overflowPunct/>
        <w:topLinePunct w:val="0"/>
        <w:autoSpaceDE/>
        <w:autoSpaceDN/>
        <w:bidi w:val="0"/>
        <w:adjustRightInd/>
        <w:snapToGrid/>
        <w:spacing w:line="240" w:lineRule="auto"/>
        <w:ind w:left="0" w:leftChars="0" w:right="0" w:firstLine="640" w:firstLineChars="200"/>
        <w:textAlignment w:val="auto"/>
        <w:rPr>
          <w:rFonts w:hint="eastAsia"/>
          <w:sz w:val="32"/>
          <w:szCs w:val="32"/>
          <w:highlight w:val="none"/>
        </w:rPr>
      </w:pPr>
    </w:p>
    <w:p w14:paraId="23202997">
      <w:pPr>
        <w:pStyle w:val="7"/>
        <w:rPr>
          <w:rFonts w:hint="eastAsia"/>
          <w:lang w:val="en-US" w:eastAsia="zh-Hans"/>
        </w:rPr>
      </w:pPr>
    </w:p>
    <w:p w14:paraId="33EE8E85">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FA8A64">
    <w:pPr>
      <w:pStyle w:val="2"/>
      <w:ind w:right="360"/>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C7DA34A">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C7DA34A">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C83653">
    <w:pPr>
      <w:pStyle w:val="2"/>
      <w:framePr w:wrap="around" w:vAnchor="text" w:hAnchor="margin" w:xAlign="right" w:y="1"/>
      <w:rPr>
        <w:rStyle w:val="6"/>
      </w:rPr>
    </w:pPr>
    <w:r>
      <w:fldChar w:fldCharType="begin"/>
    </w:r>
    <w:r>
      <w:rPr>
        <w:rStyle w:val="6"/>
      </w:rPr>
      <w:instrText xml:space="preserve">PAGE  </w:instrText>
    </w:r>
    <w:r>
      <w:fldChar w:fldCharType="separate"/>
    </w:r>
    <w:r>
      <w:fldChar w:fldCharType="end"/>
    </w:r>
  </w:p>
  <w:p w14:paraId="6A5C2D29">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EA25EB">
    <w:pPr>
      <w:pStyle w:val="3"/>
      <w:jc w:val="both"/>
      <w:rPr>
        <w:rFonts w:hint="eastAsia"/>
      </w:rPr>
    </w:pPr>
    <w:r>
      <w:rPr>
        <w:rFonts w:hint="eastAsia" w:ascii="仿宋_GB2312" w:eastAsia="仿宋_GB2312"/>
        <w:lang w:val="en-US" w:eastAsia="zh-CN"/>
      </w:rPr>
      <w:t xml:space="preserve"> </w:t>
    </w:r>
    <w:r>
      <w:rPr>
        <w:rFonts w:hint="eastAsia" w:ascii="仿宋_GB2312" w:eastAsia="仿宋_GB2312"/>
      </w:rPr>
      <w:t xml:space="preserve">   </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蝶远梦羽">
    <w15:presenceInfo w15:providerId="WPS Office" w15:userId="15513944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CB61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qFormat/>
    <w:uiPriority w:val="0"/>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2025-12-22T02:00:39Z</dcterms:created>
  <dc:creator>Administrator</dc:creator>
  <cp:lastModifiedBy>中技招标</cp:lastModifiedBy>
  <dcterms:modified xsi:type="dcterms:W3CDTF">2025-12-22T02:01:06Z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eyJoZGlkIjoiNzIxNWM4ZTcxZjU5YjJhMzlkYmE1ZmEzN2RjZTZjYjYiLCJ1c2VySWQiOiIxNjk1MzE2ODA5In0=</vt:lpwstr>
  </property>
  <property fmtid="{D5CDD505-2E9C-101B-9397-08002B2CF9AE}" pid="4" name="ICV">
    <vt:lpwstr>AAD3A8A908DD4F78A8CA4B620FB56F70_12</vt:lpwstr>
  </property>
</Properties>
</file>