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3BA23">
      <w:pPr>
        <w:spacing w:before="312" w:beforeLines="100" w:after="312" w:afterLines="100" w:line="480" w:lineRule="auto"/>
        <w:jc w:val="center"/>
        <w:rPr>
          <w:rFonts w:hint="eastAsia" w:ascii="黑体" w:hAnsi="宋体" w:eastAsia="黑体"/>
          <w:b/>
          <w:sz w:val="44"/>
          <w:szCs w:val="44"/>
        </w:rPr>
      </w:pPr>
      <w:r>
        <w:rPr>
          <w:rFonts w:hint="eastAsia" w:ascii="黑体" w:hAnsi="宋体" w:eastAsia="黑体"/>
          <w:b/>
          <w:sz w:val="44"/>
          <w:szCs w:val="44"/>
        </w:rPr>
        <w:t>西安市疾病预防控制中心</w:t>
      </w:r>
    </w:p>
    <w:p w14:paraId="7D6A13F7">
      <w:pPr>
        <w:pStyle w:val="4"/>
        <w:jc w:val="center"/>
        <w:rPr>
          <w:rFonts w:hint="eastAsia" w:ascii="黑体" w:hAnsi="宋体" w:eastAsia="黑体"/>
          <w:b/>
          <w:color w:val="000000"/>
          <w:sz w:val="44"/>
          <w:szCs w:val="44"/>
        </w:rPr>
      </w:pPr>
      <w:r>
        <w:rPr>
          <w:rFonts w:hint="eastAsia" w:ascii="黑体" w:hAnsi="宋体" w:eastAsia="黑体"/>
          <w:b/>
          <w:color w:val="000000"/>
          <w:sz w:val="44"/>
          <w:szCs w:val="44"/>
        </w:rPr>
        <w:t>应急装备采购项目</w:t>
      </w:r>
    </w:p>
    <w:p w14:paraId="59E960AC">
      <w:pPr>
        <w:pStyle w:val="4"/>
        <w:jc w:val="center"/>
        <w:rPr>
          <w:rFonts w:hint="eastAsia" w:ascii="黑体" w:hAnsi="宋体" w:eastAsia="黑体"/>
          <w:b/>
          <w:color w:val="000000"/>
          <w:sz w:val="44"/>
          <w:szCs w:val="44"/>
        </w:rPr>
      </w:pPr>
    </w:p>
    <w:p w14:paraId="726D237B">
      <w:pPr>
        <w:pStyle w:val="4"/>
        <w:jc w:val="center"/>
        <w:rPr>
          <w:rFonts w:hint="eastAsia" w:ascii="黑体" w:hAnsi="宋体" w:eastAsia="黑体"/>
          <w:b/>
          <w:color w:val="000000"/>
          <w:sz w:val="44"/>
          <w:szCs w:val="44"/>
        </w:rPr>
      </w:pPr>
    </w:p>
    <w:p w14:paraId="17B9DB8F">
      <w:pPr>
        <w:pStyle w:val="4"/>
        <w:jc w:val="center"/>
        <w:rPr>
          <w:rFonts w:hint="eastAsia" w:ascii="黑体" w:hAnsi="宋体" w:eastAsia="黑体"/>
          <w:b/>
          <w:color w:val="000000"/>
          <w:sz w:val="44"/>
          <w:szCs w:val="44"/>
        </w:rPr>
      </w:pPr>
    </w:p>
    <w:p w14:paraId="6FF47A71">
      <w:pPr>
        <w:pStyle w:val="4"/>
        <w:jc w:val="center"/>
        <w:rPr>
          <w:rFonts w:hint="eastAsia" w:ascii="黑体" w:hAnsi="宋体" w:eastAsia="黑体"/>
          <w:b/>
          <w:color w:val="000000"/>
          <w:sz w:val="44"/>
          <w:szCs w:val="44"/>
        </w:rPr>
      </w:pPr>
      <w:r>
        <w:rPr>
          <w:rFonts w:hint="eastAsia" w:ascii="黑体" w:hAnsi="宋体" w:eastAsia="黑体"/>
          <w:b/>
          <w:color w:val="000000"/>
          <w:sz w:val="44"/>
          <w:szCs w:val="44"/>
        </w:rPr>
        <w:t>采购合同</w:t>
      </w:r>
    </w:p>
    <w:p w14:paraId="10D62724">
      <w:pPr>
        <w:jc w:val="center"/>
        <w:rPr>
          <w:rFonts w:hint="eastAsia" w:ascii="宋体" w:hAnsi="宋体"/>
          <w:bCs/>
          <w:color w:val="000000"/>
          <w:sz w:val="15"/>
          <w:szCs w:val="18"/>
        </w:rPr>
      </w:pPr>
      <w:r>
        <w:rPr>
          <w:rFonts w:hint="eastAsia" w:ascii="黑体" w:hAnsi="宋体" w:eastAsia="黑体"/>
          <w:bCs/>
          <w:color w:val="000000"/>
          <w:sz w:val="28"/>
          <w:szCs w:val="28"/>
        </w:rPr>
        <w:t>（项目编号：</w:t>
      </w:r>
      <w:r>
        <w:rPr>
          <w:rFonts w:ascii="宋体" w:hAnsi="宋体"/>
          <w:b/>
          <w:bCs/>
          <w:sz w:val="28"/>
          <w:szCs w:val="28"/>
        </w:rPr>
        <w:t>xxxxx</w:t>
      </w:r>
      <w:r>
        <w:rPr>
          <w:rFonts w:hint="eastAsia" w:ascii="黑体" w:hAnsi="宋体" w:eastAsia="黑体"/>
          <w:bCs/>
          <w:color w:val="000000"/>
          <w:sz w:val="28"/>
          <w:szCs w:val="28"/>
        </w:rPr>
        <w:t>）</w:t>
      </w:r>
    </w:p>
    <w:p w14:paraId="06BCD5A1">
      <w:pPr>
        <w:pStyle w:val="4"/>
        <w:spacing w:before="156" w:beforeLines="50" w:after="156" w:afterLines="50"/>
        <w:jc w:val="center"/>
        <w:rPr>
          <w:rFonts w:hint="eastAsia" w:ascii="黑体" w:hAnsi="宋体" w:eastAsia="黑体"/>
          <w:b/>
          <w:color w:val="000000"/>
          <w:sz w:val="32"/>
          <w:szCs w:val="32"/>
          <w:u w:val="single"/>
        </w:rPr>
      </w:pPr>
    </w:p>
    <w:p w14:paraId="6E301478">
      <w:pPr>
        <w:rPr>
          <w:rFonts w:hint="eastAsia" w:ascii="宋体" w:hAnsi="宋体"/>
          <w:highlight w:val="yellow"/>
        </w:rPr>
      </w:pPr>
    </w:p>
    <w:p w14:paraId="764FC29F">
      <w:pPr>
        <w:rPr>
          <w:rFonts w:hint="eastAsia" w:ascii="宋体" w:hAnsi="宋体"/>
          <w:highlight w:val="yellow"/>
        </w:rPr>
      </w:pPr>
    </w:p>
    <w:p w14:paraId="1F4E1378">
      <w:pPr>
        <w:rPr>
          <w:rFonts w:hint="eastAsia" w:ascii="宋体" w:hAnsi="宋体"/>
          <w:highlight w:val="yellow"/>
        </w:rPr>
      </w:pPr>
    </w:p>
    <w:p w14:paraId="027840DA">
      <w:pPr>
        <w:rPr>
          <w:rFonts w:hint="eastAsia" w:ascii="宋体" w:hAnsi="宋体"/>
          <w:highlight w:val="yellow"/>
        </w:rPr>
      </w:pPr>
    </w:p>
    <w:p w14:paraId="1988428B">
      <w:pPr>
        <w:rPr>
          <w:rFonts w:hint="eastAsia" w:ascii="宋体" w:hAnsi="宋体"/>
          <w:highlight w:val="yellow"/>
        </w:rPr>
      </w:pPr>
    </w:p>
    <w:p w14:paraId="7FAA1009">
      <w:pPr>
        <w:rPr>
          <w:rFonts w:hint="eastAsia" w:ascii="宋体" w:hAnsi="宋体"/>
          <w:highlight w:val="yellow"/>
        </w:rPr>
      </w:pPr>
    </w:p>
    <w:p w14:paraId="55E03C53">
      <w:pPr>
        <w:rPr>
          <w:rFonts w:hint="eastAsia" w:ascii="宋体" w:hAnsi="宋体"/>
          <w:highlight w:val="yellow"/>
        </w:rPr>
      </w:pPr>
    </w:p>
    <w:p w14:paraId="40814312">
      <w:pPr>
        <w:rPr>
          <w:rFonts w:hint="eastAsia" w:ascii="宋体" w:hAnsi="宋体"/>
          <w:highlight w:val="yellow"/>
        </w:rPr>
      </w:pPr>
    </w:p>
    <w:p w14:paraId="3EF4F9D2">
      <w:pPr>
        <w:rPr>
          <w:rFonts w:hint="eastAsia" w:ascii="宋体" w:hAnsi="宋体"/>
          <w:highlight w:val="yellow"/>
        </w:rPr>
      </w:pPr>
    </w:p>
    <w:p w14:paraId="44F7C723">
      <w:pPr>
        <w:spacing w:line="440" w:lineRule="exact"/>
        <w:rPr>
          <w:rFonts w:hint="eastAsia" w:ascii="宋体" w:hAnsi="宋体"/>
          <w:b/>
          <w:szCs w:val="32"/>
          <w:highlight w:val="yellow"/>
        </w:rPr>
      </w:pPr>
    </w:p>
    <w:p w14:paraId="72646D51">
      <w:pPr>
        <w:pStyle w:val="4"/>
        <w:rPr>
          <w:highlight w:val="yellow"/>
        </w:rPr>
      </w:pPr>
    </w:p>
    <w:p w14:paraId="64AF5E00">
      <w:pPr>
        <w:pStyle w:val="4"/>
        <w:rPr>
          <w:highlight w:val="yellow"/>
        </w:rPr>
      </w:pPr>
    </w:p>
    <w:p w14:paraId="7AC2BD9D">
      <w:pPr>
        <w:spacing w:line="360" w:lineRule="auto"/>
        <w:ind w:firstLine="1050" w:firstLineChars="500"/>
        <w:rPr>
          <w:rFonts w:hint="eastAsia" w:ascii="黑体" w:hAnsi="黑体" w:eastAsia="黑体"/>
          <w:bCs/>
          <w:szCs w:val="32"/>
        </w:rPr>
      </w:pPr>
      <w:r>
        <w:rPr>
          <w:rFonts w:hint="eastAsia" w:ascii="黑体" w:hAnsi="黑体" w:eastAsia="黑体"/>
          <w:bCs/>
          <w:szCs w:val="32"/>
        </w:rPr>
        <w:t>甲  方：西安市疾病预防控制中心</w:t>
      </w:r>
    </w:p>
    <w:p w14:paraId="1AFBFC91">
      <w:pPr>
        <w:pStyle w:val="3"/>
        <w:spacing w:line="336" w:lineRule="auto"/>
        <w:ind w:firstLine="1050" w:firstLineChars="500"/>
        <w:rPr>
          <w:rFonts w:hint="eastAsia" w:ascii="黑体" w:hAnsi="黑体" w:eastAsia="黑体"/>
          <w:bCs/>
          <w:szCs w:val="32"/>
        </w:rPr>
      </w:pPr>
      <w:r>
        <w:rPr>
          <w:rFonts w:hint="eastAsia" w:ascii="黑体" w:hAnsi="黑体" w:eastAsia="黑体"/>
          <w:bCs/>
          <w:szCs w:val="32"/>
        </w:rPr>
        <w:t>乙  方：x</w:t>
      </w:r>
      <w:r>
        <w:rPr>
          <w:rFonts w:ascii="黑体" w:hAnsi="黑体" w:eastAsia="黑体"/>
          <w:bCs/>
          <w:szCs w:val="32"/>
        </w:rPr>
        <w:t>xxxxxxx</w:t>
      </w:r>
    </w:p>
    <w:p w14:paraId="3AD2E38F">
      <w:pPr>
        <w:spacing w:line="360" w:lineRule="auto"/>
        <w:ind w:firstLine="1050" w:firstLineChars="500"/>
        <w:rPr>
          <w:rFonts w:hint="eastAsia" w:ascii="黑体" w:hAnsi="黑体" w:eastAsia="黑体"/>
          <w:bCs/>
          <w:szCs w:val="32"/>
        </w:rPr>
      </w:pPr>
      <w:r>
        <w:rPr>
          <w:rFonts w:hint="eastAsia" w:ascii="黑体" w:hAnsi="黑体" w:eastAsia="黑体"/>
          <w:bCs/>
          <w:szCs w:val="32"/>
        </w:rPr>
        <w:t>鉴证方：x</w:t>
      </w:r>
      <w:r>
        <w:rPr>
          <w:rFonts w:ascii="黑体" w:hAnsi="黑体" w:eastAsia="黑体"/>
          <w:bCs/>
          <w:szCs w:val="32"/>
        </w:rPr>
        <w:t>xxxxx</w:t>
      </w:r>
    </w:p>
    <w:p w14:paraId="29D617FD">
      <w:pPr>
        <w:spacing w:line="360" w:lineRule="auto"/>
        <w:jc w:val="center"/>
        <w:rPr>
          <w:rFonts w:hint="eastAsia" w:ascii="黑体" w:hAnsi="黑体" w:eastAsia="黑体"/>
          <w:bCs/>
          <w:szCs w:val="32"/>
        </w:rPr>
      </w:pPr>
      <w:r>
        <w:rPr>
          <w:rFonts w:hint="eastAsia" w:ascii="黑体" w:hAnsi="黑体" w:eastAsia="黑体"/>
          <w:bCs/>
          <w:szCs w:val="32"/>
        </w:rPr>
        <w:t>2025年</w:t>
      </w:r>
      <w:r>
        <w:rPr>
          <w:rFonts w:ascii="黑体" w:hAnsi="黑体" w:eastAsia="黑体"/>
          <w:bCs/>
          <w:szCs w:val="32"/>
        </w:rPr>
        <w:t>x</w:t>
      </w:r>
      <w:r>
        <w:rPr>
          <w:rFonts w:hint="eastAsia" w:ascii="黑体" w:hAnsi="黑体" w:eastAsia="黑体"/>
          <w:bCs/>
          <w:szCs w:val="32"/>
        </w:rPr>
        <w:t>月</w:t>
      </w:r>
    </w:p>
    <w:p w14:paraId="19DF4DA1">
      <w:pPr>
        <w:rPr>
          <w:sz w:val="18"/>
          <w:szCs w:val="18"/>
        </w:rPr>
      </w:pPr>
    </w:p>
    <w:p w14:paraId="0FB57413">
      <w:pPr>
        <w:rPr>
          <w:rFonts w:hint="eastAsia" w:ascii="仿宋" w:hAnsi="仿宋" w:cs="仿宋"/>
          <w:bCs/>
          <w:sz w:val="28"/>
          <w:szCs w:val="28"/>
        </w:rPr>
      </w:pPr>
      <w:bookmarkStart w:id="0" w:name="_Hlk137199754"/>
      <w:r>
        <w:rPr>
          <w:rFonts w:hint="eastAsia" w:ascii="仿宋" w:hAnsi="仿宋" w:cs="仿宋"/>
          <w:bCs/>
          <w:sz w:val="28"/>
          <w:szCs w:val="28"/>
        </w:rPr>
        <w:br w:type="page"/>
      </w:r>
    </w:p>
    <w:p w14:paraId="71A5584C">
      <w:pPr>
        <w:spacing w:line="300" w:lineRule="auto"/>
        <w:ind w:firstLine="560" w:firstLineChars="200"/>
        <w:rPr>
          <w:rFonts w:hint="eastAsia" w:ascii="仿宋" w:hAnsi="仿宋" w:cs="仿宋"/>
          <w:bCs/>
          <w:sz w:val="28"/>
          <w:szCs w:val="28"/>
        </w:rPr>
      </w:pPr>
      <w:r>
        <w:rPr>
          <w:rFonts w:hint="eastAsia" w:ascii="仿宋" w:hAnsi="仿宋" w:cs="仿宋"/>
          <w:bCs/>
          <w:sz w:val="28"/>
          <w:szCs w:val="28"/>
        </w:rPr>
        <w:t>甲  方：</w:t>
      </w:r>
      <w:r>
        <w:rPr>
          <w:rFonts w:hint="eastAsia" w:ascii="仿宋" w:hAnsi="仿宋" w:cs="仿宋"/>
          <w:b/>
          <w:bCs/>
          <w:sz w:val="28"/>
          <w:szCs w:val="28"/>
          <w:u w:val="single"/>
        </w:rPr>
        <w:t>西安市疾病预防控制中心</w:t>
      </w:r>
    </w:p>
    <w:p w14:paraId="30966F1A">
      <w:pPr>
        <w:spacing w:line="300" w:lineRule="auto"/>
        <w:ind w:firstLine="560" w:firstLineChars="200"/>
        <w:rPr>
          <w:rFonts w:hint="eastAsia" w:ascii="仿宋" w:hAnsi="仿宋" w:cs="仿宋"/>
          <w:bCs/>
          <w:sz w:val="28"/>
          <w:szCs w:val="28"/>
        </w:rPr>
      </w:pPr>
      <w:r>
        <w:rPr>
          <w:rFonts w:hint="eastAsia" w:ascii="仿宋" w:hAnsi="仿宋" w:cs="仿宋"/>
          <w:bCs/>
          <w:sz w:val="28"/>
          <w:szCs w:val="28"/>
        </w:rPr>
        <w:t>乙  方：</w:t>
      </w:r>
      <w:r>
        <w:rPr>
          <w:rFonts w:hint="eastAsia" w:ascii="仿宋" w:hAnsi="仿宋" w:cs="仿宋"/>
          <w:b/>
          <w:bCs/>
          <w:sz w:val="28"/>
          <w:szCs w:val="28"/>
          <w:u w:val="single"/>
        </w:rPr>
        <w:t>xxxxxxxxxxx</w:t>
      </w:r>
    </w:p>
    <w:p w14:paraId="2B4599EA">
      <w:pPr>
        <w:spacing w:line="300" w:lineRule="auto"/>
        <w:ind w:firstLine="560" w:firstLineChars="200"/>
        <w:rPr>
          <w:rFonts w:hint="eastAsia" w:ascii="仿宋" w:hAnsi="仿宋" w:cs="仿宋"/>
          <w:bCs/>
          <w:sz w:val="28"/>
          <w:szCs w:val="28"/>
        </w:rPr>
      </w:pPr>
      <w:r>
        <w:rPr>
          <w:rFonts w:hint="eastAsia" w:ascii="仿宋" w:hAnsi="仿宋" w:cs="仿宋"/>
          <w:bCs/>
          <w:sz w:val="28"/>
          <w:szCs w:val="28"/>
        </w:rPr>
        <w:t>鉴证方：</w:t>
      </w:r>
      <w:r>
        <w:rPr>
          <w:rFonts w:hint="eastAsia" w:ascii="仿宋" w:hAnsi="仿宋" w:cs="仿宋"/>
          <w:b/>
          <w:bCs/>
          <w:sz w:val="28"/>
          <w:szCs w:val="28"/>
          <w:u w:val="single"/>
        </w:rPr>
        <w:t>xxxxxxxxxxx</w:t>
      </w:r>
    </w:p>
    <w:p w14:paraId="779A03FB">
      <w:pPr>
        <w:tabs>
          <w:tab w:val="left" w:pos="480"/>
        </w:tabs>
        <w:spacing w:line="300" w:lineRule="auto"/>
        <w:ind w:firstLine="560" w:firstLineChars="200"/>
        <w:rPr>
          <w:rFonts w:hint="eastAsia" w:ascii="仿宋" w:hAnsi="仿宋" w:cs="仿宋"/>
          <w:bCs/>
          <w:sz w:val="28"/>
          <w:szCs w:val="28"/>
        </w:rPr>
      </w:pPr>
      <w:r>
        <w:rPr>
          <w:rFonts w:hint="eastAsia" w:ascii="仿宋" w:hAnsi="仿宋" w:cs="仿宋"/>
          <w:bCs/>
          <w:sz w:val="28"/>
          <w:szCs w:val="28"/>
        </w:rPr>
        <w:t>根据《中华人民共和国政府采购法》及实施条例、《中华人民共和国民法典》和甲方采购项目：</w:t>
      </w:r>
      <w:r>
        <w:rPr>
          <w:rFonts w:hint="eastAsia" w:ascii="仿宋" w:hAnsi="仿宋" w:cs="仿宋"/>
          <w:bCs/>
          <w:sz w:val="28"/>
          <w:szCs w:val="28"/>
          <w:u w:val="single"/>
        </w:rPr>
        <w:t>西安市疾病预防控制中心应急装备采购项目</w:t>
      </w:r>
      <w:r>
        <w:rPr>
          <w:rFonts w:hint="eastAsia" w:ascii="仿宋" w:hAnsi="仿宋" w:cs="仿宋"/>
          <w:bCs/>
          <w:sz w:val="28"/>
          <w:szCs w:val="28"/>
        </w:rPr>
        <w:t>（采购项目编号：GCZB2025-11-217-Q）的招标文件、投标文件等有关规定，为确保甲方采购项目的顺利实施，甲、乙双方在平等自愿原则下签订本合同，并共同遵守如下条款：</w:t>
      </w:r>
    </w:p>
    <w:p w14:paraId="77C5129D">
      <w:pPr>
        <w:tabs>
          <w:tab w:val="left" w:pos="480"/>
        </w:tabs>
        <w:spacing w:line="300" w:lineRule="auto"/>
        <w:rPr>
          <w:rFonts w:hint="eastAsia" w:ascii="仿宋" w:hAnsi="仿宋" w:cs="仿宋"/>
          <w:bCs/>
          <w:sz w:val="28"/>
          <w:szCs w:val="28"/>
        </w:rPr>
      </w:pPr>
      <w:r>
        <w:rPr>
          <w:rFonts w:hint="eastAsia" w:ascii="仿宋" w:hAnsi="仿宋" w:cs="仿宋"/>
          <w:b/>
          <w:sz w:val="28"/>
          <w:szCs w:val="28"/>
        </w:rPr>
        <w:t>一、合同标的物内容及数量</w:t>
      </w:r>
    </w:p>
    <w:tbl>
      <w:tblPr>
        <w:tblStyle w:val="5"/>
        <w:tblW w:w="10136" w:type="dxa"/>
        <w:jc w:val="center"/>
        <w:tblLayout w:type="autofit"/>
        <w:tblCellMar>
          <w:top w:w="0" w:type="dxa"/>
          <w:left w:w="108" w:type="dxa"/>
          <w:bottom w:w="0" w:type="dxa"/>
          <w:right w:w="108" w:type="dxa"/>
        </w:tblCellMar>
      </w:tblPr>
      <w:tblGrid>
        <w:gridCol w:w="1080"/>
        <w:gridCol w:w="1080"/>
        <w:gridCol w:w="1080"/>
        <w:gridCol w:w="1080"/>
        <w:gridCol w:w="1308"/>
        <w:gridCol w:w="852"/>
        <w:gridCol w:w="1080"/>
        <w:gridCol w:w="1080"/>
        <w:gridCol w:w="1496"/>
      </w:tblGrid>
      <w:tr w14:paraId="51068B20">
        <w:tblPrEx>
          <w:tblCellMar>
            <w:top w:w="0" w:type="dxa"/>
            <w:left w:w="108" w:type="dxa"/>
            <w:bottom w:w="0" w:type="dxa"/>
            <w:right w:w="108" w:type="dxa"/>
          </w:tblCellMar>
        </w:tblPrEx>
        <w:trPr>
          <w:trHeight w:val="585" w:hRule="atLeast"/>
          <w:jc w:val="center"/>
        </w:trPr>
        <w:tc>
          <w:tcPr>
            <w:tcW w:w="1080" w:type="dxa"/>
            <w:tcBorders>
              <w:top w:val="single" w:color="auto" w:sz="8" w:space="0"/>
              <w:left w:val="single" w:color="auto" w:sz="8" w:space="0"/>
              <w:bottom w:val="single" w:color="auto" w:sz="8" w:space="0"/>
              <w:right w:val="single" w:color="auto" w:sz="8" w:space="0"/>
            </w:tcBorders>
            <w:vAlign w:val="center"/>
          </w:tcPr>
          <w:p w14:paraId="3EE73F5A">
            <w:r>
              <w:rPr>
                <w:rFonts w:hint="eastAsia"/>
              </w:rPr>
              <w:t>序号</w:t>
            </w:r>
          </w:p>
        </w:tc>
        <w:tc>
          <w:tcPr>
            <w:tcW w:w="1080" w:type="dxa"/>
            <w:tcBorders>
              <w:top w:val="single" w:color="auto" w:sz="8" w:space="0"/>
              <w:left w:val="nil"/>
              <w:bottom w:val="single" w:color="auto" w:sz="8" w:space="0"/>
              <w:right w:val="single" w:color="auto" w:sz="8" w:space="0"/>
            </w:tcBorders>
            <w:vAlign w:val="center"/>
          </w:tcPr>
          <w:p w14:paraId="58CD8D6A">
            <w:r>
              <w:rPr>
                <w:rFonts w:hint="eastAsia"/>
              </w:rPr>
              <w:t>名称</w:t>
            </w:r>
          </w:p>
        </w:tc>
        <w:tc>
          <w:tcPr>
            <w:tcW w:w="1080" w:type="dxa"/>
            <w:tcBorders>
              <w:top w:val="single" w:color="auto" w:sz="8" w:space="0"/>
              <w:left w:val="nil"/>
              <w:bottom w:val="single" w:color="auto" w:sz="8" w:space="0"/>
              <w:right w:val="single" w:color="auto" w:sz="8" w:space="0"/>
            </w:tcBorders>
            <w:vAlign w:val="center"/>
          </w:tcPr>
          <w:p w14:paraId="6987E5EA">
            <w:r>
              <w:rPr>
                <w:rFonts w:hint="eastAsia"/>
              </w:rPr>
              <w:t>规格型号</w:t>
            </w:r>
          </w:p>
        </w:tc>
        <w:tc>
          <w:tcPr>
            <w:tcW w:w="1080" w:type="dxa"/>
            <w:tcBorders>
              <w:top w:val="single" w:color="auto" w:sz="8" w:space="0"/>
              <w:left w:val="nil"/>
              <w:bottom w:val="single" w:color="auto" w:sz="8" w:space="0"/>
              <w:right w:val="single" w:color="auto" w:sz="8" w:space="0"/>
            </w:tcBorders>
            <w:vAlign w:val="center"/>
          </w:tcPr>
          <w:p w14:paraId="0DD993ED">
            <w:r>
              <w:rPr>
                <w:rFonts w:hint="eastAsia"/>
              </w:rPr>
              <w:t>产地</w:t>
            </w:r>
          </w:p>
        </w:tc>
        <w:tc>
          <w:tcPr>
            <w:tcW w:w="1308" w:type="dxa"/>
            <w:tcBorders>
              <w:top w:val="single" w:color="auto" w:sz="8" w:space="0"/>
              <w:left w:val="nil"/>
              <w:bottom w:val="single" w:color="auto" w:sz="8" w:space="0"/>
              <w:right w:val="single" w:color="auto" w:sz="8" w:space="0"/>
            </w:tcBorders>
            <w:vAlign w:val="center"/>
          </w:tcPr>
          <w:p w14:paraId="54A4D784">
            <w:r>
              <w:rPr>
                <w:rFonts w:hint="eastAsia"/>
              </w:rPr>
              <w:t>生产厂家</w:t>
            </w:r>
          </w:p>
        </w:tc>
        <w:tc>
          <w:tcPr>
            <w:tcW w:w="852" w:type="dxa"/>
            <w:tcBorders>
              <w:top w:val="single" w:color="auto" w:sz="8" w:space="0"/>
              <w:left w:val="nil"/>
              <w:bottom w:val="single" w:color="auto" w:sz="8" w:space="0"/>
              <w:right w:val="single" w:color="auto" w:sz="8" w:space="0"/>
            </w:tcBorders>
            <w:vAlign w:val="center"/>
          </w:tcPr>
          <w:p w14:paraId="5575B442">
            <w:r>
              <w:rPr>
                <w:rFonts w:hint="eastAsia"/>
              </w:rPr>
              <w:t>单位</w:t>
            </w:r>
          </w:p>
        </w:tc>
        <w:tc>
          <w:tcPr>
            <w:tcW w:w="1080" w:type="dxa"/>
            <w:tcBorders>
              <w:top w:val="single" w:color="auto" w:sz="8" w:space="0"/>
              <w:left w:val="nil"/>
              <w:bottom w:val="single" w:color="auto" w:sz="8" w:space="0"/>
              <w:right w:val="single" w:color="auto" w:sz="8" w:space="0"/>
            </w:tcBorders>
            <w:vAlign w:val="center"/>
          </w:tcPr>
          <w:p w14:paraId="371263ED">
            <w:r>
              <w:rPr>
                <w:rFonts w:hint="eastAsia"/>
              </w:rPr>
              <w:t>数量</w:t>
            </w:r>
          </w:p>
        </w:tc>
        <w:tc>
          <w:tcPr>
            <w:tcW w:w="1080" w:type="dxa"/>
            <w:tcBorders>
              <w:top w:val="single" w:color="auto" w:sz="8" w:space="0"/>
              <w:left w:val="nil"/>
              <w:bottom w:val="single" w:color="auto" w:sz="8" w:space="0"/>
              <w:right w:val="single" w:color="auto" w:sz="8" w:space="0"/>
            </w:tcBorders>
            <w:vAlign w:val="center"/>
          </w:tcPr>
          <w:p w14:paraId="6229441D">
            <w:r>
              <w:rPr>
                <w:rFonts w:hint="eastAsia"/>
              </w:rPr>
              <w:t>单价（元）</w:t>
            </w:r>
          </w:p>
        </w:tc>
        <w:tc>
          <w:tcPr>
            <w:tcW w:w="1496" w:type="dxa"/>
            <w:tcBorders>
              <w:top w:val="single" w:color="auto" w:sz="8" w:space="0"/>
              <w:left w:val="nil"/>
              <w:bottom w:val="single" w:color="auto" w:sz="8" w:space="0"/>
              <w:right w:val="single" w:color="auto" w:sz="8" w:space="0"/>
            </w:tcBorders>
            <w:vAlign w:val="center"/>
          </w:tcPr>
          <w:p w14:paraId="50B0C04A">
            <w:r>
              <w:rPr>
                <w:rFonts w:hint="eastAsia"/>
              </w:rPr>
              <w:t>总价（元）</w:t>
            </w:r>
          </w:p>
        </w:tc>
      </w:tr>
      <w:tr w14:paraId="584DEF4E">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14:paraId="1AA92A6A">
            <w:pPr>
              <w:widowControl/>
              <w:spacing w:line="300" w:lineRule="auto"/>
              <w:ind w:firstLine="200"/>
              <w:rPr>
                <w:rFonts w:hint="eastAsia" w:ascii="仿宋" w:hAnsi="仿宋" w:cs="宋体"/>
                <w:color w:val="000000"/>
                <w:kern w:val="0"/>
                <w:sz w:val="28"/>
                <w:szCs w:val="28"/>
              </w:rPr>
            </w:pPr>
            <w:r>
              <w:rPr>
                <w:rFonts w:hint="eastAsia" w:ascii="仿宋" w:hAnsi="仿宋" w:cs="宋体"/>
                <w:color w:val="000000"/>
                <w:kern w:val="0"/>
                <w:sz w:val="28"/>
                <w:szCs w:val="28"/>
              </w:rPr>
              <w:t>1</w:t>
            </w:r>
          </w:p>
        </w:tc>
        <w:tc>
          <w:tcPr>
            <w:tcW w:w="1080" w:type="dxa"/>
            <w:tcBorders>
              <w:top w:val="nil"/>
              <w:left w:val="nil"/>
              <w:bottom w:val="single" w:color="auto" w:sz="8" w:space="0"/>
              <w:right w:val="single" w:color="auto" w:sz="8" w:space="0"/>
            </w:tcBorders>
            <w:vAlign w:val="center"/>
          </w:tcPr>
          <w:p w14:paraId="6D62D6C8">
            <w:pPr>
              <w:pStyle w:val="3"/>
              <w:spacing w:line="300" w:lineRule="auto"/>
              <w:ind w:firstLine="200"/>
              <w:rPr>
                <w:rFonts w:hint="eastAsia" w:ascii="仿宋" w:hAnsi="仿宋" w:cs="宋体"/>
                <w:color w:val="000000"/>
                <w:kern w:val="0"/>
                <w:sz w:val="28"/>
                <w:szCs w:val="28"/>
              </w:rPr>
            </w:pPr>
          </w:p>
        </w:tc>
        <w:tc>
          <w:tcPr>
            <w:tcW w:w="1080" w:type="dxa"/>
            <w:tcBorders>
              <w:top w:val="nil"/>
              <w:left w:val="nil"/>
              <w:bottom w:val="single" w:color="auto" w:sz="8" w:space="0"/>
              <w:right w:val="single" w:color="auto" w:sz="8" w:space="0"/>
            </w:tcBorders>
            <w:vAlign w:val="center"/>
          </w:tcPr>
          <w:p w14:paraId="7E8D846F">
            <w:pPr>
              <w:pStyle w:val="3"/>
              <w:spacing w:line="300" w:lineRule="auto"/>
              <w:ind w:firstLine="200"/>
              <w:rPr>
                <w:rFonts w:hint="eastAsia" w:ascii="仿宋" w:hAnsi="仿宋" w:cs="宋体"/>
                <w:color w:val="000000"/>
                <w:kern w:val="0"/>
                <w:sz w:val="28"/>
                <w:szCs w:val="28"/>
              </w:rPr>
            </w:pPr>
          </w:p>
        </w:tc>
        <w:tc>
          <w:tcPr>
            <w:tcW w:w="1080" w:type="dxa"/>
            <w:tcBorders>
              <w:top w:val="nil"/>
              <w:left w:val="nil"/>
              <w:bottom w:val="single" w:color="auto" w:sz="8" w:space="0"/>
              <w:right w:val="single" w:color="auto" w:sz="8" w:space="0"/>
            </w:tcBorders>
            <w:vAlign w:val="center"/>
          </w:tcPr>
          <w:p w14:paraId="37C165D2">
            <w:pPr>
              <w:pStyle w:val="3"/>
              <w:spacing w:line="300" w:lineRule="auto"/>
              <w:ind w:firstLine="200"/>
              <w:rPr>
                <w:rFonts w:hint="eastAsia" w:ascii="仿宋" w:hAnsi="仿宋" w:cs="宋体"/>
                <w:color w:val="000000"/>
                <w:kern w:val="0"/>
                <w:sz w:val="28"/>
                <w:szCs w:val="28"/>
              </w:rPr>
            </w:pPr>
          </w:p>
        </w:tc>
        <w:tc>
          <w:tcPr>
            <w:tcW w:w="1308" w:type="dxa"/>
            <w:tcBorders>
              <w:top w:val="nil"/>
              <w:left w:val="nil"/>
              <w:bottom w:val="single" w:color="auto" w:sz="8" w:space="0"/>
              <w:right w:val="single" w:color="auto" w:sz="8" w:space="0"/>
            </w:tcBorders>
            <w:vAlign w:val="center"/>
          </w:tcPr>
          <w:p w14:paraId="4FA97F9D">
            <w:pPr>
              <w:pStyle w:val="3"/>
              <w:spacing w:line="300" w:lineRule="auto"/>
              <w:ind w:firstLine="200"/>
              <w:rPr>
                <w:rFonts w:hint="eastAsia" w:ascii="仿宋" w:hAnsi="仿宋" w:cs="宋体"/>
                <w:color w:val="000000"/>
                <w:kern w:val="0"/>
                <w:sz w:val="28"/>
                <w:szCs w:val="28"/>
              </w:rPr>
            </w:pPr>
          </w:p>
        </w:tc>
        <w:tc>
          <w:tcPr>
            <w:tcW w:w="852" w:type="dxa"/>
            <w:tcBorders>
              <w:top w:val="nil"/>
              <w:left w:val="nil"/>
              <w:bottom w:val="single" w:color="auto" w:sz="8" w:space="0"/>
              <w:right w:val="single" w:color="auto" w:sz="8" w:space="0"/>
            </w:tcBorders>
            <w:vAlign w:val="center"/>
          </w:tcPr>
          <w:p w14:paraId="66DD68FE">
            <w:pPr>
              <w:widowControl/>
              <w:spacing w:line="300" w:lineRule="auto"/>
              <w:ind w:firstLine="200"/>
              <w:rPr>
                <w:rFonts w:hint="eastAsia" w:ascii="仿宋" w:hAnsi="仿宋" w:cs="宋体"/>
                <w:color w:val="000000"/>
                <w:kern w:val="0"/>
                <w:sz w:val="28"/>
                <w:szCs w:val="28"/>
              </w:rPr>
            </w:pPr>
          </w:p>
        </w:tc>
        <w:tc>
          <w:tcPr>
            <w:tcW w:w="1080" w:type="dxa"/>
            <w:tcBorders>
              <w:top w:val="nil"/>
              <w:left w:val="nil"/>
              <w:bottom w:val="single" w:color="auto" w:sz="8" w:space="0"/>
              <w:right w:val="single" w:color="auto" w:sz="8" w:space="0"/>
            </w:tcBorders>
            <w:vAlign w:val="center"/>
          </w:tcPr>
          <w:p w14:paraId="17B45A27">
            <w:pPr>
              <w:widowControl/>
              <w:spacing w:line="300" w:lineRule="auto"/>
              <w:ind w:firstLine="200"/>
              <w:rPr>
                <w:rFonts w:hint="eastAsia" w:ascii="仿宋" w:hAnsi="仿宋" w:cs="宋体"/>
                <w:color w:val="000000"/>
                <w:kern w:val="0"/>
                <w:sz w:val="28"/>
                <w:szCs w:val="28"/>
              </w:rPr>
            </w:pPr>
          </w:p>
        </w:tc>
        <w:tc>
          <w:tcPr>
            <w:tcW w:w="1080" w:type="dxa"/>
            <w:tcBorders>
              <w:top w:val="nil"/>
              <w:left w:val="nil"/>
              <w:bottom w:val="single" w:color="auto" w:sz="8" w:space="0"/>
              <w:right w:val="single" w:color="auto" w:sz="8" w:space="0"/>
            </w:tcBorders>
            <w:vAlign w:val="center"/>
          </w:tcPr>
          <w:p w14:paraId="256C3882">
            <w:pPr>
              <w:spacing w:line="300" w:lineRule="auto"/>
              <w:ind w:firstLine="200"/>
              <w:rPr>
                <w:rFonts w:hint="eastAsia" w:ascii="仿宋" w:hAnsi="仿宋" w:cs="宋体"/>
                <w:color w:val="000000"/>
                <w:kern w:val="0"/>
                <w:sz w:val="28"/>
                <w:szCs w:val="28"/>
              </w:rPr>
            </w:pPr>
          </w:p>
        </w:tc>
        <w:tc>
          <w:tcPr>
            <w:tcW w:w="1496" w:type="dxa"/>
            <w:tcBorders>
              <w:top w:val="nil"/>
              <w:left w:val="nil"/>
              <w:bottom w:val="single" w:color="auto" w:sz="8" w:space="0"/>
              <w:right w:val="single" w:color="auto" w:sz="8" w:space="0"/>
            </w:tcBorders>
            <w:vAlign w:val="center"/>
          </w:tcPr>
          <w:p w14:paraId="3C3C6422">
            <w:pPr>
              <w:spacing w:line="300" w:lineRule="auto"/>
              <w:ind w:firstLine="200"/>
              <w:rPr>
                <w:rFonts w:hint="eastAsia" w:ascii="仿宋" w:hAnsi="仿宋" w:cs="宋体"/>
                <w:color w:val="000000"/>
                <w:kern w:val="0"/>
                <w:sz w:val="28"/>
                <w:szCs w:val="28"/>
              </w:rPr>
            </w:pPr>
          </w:p>
        </w:tc>
      </w:tr>
      <w:tr w14:paraId="3898E506">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14:paraId="49EC19B6">
            <w:pPr>
              <w:widowControl/>
              <w:spacing w:line="300" w:lineRule="auto"/>
              <w:ind w:firstLine="200"/>
              <w:rPr>
                <w:rFonts w:hint="eastAsia" w:ascii="仿宋" w:hAnsi="仿宋" w:cs="宋体"/>
                <w:color w:val="000000"/>
                <w:kern w:val="0"/>
                <w:sz w:val="28"/>
                <w:szCs w:val="28"/>
              </w:rPr>
            </w:pPr>
            <w:r>
              <w:rPr>
                <w:rFonts w:hint="eastAsia" w:ascii="仿宋" w:hAnsi="仿宋" w:cs="宋体"/>
                <w:color w:val="000000"/>
                <w:kern w:val="0"/>
                <w:sz w:val="28"/>
                <w:szCs w:val="28"/>
              </w:rPr>
              <w:t>2</w:t>
            </w:r>
          </w:p>
        </w:tc>
        <w:tc>
          <w:tcPr>
            <w:tcW w:w="1080" w:type="dxa"/>
            <w:tcBorders>
              <w:top w:val="nil"/>
              <w:left w:val="nil"/>
              <w:bottom w:val="single" w:color="auto" w:sz="8" w:space="0"/>
              <w:right w:val="single" w:color="auto" w:sz="8" w:space="0"/>
            </w:tcBorders>
            <w:vAlign w:val="center"/>
          </w:tcPr>
          <w:p w14:paraId="091D6BBD">
            <w:pPr>
              <w:pStyle w:val="3"/>
              <w:spacing w:line="300" w:lineRule="auto"/>
              <w:ind w:firstLine="200"/>
              <w:rPr>
                <w:rFonts w:hint="eastAsia" w:ascii="仿宋" w:hAnsi="仿宋" w:cs="宋体"/>
                <w:color w:val="000000"/>
                <w:kern w:val="0"/>
                <w:sz w:val="28"/>
                <w:szCs w:val="28"/>
              </w:rPr>
            </w:pPr>
          </w:p>
        </w:tc>
        <w:tc>
          <w:tcPr>
            <w:tcW w:w="1080" w:type="dxa"/>
            <w:tcBorders>
              <w:top w:val="nil"/>
              <w:left w:val="nil"/>
              <w:bottom w:val="single" w:color="auto" w:sz="8" w:space="0"/>
              <w:right w:val="single" w:color="auto" w:sz="8" w:space="0"/>
            </w:tcBorders>
            <w:vAlign w:val="center"/>
          </w:tcPr>
          <w:p w14:paraId="3558E8B5">
            <w:pPr>
              <w:pStyle w:val="3"/>
              <w:spacing w:line="300" w:lineRule="auto"/>
              <w:ind w:firstLine="200"/>
              <w:rPr>
                <w:rFonts w:hint="eastAsia" w:ascii="仿宋" w:hAnsi="仿宋" w:cs="宋体"/>
                <w:color w:val="000000"/>
                <w:kern w:val="0"/>
                <w:sz w:val="28"/>
                <w:szCs w:val="28"/>
              </w:rPr>
            </w:pPr>
          </w:p>
        </w:tc>
        <w:tc>
          <w:tcPr>
            <w:tcW w:w="1080" w:type="dxa"/>
            <w:tcBorders>
              <w:top w:val="nil"/>
              <w:left w:val="nil"/>
              <w:bottom w:val="single" w:color="auto" w:sz="8" w:space="0"/>
              <w:right w:val="single" w:color="auto" w:sz="8" w:space="0"/>
            </w:tcBorders>
            <w:vAlign w:val="center"/>
          </w:tcPr>
          <w:p w14:paraId="2EAEB2D5">
            <w:pPr>
              <w:pStyle w:val="3"/>
              <w:spacing w:line="300" w:lineRule="auto"/>
              <w:ind w:firstLine="200"/>
              <w:rPr>
                <w:rFonts w:hint="eastAsia" w:ascii="仿宋" w:hAnsi="仿宋" w:cs="宋体"/>
                <w:color w:val="000000"/>
                <w:kern w:val="0"/>
                <w:sz w:val="28"/>
                <w:szCs w:val="28"/>
              </w:rPr>
            </w:pPr>
          </w:p>
        </w:tc>
        <w:tc>
          <w:tcPr>
            <w:tcW w:w="1308" w:type="dxa"/>
            <w:tcBorders>
              <w:top w:val="nil"/>
              <w:left w:val="nil"/>
              <w:bottom w:val="single" w:color="auto" w:sz="8" w:space="0"/>
              <w:right w:val="single" w:color="auto" w:sz="8" w:space="0"/>
            </w:tcBorders>
            <w:vAlign w:val="center"/>
          </w:tcPr>
          <w:p w14:paraId="76E0410A">
            <w:pPr>
              <w:pStyle w:val="3"/>
              <w:spacing w:line="300" w:lineRule="auto"/>
              <w:ind w:firstLine="200"/>
              <w:rPr>
                <w:rFonts w:hint="eastAsia" w:ascii="仿宋" w:hAnsi="仿宋" w:cs="宋体"/>
                <w:color w:val="000000"/>
                <w:kern w:val="0"/>
                <w:sz w:val="28"/>
                <w:szCs w:val="28"/>
              </w:rPr>
            </w:pPr>
          </w:p>
        </w:tc>
        <w:tc>
          <w:tcPr>
            <w:tcW w:w="852" w:type="dxa"/>
            <w:tcBorders>
              <w:top w:val="nil"/>
              <w:left w:val="nil"/>
              <w:bottom w:val="single" w:color="auto" w:sz="8" w:space="0"/>
              <w:right w:val="single" w:color="auto" w:sz="8" w:space="0"/>
            </w:tcBorders>
            <w:vAlign w:val="center"/>
          </w:tcPr>
          <w:p w14:paraId="55E03DC2">
            <w:pPr>
              <w:widowControl/>
              <w:spacing w:line="300" w:lineRule="auto"/>
              <w:ind w:firstLine="200"/>
              <w:rPr>
                <w:rFonts w:hint="eastAsia" w:ascii="仿宋" w:hAnsi="仿宋" w:cs="宋体"/>
                <w:color w:val="000000"/>
                <w:kern w:val="0"/>
                <w:sz w:val="28"/>
                <w:szCs w:val="28"/>
              </w:rPr>
            </w:pPr>
          </w:p>
        </w:tc>
        <w:tc>
          <w:tcPr>
            <w:tcW w:w="1080" w:type="dxa"/>
            <w:tcBorders>
              <w:top w:val="nil"/>
              <w:left w:val="nil"/>
              <w:bottom w:val="single" w:color="auto" w:sz="8" w:space="0"/>
              <w:right w:val="single" w:color="auto" w:sz="8" w:space="0"/>
            </w:tcBorders>
            <w:vAlign w:val="center"/>
          </w:tcPr>
          <w:p w14:paraId="7426FB9A">
            <w:pPr>
              <w:widowControl/>
              <w:spacing w:line="300" w:lineRule="auto"/>
              <w:ind w:firstLine="200"/>
              <w:rPr>
                <w:rFonts w:hint="eastAsia" w:ascii="仿宋" w:hAnsi="仿宋" w:cs="宋体"/>
                <w:color w:val="000000"/>
                <w:kern w:val="0"/>
                <w:sz w:val="28"/>
                <w:szCs w:val="28"/>
              </w:rPr>
            </w:pPr>
          </w:p>
        </w:tc>
        <w:tc>
          <w:tcPr>
            <w:tcW w:w="1080" w:type="dxa"/>
            <w:tcBorders>
              <w:top w:val="nil"/>
              <w:left w:val="nil"/>
              <w:bottom w:val="single" w:color="auto" w:sz="8" w:space="0"/>
              <w:right w:val="single" w:color="auto" w:sz="8" w:space="0"/>
            </w:tcBorders>
            <w:vAlign w:val="center"/>
          </w:tcPr>
          <w:p w14:paraId="6E564A68">
            <w:pPr>
              <w:spacing w:line="300" w:lineRule="auto"/>
              <w:ind w:firstLine="200"/>
              <w:rPr>
                <w:rFonts w:hint="eastAsia" w:ascii="仿宋" w:hAnsi="仿宋" w:cs="宋体"/>
                <w:color w:val="000000"/>
                <w:kern w:val="0"/>
                <w:sz w:val="28"/>
                <w:szCs w:val="28"/>
              </w:rPr>
            </w:pPr>
          </w:p>
        </w:tc>
        <w:tc>
          <w:tcPr>
            <w:tcW w:w="1496" w:type="dxa"/>
            <w:tcBorders>
              <w:top w:val="nil"/>
              <w:left w:val="nil"/>
              <w:bottom w:val="single" w:color="auto" w:sz="8" w:space="0"/>
              <w:right w:val="single" w:color="auto" w:sz="8" w:space="0"/>
            </w:tcBorders>
            <w:vAlign w:val="center"/>
          </w:tcPr>
          <w:p w14:paraId="76424766">
            <w:pPr>
              <w:spacing w:line="300" w:lineRule="auto"/>
              <w:ind w:firstLine="200"/>
              <w:rPr>
                <w:rFonts w:hint="eastAsia" w:ascii="仿宋" w:hAnsi="仿宋" w:cs="宋体"/>
                <w:color w:val="000000"/>
                <w:kern w:val="0"/>
                <w:sz w:val="28"/>
                <w:szCs w:val="28"/>
              </w:rPr>
            </w:pPr>
          </w:p>
        </w:tc>
      </w:tr>
      <w:tr w14:paraId="3DD2E2A5">
        <w:tblPrEx>
          <w:tblCellMar>
            <w:top w:w="0" w:type="dxa"/>
            <w:left w:w="108" w:type="dxa"/>
            <w:bottom w:w="0" w:type="dxa"/>
            <w:right w:w="108" w:type="dxa"/>
          </w:tblCellMar>
        </w:tblPrEx>
        <w:trPr>
          <w:trHeight w:val="300" w:hRule="atLeast"/>
          <w:jc w:val="center"/>
        </w:trPr>
        <w:tc>
          <w:tcPr>
            <w:tcW w:w="10136" w:type="dxa"/>
            <w:gridSpan w:val="9"/>
            <w:tcBorders>
              <w:top w:val="single" w:color="auto" w:sz="8" w:space="0"/>
              <w:left w:val="single" w:color="auto" w:sz="8" w:space="0"/>
              <w:bottom w:val="single" w:color="auto" w:sz="8" w:space="0"/>
              <w:right w:val="single" w:color="000000" w:sz="8" w:space="0"/>
            </w:tcBorders>
            <w:vAlign w:val="center"/>
          </w:tcPr>
          <w:p w14:paraId="42C91BD3">
            <w:pPr>
              <w:widowControl/>
              <w:spacing w:line="300" w:lineRule="auto"/>
              <w:ind w:firstLine="200"/>
              <w:rPr>
                <w:rFonts w:hint="eastAsia" w:ascii="仿宋" w:hAnsi="仿宋" w:cs="宋体"/>
                <w:color w:val="000000"/>
                <w:kern w:val="0"/>
                <w:sz w:val="28"/>
                <w:szCs w:val="28"/>
              </w:rPr>
            </w:pPr>
            <w:r>
              <w:rPr>
                <w:rFonts w:hint="eastAsia" w:ascii="仿宋" w:hAnsi="仿宋" w:cs="宋体"/>
                <w:color w:val="000000"/>
                <w:kern w:val="0"/>
                <w:sz w:val="28"/>
                <w:szCs w:val="28"/>
              </w:rPr>
              <w:t>合计：</w:t>
            </w:r>
            <w:r>
              <w:rPr>
                <w:rFonts w:hint="eastAsia" w:ascii="仿宋" w:hAnsi="仿宋" w:cs="宋体"/>
                <w:b/>
                <w:bCs/>
                <w:color w:val="000000"/>
                <w:kern w:val="0"/>
                <w:sz w:val="28"/>
                <w:szCs w:val="28"/>
              </w:rPr>
              <w:t>人民币（大写）：xxxxxx元整（</w:t>
            </w:r>
            <w:r>
              <w:rPr>
                <w:rFonts w:ascii="Calibri" w:hAnsi="Calibri" w:cs="Calibri"/>
                <w:b/>
                <w:bCs/>
                <w:color w:val="000000"/>
                <w:kern w:val="0"/>
                <w:sz w:val="28"/>
                <w:szCs w:val="28"/>
              </w:rPr>
              <w:t>¥</w:t>
            </w:r>
            <w:r>
              <w:rPr>
                <w:rFonts w:hint="eastAsia" w:ascii="仿宋" w:hAnsi="仿宋" w:cs="宋体"/>
                <w:b/>
                <w:bCs/>
                <w:color w:val="000000"/>
                <w:kern w:val="0"/>
                <w:sz w:val="28"/>
                <w:szCs w:val="28"/>
              </w:rPr>
              <w:t>:xxxx.00元）</w:t>
            </w:r>
          </w:p>
        </w:tc>
      </w:tr>
    </w:tbl>
    <w:p w14:paraId="2FC9C6B2">
      <w:pPr>
        <w:tabs>
          <w:tab w:val="left" w:pos="480"/>
        </w:tabs>
        <w:spacing w:line="300" w:lineRule="auto"/>
        <w:rPr>
          <w:rFonts w:hint="eastAsia" w:ascii="仿宋" w:hAnsi="仿宋" w:cs="仿宋"/>
          <w:b/>
          <w:sz w:val="28"/>
          <w:szCs w:val="28"/>
        </w:rPr>
      </w:pPr>
      <w:r>
        <w:rPr>
          <w:rFonts w:hint="eastAsia" w:ascii="仿宋" w:hAnsi="仿宋" w:cs="仿宋"/>
          <w:b/>
          <w:sz w:val="28"/>
          <w:szCs w:val="28"/>
        </w:rPr>
        <w:t>二、合同价款</w:t>
      </w:r>
    </w:p>
    <w:p w14:paraId="0F742FBE">
      <w:pPr>
        <w:tabs>
          <w:tab w:val="left" w:pos="480"/>
        </w:tabs>
        <w:spacing w:line="300" w:lineRule="auto"/>
        <w:ind w:firstLine="200"/>
        <w:rPr>
          <w:rFonts w:hint="eastAsia" w:ascii="仿宋" w:hAnsi="仿宋" w:cs="仿宋"/>
          <w:sz w:val="28"/>
          <w:szCs w:val="28"/>
        </w:rPr>
      </w:pPr>
      <w:r>
        <w:rPr>
          <w:rFonts w:hint="eastAsia" w:ascii="仿宋" w:hAnsi="仿宋" w:cs="仿宋"/>
          <w:sz w:val="28"/>
          <w:szCs w:val="28"/>
        </w:rPr>
        <w:t>（一）合同总价款为人民币（大写）</w:t>
      </w:r>
      <w:r>
        <w:rPr>
          <w:rFonts w:hint="eastAsia" w:ascii="仿宋" w:hAnsi="仿宋" w:cs="仿宋"/>
          <w:sz w:val="28"/>
          <w:szCs w:val="28"/>
          <w:u w:val="single"/>
        </w:rPr>
        <w:t>xxxxx元整（</w:t>
      </w:r>
      <w:r>
        <w:rPr>
          <w:rFonts w:ascii="Calibri" w:hAnsi="Calibri" w:cs="Calibri"/>
          <w:color w:val="000000"/>
          <w:sz w:val="28"/>
          <w:szCs w:val="28"/>
          <w:u w:val="single"/>
        </w:rPr>
        <w:t>¥</w:t>
      </w:r>
      <w:r>
        <w:rPr>
          <w:rFonts w:hint="eastAsia" w:ascii="仿宋" w:hAnsi="仿宋" w:cs="仿宋"/>
          <w:color w:val="000000"/>
          <w:sz w:val="28"/>
          <w:szCs w:val="28"/>
          <w:u w:val="single"/>
        </w:rPr>
        <w:t>:xxxx.00元</w:t>
      </w:r>
      <w:r>
        <w:rPr>
          <w:rFonts w:hint="eastAsia" w:ascii="仿宋" w:hAnsi="仿宋" w:cs="仿宋"/>
          <w:sz w:val="28"/>
          <w:szCs w:val="28"/>
          <w:u w:val="single"/>
        </w:rPr>
        <w:t>）</w:t>
      </w:r>
      <w:r>
        <w:rPr>
          <w:rFonts w:hint="eastAsia" w:ascii="仿宋" w:hAnsi="仿宋" w:cs="仿宋"/>
          <w:sz w:val="28"/>
          <w:szCs w:val="28"/>
        </w:rPr>
        <w:t>。</w:t>
      </w:r>
    </w:p>
    <w:p w14:paraId="6D396121">
      <w:pPr>
        <w:tabs>
          <w:tab w:val="left" w:pos="480"/>
        </w:tabs>
        <w:spacing w:line="300" w:lineRule="auto"/>
        <w:ind w:firstLine="200"/>
        <w:rPr>
          <w:rFonts w:hint="eastAsia" w:ascii="仿宋" w:hAnsi="仿宋" w:cs="仿宋"/>
          <w:sz w:val="28"/>
          <w:szCs w:val="28"/>
        </w:rPr>
      </w:pPr>
      <w:r>
        <w:rPr>
          <w:rFonts w:hint="eastAsia" w:ascii="仿宋" w:hAnsi="仿宋" w:cs="仿宋"/>
          <w:sz w:val="28"/>
          <w:szCs w:val="28"/>
        </w:rPr>
        <w:t>（二）合同总价包括：货物费、运输费（含保险费）、装卸费、安装调试费、检测验收、税金（含关税）、培训费、技术服务及其它费用。</w:t>
      </w:r>
    </w:p>
    <w:p w14:paraId="01CD44CB">
      <w:pPr>
        <w:tabs>
          <w:tab w:val="left" w:pos="480"/>
        </w:tabs>
        <w:spacing w:line="300" w:lineRule="auto"/>
        <w:ind w:firstLine="200"/>
        <w:rPr>
          <w:rFonts w:hint="eastAsia" w:ascii="仿宋" w:hAnsi="仿宋" w:cs="仿宋"/>
          <w:sz w:val="28"/>
          <w:szCs w:val="28"/>
        </w:rPr>
      </w:pPr>
      <w:r>
        <w:rPr>
          <w:rFonts w:hint="eastAsia" w:ascii="仿宋" w:hAnsi="仿宋" w:cs="仿宋"/>
          <w:sz w:val="28"/>
          <w:szCs w:val="28"/>
        </w:rPr>
        <w:t>（三）合同总价一次性包死，不受市场价格变化因素的影响。</w:t>
      </w:r>
    </w:p>
    <w:p w14:paraId="4B27BB17">
      <w:pPr>
        <w:tabs>
          <w:tab w:val="left" w:pos="480"/>
        </w:tabs>
        <w:spacing w:line="300" w:lineRule="auto"/>
        <w:rPr>
          <w:rFonts w:hint="eastAsia" w:ascii="仿宋" w:hAnsi="仿宋" w:cs="仿宋"/>
          <w:sz w:val="28"/>
          <w:szCs w:val="28"/>
        </w:rPr>
      </w:pPr>
      <w:r>
        <w:rPr>
          <w:rFonts w:hint="eastAsia" w:ascii="仿宋" w:hAnsi="仿宋" w:cs="仿宋"/>
          <w:b/>
          <w:sz w:val="28"/>
          <w:szCs w:val="28"/>
        </w:rPr>
        <w:t>三、款项结算</w:t>
      </w:r>
    </w:p>
    <w:p w14:paraId="2A023BCE">
      <w:pPr>
        <w:spacing w:line="300" w:lineRule="auto"/>
        <w:ind w:firstLine="560" w:firstLineChars="200"/>
        <w:rPr>
          <w:rFonts w:hint="eastAsia" w:ascii="仿宋" w:hAnsi="仿宋" w:cs="仿宋"/>
          <w:color w:val="auto"/>
          <w:sz w:val="28"/>
          <w:szCs w:val="28"/>
        </w:rPr>
      </w:pPr>
      <w:r>
        <w:rPr>
          <w:rFonts w:hint="eastAsia" w:ascii="仿宋" w:hAnsi="仿宋" w:cs="仿宋"/>
          <w:color w:val="auto"/>
          <w:sz w:val="28"/>
          <w:szCs w:val="28"/>
        </w:rPr>
        <w:t>合同签订后，乙方须按其投标文件中响应的供货期按时交货并提供全额合规发票，保证“货票同行”。验收合格后30日内甲方一次性支付合同总价款，即人民币（大写）xxxxx元整（</w:t>
      </w:r>
      <w:r>
        <w:rPr>
          <w:rFonts w:ascii="Calibri" w:hAnsi="Calibri" w:cs="Calibri"/>
          <w:color w:val="auto"/>
          <w:sz w:val="28"/>
          <w:szCs w:val="28"/>
        </w:rPr>
        <w:t>¥</w:t>
      </w:r>
      <w:r>
        <w:rPr>
          <w:rFonts w:hint="eastAsia" w:ascii="仿宋" w:hAnsi="仿宋" w:cs="仿宋"/>
          <w:color w:val="auto"/>
          <w:sz w:val="28"/>
          <w:szCs w:val="28"/>
        </w:rPr>
        <w:t>:xxxx.00元）。</w:t>
      </w:r>
    </w:p>
    <w:p w14:paraId="362C0976">
      <w:pPr>
        <w:spacing w:line="300" w:lineRule="auto"/>
        <w:rPr>
          <w:rFonts w:hint="eastAsia" w:ascii="仿宋" w:hAnsi="仿宋" w:cs="仿宋"/>
          <w:b/>
          <w:color w:val="auto"/>
          <w:sz w:val="28"/>
          <w:szCs w:val="28"/>
        </w:rPr>
      </w:pPr>
      <w:r>
        <w:rPr>
          <w:rFonts w:hint="eastAsia" w:ascii="仿宋" w:hAnsi="仿宋" w:cs="仿宋"/>
          <w:b/>
          <w:color w:val="auto"/>
          <w:sz w:val="28"/>
          <w:szCs w:val="28"/>
        </w:rPr>
        <w:t>四、交货条件：</w:t>
      </w:r>
    </w:p>
    <w:p w14:paraId="67D3825A">
      <w:pPr>
        <w:tabs>
          <w:tab w:val="left" w:pos="480"/>
        </w:tabs>
        <w:spacing w:line="300" w:lineRule="auto"/>
        <w:ind w:firstLine="200"/>
        <w:rPr>
          <w:rFonts w:hint="eastAsia" w:ascii="仿宋" w:hAnsi="仿宋" w:cs="仿宋"/>
          <w:color w:val="auto"/>
          <w:sz w:val="28"/>
          <w:szCs w:val="28"/>
        </w:rPr>
      </w:pPr>
      <w:r>
        <w:rPr>
          <w:rFonts w:hint="eastAsia" w:ascii="仿宋" w:hAnsi="仿宋" w:cs="仿宋"/>
          <w:color w:val="auto"/>
          <w:sz w:val="28"/>
          <w:szCs w:val="28"/>
        </w:rPr>
        <w:t>（一）交货地点：</w:t>
      </w:r>
      <w:r>
        <w:rPr>
          <w:rFonts w:hint="eastAsia" w:ascii="仿宋" w:hAnsi="仿宋" w:cs="仿宋"/>
          <w:b/>
          <w:bCs/>
          <w:color w:val="auto"/>
          <w:sz w:val="28"/>
          <w:szCs w:val="28"/>
        </w:rPr>
        <w:t>西安市疾病预防控制中心指定地点</w:t>
      </w:r>
      <w:r>
        <w:rPr>
          <w:rFonts w:hint="eastAsia" w:ascii="仿宋" w:hAnsi="仿宋" w:cs="仿宋"/>
          <w:bCs/>
          <w:color w:val="auto"/>
          <w:sz w:val="28"/>
          <w:szCs w:val="28"/>
        </w:rPr>
        <w:t>。</w:t>
      </w:r>
    </w:p>
    <w:p w14:paraId="45B4A82A">
      <w:pPr>
        <w:tabs>
          <w:tab w:val="left" w:pos="480"/>
        </w:tabs>
        <w:spacing w:line="300" w:lineRule="auto"/>
        <w:ind w:firstLine="200"/>
        <w:rPr>
          <w:rFonts w:hint="eastAsia" w:ascii="仿宋" w:hAnsi="仿宋" w:cs="仿宋"/>
          <w:b/>
          <w:bCs/>
          <w:color w:val="auto"/>
          <w:sz w:val="28"/>
          <w:szCs w:val="28"/>
          <w:u w:val="single"/>
        </w:rPr>
      </w:pPr>
      <w:r>
        <w:rPr>
          <w:rFonts w:hint="eastAsia" w:ascii="仿宋" w:hAnsi="仿宋" w:cs="仿宋"/>
          <w:color w:val="auto"/>
          <w:sz w:val="28"/>
          <w:szCs w:val="28"/>
        </w:rPr>
        <w:t>（二）供货期限：接到采购人供货通知以后，30日内完成供货及验收。</w:t>
      </w:r>
    </w:p>
    <w:p w14:paraId="71C132EF">
      <w:pPr>
        <w:tabs>
          <w:tab w:val="left" w:pos="480"/>
        </w:tabs>
        <w:spacing w:line="300" w:lineRule="auto"/>
        <w:rPr>
          <w:rFonts w:hint="eastAsia" w:ascii="仿宋" w:hAnsi="仿宋" w:cs="仿宋"/>
          <w:b/>
          <w:sz w:val="28"/>
          <w:szCs w:val="28"/>
        </w:rPr>
      </w:pPr>
      <w:r>
        <w:rPr>
          <w:rFonts w:hint="eastAsia" w:ascii="仿宋" w:hAnsi="仿宋" w:cs="仿宋"/>
          <w:b/>
          <w:sz w:val="28"/>
          <w:szCs w:val="28"/>
        </w:rPr>
        <w:t>五、运输</w:t>
      </w:r>
    </w:p>
    <w:p w14:paraId="46894377">
      <w:pPr>
        <w:tabs>
          <w:tab w:val="left" w:pos="480"/>
        </w:tabs>
        <w:spacing w:line="300" w:lineRule="auto"/>
        <w:ind w:firstLine="200"/>
        <w:rPr>
          <w:rFonts w:hint="eastAsia" w:ascii="仿宋" w:hAnsi="仿宋" w:cs="仿宋"/>
          <w:sz w:val="28"/>
          <w:szCs w:val="28"/>
        </w:rPr>
      </w:pPr>
      <w:r>
        <w:rPr>
          <w:rFonts w:hint="eastAsia" w:ascii="仿宋" w:hAnsi="仿宋" w:cs="仿宋"/>
          <w:sz w:val="28"/>
          <w:szCs w:val="28"/>
        </w:rPr>
        <w:t>（一）运输由乙方负责，运杂费已包含在合同总价内，包括从货物供应地点至交货地点所含的运输费、装卸费、仓储费、保险费等。</w:t>
      </w:r>
    </w:p>
    <w:p w14:paraId="7FDF56EC">
      <w:pPr>
        <w:tabs>
          <w:tab w:val="left" w:pos="480"/>
        </w:tabs>
        <w:spacing w:line="300" w:lineRule="auto"/>
        <w:ind w:firstLine="200"/>
        <w:rPr>
          <w:rFonts w:hint="eastAsia" w:ascii="仿宋" w:hAnsi="仿宋" w:cs="仿宋"/>
          <w:sz w:val="28"/>
          <w:szCs w:val="28"/>
        </w:rPr>
      </w:pPr>
      <w:r>
        <w:rPr>
          <w:rFonts w:hint="eastAsia" w:ascii="仿宋" w:hAnsi="仿宋" w:cs="仿宋"/>
          <w:sz w:val="28"/>
          <w:szCs w:val="28"/>
        </w:rPr>
        <w:t>（二）运输方式由乙方自行选择，但必须保证按期交货。</w:t>
      </w:r>
    </w:p>
    <w:p w14:paraId="7983C9C3">
      <w:pPr>
        <w:tabs>
          <w:tab w:val="left" w:pos="480"/>
        </w:tabs>
        <w:spacing w:line="300" w:lineRule="auto"/>
        <w:ind w:firstLine="200"/>
        <w:rPr>
          <w:rFonts w:hint="eastAsia" w:ascii="仿宋" w:hAnsi="仿宋" w:cs="仿宋"/>
          <w:sz w:val="28"/>
          <w:szCs w:val="28"/>
        </w:rPr>
      </w:pPr>
      <w:r>
        <w:rPr>
          <w:rFonts w:hint="eastAsia" w:ascii="仿宋" w:hAnsi="仿宋" w:cs="仿宋"/>
          <w:sz w:val="28"/>
          <w:szCs w:val="28"/>
        </w:rPr>
        <w:t>（三）因运输产生的一切风险及质量问题均由乙方承担。</w:t>
      </w:r>
    </w:p>
    <w:p w14:paraId="3E3C2F7B">
      <w:pPr>
        <w:tabs>
          <w:tab w:val="left" w:pos="480"/>
        </w:tabs>
        <w:spacing w:line="300" w:lineRule="auto"/>
        <w:rPr>
          <w:rFonts w:hint="eastAsia" w:ascii="仿宋" w:hAnsi="仿宋" w:cs="仿宋"/>
          <w:b/>
          <w:sz w:val="28"/>
          <w:szCs w:val="28"/>
        </w:rPr>
      </w:pPr>
      <w:r>
        <w:rPr>
          <w:rFonts w:hint="eastAsia" w:ascii="仿宋" w:hAnsi="仿宋" w:cs="仿宋"/>
          <w:b/>
          <w:sz w:val="28"/>
          <w:szCs w:val="28"/>
        </w:rPr>
        <w:t>六、质量保证</w:t>
      </w:r>
    </w:p>
    <w:p w14:paraId="60F16502">
      <w:pPr>
        <w:spacing w:line="300" w:lineRule="auto"/>
        <w:ind w:firstLine="560" w:firstLineChars="200"/>
        <w:rPr>
          <w:rFonts w:hint="eastAsia" w:ascii="仿宋" w:hAnsi="仿宋" w:cs="仿宋"/>
          <w:sz w:val="28"/>
          <w:szCs w:val="28"/>
        </w:rPr>
      </w:pPr>
      <w:r>
        <w:rPr>
          <w:rFonts w:hint="eastAsia" w:ascii="仿宋" w:hAnsi="仿宋" w:cs="仿宋"/>
          <w:sz w:val="28"/>
          <w:szCs w:val="28"/>
        </w:rPr>
        <w:t>乙方保证合同项下所供货物是合同规定厂家供货生产的，全新未使用过的，并完全符合合同规定的质量、规格等要求。提供的货物及相关配套物品必须保证质量可靠，为市场最新或主流设备，进货渠道正常，配置合理齐全，全面满足招标内容的要求，招标文件未明确要求的内容，乙方均按招标货物主流标准配置配备或以甲方的补充要求为准。所供货物工艺质量应严格按国家最新发布的规范标准执行，如发生质量问题由乙方承担全部责任。</w:t>
      </w:r>
    </w:p>
    <w:p w14:paraId="77F50BD1">
      <w:pPr>
        <w:spacing w:line="300" w:lineRule="auto"/>
        <w:rPr>
          <w:rFonts w:hint="eastAsia" w:ascii="仿宋" w:hAnsi="仿宋" w:cs="仿宋"/>
          <w:b/>
          <w:sz w:val="28"/>
          <w:szCs w:val="28"/>
        </w:rPr>
      </w:pPr>
      <w:r>
        <w:rPr>
          <w:rFonts w:hint="eastAsia" w:ascii="仿宋" w:hAnsi="仿宋" w:cs="仿宋"/>
          <w:b/>
          <w:sz w:val="28"/>
          <w:szCs w:val="28"/>
        </w:rPr>
        <w:t>七、售后服务</w:t>
      </w:r>
    </w:p>
    <w:p w14:paraId="79F9A48E">
      <w:pPr>
        <w:spacing w:line="300" w:lineRule="auto"/>
        <w:ind w:firstLine="0" w:firstLineChars="0"/>
        <w:rPr>
          <w:rFonts w:hint="eastAsia" w:ascii="仿宋" w:hAnsi="仿宋" w:cs="仿宋"/>
          <w:color w:val="000000"/>
          <w:sz w:val="28"/>
          <w:szCs w:val="28"/>
        </w:rPr>
      </w:pPr>
      <w:r>
        <w:rPr>
          <w:rFonts w:hint="eastAsia" w:ascii="仿宋" w:hAnsi="仿宋" w:cs="仿宋"/>
          <w:color w:val="000000"/>
          <w:sz w:val="28"/>
          <w:szCs w:val="28"/>
        </w:rPr>
        <w:t>乙方为甲方所供货物须提供以下售后服务：</w:t>
      </w:r>
    </w:p>
    <w:p w14:paraId="61F060AE">
      <w:pPr>
        <w:pStyle w:val="2"/>
        <w:rPr>
          <w:rFonts w:hint="eastAsia" w:ascii="仿宋" w:hAnsi="仿宋" w:cs="仿宋"/>
          <w:b/>
          <w:sz w:val="28"/>
          <w:szCs w:val="28"/>
        </w:rPr>
      </w:pPr>
      <w:r>
        <w:rPr>
          <w:rFonts w:hint="eastAsia" w:ascii="仿宋" w:hAnsi="仿宋" w:cs="仿宋"/>
          <w:color w:val="000000"/>
          <w:sz w:val="28"/>
          <w:szCs w:val="28"/>
        </w:rPr>
        <w:t>1.质保期：</w:t>
      </w:r>
      <w:r>
        <w:rPr>
          <w:rFonts w:hint="eastAsia" w:asciiTheme="minorEastAsia" w:hAnsiTheme="minorEastAsia" w:cstheme="minorEastAsia"/>
          <w:sz w:val="28"/>
          <w:szCs w:val="28"/>
        </w:rPr>
        <w:t>装备和标识、服装、后勤保障背囊：自验收合格后起质保1年；电子产品及病</w:t>
      </w:r>
      <w:r>
        <w:rPr>
          <w:rFonts w:ascii="仿宋" w:hAnsi="仿宋" w:cs="仿宋"/>
          <w:sz w:val="28"/>
          <w:szCs w:val="28"/>
        </w:rPr>
        <w:t>媒消杀装备：自验收合格后</w:t>
      </w:r>
      <w:r>
        <w:rPr>
          <w:rFonts w:hint="eastAsia" w:ascii="仿宋" w:hAnsi="仿宋" w:cs="仿宋"/>
          <w:sz w:val="28"/>
          <w:szCs w:val="28"/>
        </w:rPr>
        <w:t>并投入使用后</w:t>
      </w:r>
      <w:r>
        <w:rPr>
          <w:rFonts w:ascii="仿宋" w:hAnsi="仿宋" w:cs="仿宋"/>
          <w:sz w:val="28"/>
          <w:szCs w:val="28"/>
        </w:rPr>
        <w:t>起3年</w:t>
      </w:r>
      <w:r>
        <w:rPr>
          <w:rFonts w:hint="eastAsia" w:ascii="仿宋" w:hAnsi="仿宋" w:cs="仿宋"/>
          <w:sz w:val="28"/>
          <w:szCs w:val="28"/>
        </w:rPr>
        <w:t>，并承担质保期内产生的所有维修、维护、保养等费用。</w:t>
      </w:r>
    </w:p>
    <w:p w14:paraId="37D0A628">
      <w:pPr>
        <w:spacing w:line="300" w:lineRule="auto"/>
        <w:rPr>
          <w:rFonts w:hint="eastAsia" w:ascii="仿宋" w:hAnsi="仿宋" w:cs="仿宋"/>
          <w:color w:val="000000"/>
          <w:sz w:val="28"/>
          <w:szCs w:val="28"/>
        </w:rPr>
      </w:pPr>
      <w:r>
        <w:rPr>
          <w:rFonts w:hint="eastAsia" w:ascii="仿宋" w:hAnsi="仿宋" w:cs="仿宋"/>
          <w:color w:val="000000"/>
          <w:sz w:val="28"/>
          <w:szCs w:val="28"/>
        </w:rPr>
        <w:t>2.在质保期内系统发生故障，维修响应时间≤4小时，维修工程师抵达现场时间≤24小时，排除故障的期限≤48小时。否则甲方有权指定第三方机构维修，维修产生的全部费用由乙方承担；</w:t>
      </w:r>
    </w:p>
    <w:p w14:paraId="0F1F6365">
      <w:pPr>
        <w:spacing w:line="300" w:lineRule="auto"/>
        <w:rPr>
          <w:rFonts w:hint="eastAsia" w:ascii="仿宋" w:hAnsi="仿宋" w:cs="仿宋"/>
          <w:color w:val="000000"/>
          <w:sz w:val="28"/>
          <w:szCs w:val="28"/>
        </w:rPr>
      </w:pPr>
      <w:r>
        <w:rPr>
          <w:rFonts w:hint="eastAsia" w:ascii="仿宋" w:hAnsi="仿宋" w:cs="仿宋"/>
          <w:color w:val="000000"/>
          <w:sz w:val="28"/>
          <w:szCs w:val="28"/>
        </w:rPr>
        <w:t>3.在货物最终验收后的质量保证期内，乙方对由于设计、工艺或材料的缺陷而产生的故障负责（负责解决并承担全部费用）。质保期满后如出现此类问题亦应负责。</w:t>
      </w:r>
    </w:p>
    <w:p w14:paraId="1E4180D3">
      <w:pPr>
        <w:spacing w:line="300" w:lineRule="auto"/>
        <w:rPr>
          <w:rFonts w:hint="eastAsia" w:ascii="仿宋" w:hAnsi="仿宋" w:cs="仿宋"/>
          <w:color w:val="000000"/>
          <w:sz w:val="28"/>
          <w:szCs w:val="28"/>
        </w:rPr>
      </w:pPr>
      <w:r>
        <w:rPr>
          <w:rFonts w:hint="eastAsia" w:ascii="仿宋" w:hAnsi="仿宋" w:cs="仿宋"/>
          <w:color w:val="000000"/>
          <w:sz w:val="28"/>
          <w:szCs w:val="28"/>
        </w:rPr>
        <w:t>4.每年派技术人员到现场走访，给予检查维护；</w:t>
      </w:r>
    </w:p>
    <w:p w14:paraId="6B7EFC76">
      <w:pPr>
        <w:spacing w:line="300" w:lineRule="auto"/>
        <w:rPr>
          <w:rFonts w:hint="eastAsia" w:ascii="仿宋" w:hAnsi="仿宋" w:cs="仿宋"/>
          <w:color w:val="000000"/>
          <w:sz w:val="28"/>
          <w:szCs w:val="28"/>
        </w:rPr>
      </w:pPr>
      <w:r>
        <w:rPr>
          <w:rFonts w:hint="eastAsia" w:ascii="仿宋" w:hAnsi="仿宋" w:cs="仿宋"/>
          <w:color w:val="000000"/>
          <w:sz w:val="28"/>
          <w:szCs w:val="28"/>
        </w:rPr>
        <w:t>5.质保期结束前，进行系统测试，全面保养维护，确保正常运行。</w:t>
      </w:r>
    </w:p>
    <w:p w14:paraId="28C62778">
      <w:pPr>
        <w:spacing w:line="300" w:lineRule="auto"/>
        <w:rPr>
          <w:rFonts w:hint="eastAsia" w:ascii="仿宋" w:hAnsi="仿宋" w:cs="仿宋"/>
          <w:color w:val="000000"/>
          <w:sz w:val="28"/>
          <w:szCs w:val="28"/>
        </w:rPr>
      </w:pPr>
      <w:r>
        <w:rPr>
          <w:rFonts w:hint="eastAsia" w:ascii="仿宋" w:hAnsi="仿宋" w:cs="仿宋"/>
          <w:color w:val="000000"/>
          <w:sz w:val="28"/>
          <w:szCs w:val="28"/>
        </w:rPr>
        <w:t>6.供应商应在合同规定时间内完成货物的交付、安装、调试，并达到标书、投标文件、技术文件（仪器说明书等）要求的性能，如果现场安装测试指标未通过，购买方有权要求退货并要求赔偿损失。</w:t>
      </w:r>
    </w:p>
    <w:p w14:paraId="1B9628F3">
      <w:pPr>
        <w:tabs>
          <w:tab w:val="left" w:pos="480"/>
        </w:tabs>
        <w:spacing w:line="300" w:lineRule="auto"/>
        <w:rPr>
          <w:rFonts w:hint="eastAsia" w:ascii="仿宋" w:hAnsi="仿宋" w:cs="仿宋"/>
          <w:b/>
          <w:sz w:val="28"/>
          <w:szCs w:val="28"/>
        </w:rPr>
      </w:pPr>
      <w:r>
        <w:rPr>
          <w:rFonts w:hint="eastAsia" w:ascii="仿宋" w:hAnsi="仿宋" w:cs="仿宋"/>
          <w:b/>
          <w:sz w:val="28"/>
          <w:szCs w:val="28"/>
        </w:rPr>
        <w:t>八、技术与服务</w:t>
      </w:r>
    </w:p>
    <w:p w14:paraId="5F9B51D7">
      <w:pPr>
        <w:tabs>
          <w:tab w:val="left" w:pos="480"/>
        </w:tabs>
        <w:spacing w:line="300" w:lineRule="auto"/>
        <w:ind w:firstLine="200"/>
        <w:rPr>
          <w:rFonts w:hint="eastAsia" w:ascii="仿宋" w:hAnsi="仿宋" w:cs="仿宋"/>
          <w:bCs/>
          <w:sz w:val="28"/>
          <w:szCs w:val="28"/>
        </w:rPr>
      </w:pPr>
      <w:r>
        <w:rPr>
          <w:rFonts w:hint="eastAsia" w:ascii="仿宋" w:hAnsi="仿宋" w:cs="仿宋"/>
          <w:bCs/>
          <w:sz w:val="28"/>
          <w:szCs w:val="28"/>
        </w:rPr>
        <w:t>（一）技术资料：</w:t>
      </w:r>
    </w:p>
    <w:p w14:paraId="663370C7">
      <w:pPr>
        <w:tabs>
          <w:tab w:val="left" w:pos="480"/>
        </w:tabs>
        <w:spacing w:line="300" w:lineRule="auto"/>
        <w:rPr>
          <w:rFonts w:hint="eastAsia" w:ascii="仿宋" w:hAnsi="仿宋" w:cs="仿宋"/>
          <w:bCs/>
          <w:sz w:val="28"/>
          <w:szCs w:val="28"/>
        </w:rPr>
      </w:pPr>
      <w:r>
        <w:rPr>
          <w:rFonts w:hint="eastAsia" w:ascii="仿宋" w:hAnsi="仿宋" w:cs="仿宋"/>
          <w:bCs/>
          <w:sz w:val="28"/>
          <w:szCs w:val="28"/>
        </w:rPr>
        <w:t>1.完整的货物操作使用手册和维护、修理技术文件，图纸、保修卡等。</w:t>
      </w:r>
    </w:p>
    <w:p w14:paraId="72A3B335">
      <w:pPr>
        <w:tabs>
          <w:tab w:val="left" w:pos="480"/>
        </w:tabs>
        <w:spacing w:line="300" w:lineRule="auto"/>
        <w:rPr>
          <w:rFonts w:hint="eastAsia" w:ascii="仿宋" w:hAnsi="仿宋" w:cs="仿宋"/>
          <w:bCs/>
          <w:sz w:val="28"/>
          <w:szCs w:val="28"/>
        </w:rPr>
      </w:pPr>
      <w:r>
        <w:rPr>
          <w:rFonts w:hint="eastAsia" w:ascii="仿宋" w:hAnsi="仿宋" w:cs="仿宋"/>
          <w:bCs/>
          <w:sz w:val="28"/>
          <w:szCs w:val="28"/>
        </w:rPr>
        <w:t xml:space="preserve">2.制造厂的检验、测试报告、货物检验合格证书，质量保证书等文件须验收时一并提供。        </w:t>
      </w:r>
    </w:p>
    <w:p w14:paraId="3C3E5D83">
      <w:pPr>
        <w:tabs>
          <w:tab w:val="left" w:pos="480"/>
        </w:tabs>
        <w:spacing w:line="300" w:lineRule="auto"/>
        <w:rPr>
          <w:rFonts w:hint="eastAsia" w:ascii="仿宋" w:hAnsi="仿宋" w:cs="仿宋"/>
          <w:bCs/>
          <w:sz w:val="28"/>
          <w:szCs w:val="28"/>
        </w:rPr>
      </w:pPr>
      <w:r>
        <w:rPr>
          <w:rFonts w:hint="eastAsia" w:ascii="仿宋" w:hAnsi="仿宋" w:cs="仿宋"/>
          <w:bCs/>
          <w:sz w:val="28"/>
          <w:szCs w:val="28"/>
        </w:rPr>
        <w:t xml:space="preserve">3.货物验收标准      </w:t>
      </w:r>
    </w:p>
    <w:p w14:paraId="7B70E9A4">
      <w:pPr>
        <w:tabs>
          <w:tab w:val="left" w:pos="480"/>
        </w:tabs>
        <w:spacing w:line="300" w:lineRule="auto"/>
        <w:rPr>
          <w:rFonts w:hint="eastAsia" w:ascii="仿宋" w:hAnsi="仿宋" w:cs="仿宋"/>
          <w:bCs/>
          <w:sz w:val="28"/>
          <w:szCs w:val="28"/>
        </w:rPr>
      </w:pPr>
      <w:r>
        <w:rPr>
          <w:rFonts w:hint="eastAsia" w:ascii="仿宋" w:hAnsi="仿宋" w:cs="仿宋"/>
          <w:bCs/>
          <w:sz w:val="28"/>
          <w:szCs w:val="28"/>
        </w:rPr>
        <w:t xml:space="preserve">4.技术说明书                </w:t>
      </w:r>
    </w:p>
    <w:p w14:paraId="6D104DEB">
      <w:pPr>
        <w:tabs>
          <w:tab w:val="left" w:pos="480"/>
        </w:tabs>
        <w:spacing w:line="300" w:lineRule="auto"/>
        <w:rPr>
          <w:rFonts w:hint="eastAsia" w:ascii="仿宋" w:hAnsi="仿宋" w:cs="仿宋"/>
          <w:bCs/>
          <w:sz w:val="28"/>
          <w:szCs w:val="28"/>
        </w:rPr>
      </w:pPr>
      <w:r>
        <w:rPr>
          <w:rFonts w:hint="eastAsia" w:ascii="仿宋" w:hAnsi="仿宋" w:cs="仿宋"/>
          <w:bCs/>
          <w:sz w:val="28"/>
          <w:szCs w:val="28"/>
        </w:rPr>
        <w:t xml:space="preserve">5.使用说明书                </w:t>
      </w:r>
    </w:p>
    <w:p w14:paraId="15C85054">
      <w:pPr>
        <w:tabs>
          <w:tab w:val="left" w:pos="480"/>
        </w:tabs>
        <w:spacing w:line="300" w:lineRule="auto"/>
        <w:rPr>
          <w:rFonts w:hint="eastAsia" w:ascii="仿宋" w:hAnsi="仿宋" w:cs="仿宋"/>
          <w:bCs/>
          <w:sz w:val="28"/>
          <w:szCs w:val="28"/>
        </w:rPr>
      </w:pPr>
      <w:r>
        <w:rPr>
          <w:rFonts w:hint="eastAsia" w:ascii="仿宋" w:hAnsi="仿宋" w:cs="仿宋"/>
          <w:bCs/>
          <w:sz w:val="28"/>
          <w:szCs w:val="28"/>
        </w:rPr>
        <w:t>6.系统安装，调试、维修线路图及原理图</w:t>
      </w:r>
    </w:p>
    <w:p w14:paraId="3AC0284A">
      <w:pPr>
        <w:tabs>
          <w:tab w:val="left" w:pos="480"/>
        </w:tabs>
        <w:spacing w:line="300" w:lineRule="auto"/>
        <w:rPr>
          <w:rFonts w:hint="eastAsia" w:ascii="仿宋" w:hAnsi="仿宋" w:cs="仿宋"/>
          <w:bCs/>
          <w:sz w:val="28"/>
          <w:szCs w:val="28"/>
        </w:rPr>
      </w:pPr>
      <w:r>
        <w:rPr>
          <w:rFonts w:hint="eastAsia" w:ascii="仿宋" w:hAnsi="仿宋" w:cs="仿宋"/>
          <w:bCs/>
          <w:sz w:val="28"/>
          <w:szCs w:val="28"/>
        </w:rPr>
        <w:t xml:space="preserve">7.零部件目录                 </w:t>
      </w:r>
    </w:p>
    <w:p w14:paraId="7CF3C18D">
      <w:pPr>
        <w:tabs>
          <w:tab w:val="left" w:pos="480"/>
        </w:tabs>
        <w:spacing w:line="300" w:lineRule="auto"/>
        <w:rPr>
          <w:rFonts w:hint="eastAsia" w:ascii="仿宋" w:hAnsi="仿宋" w:cs="仿宋"/>
          <w:bCs/>
          <w:sz w:val="28"/>
          <w:szCs w:val="28"/>
        </w:rPr>
      </w:pPr>
      <w:r>
        <w:rPr>
          <w:rFonts w:hint="eastAsia" w:ascii="仿宋" w:hAnsi="仿宋" w:cs="仿宋"/>
          <w:bCs/>
          <w:sz w:val="28"/>
          <w:szCs w:val="28"/>
        </w:rPr>
        <w:t>8.备品备件、易损件清单</w:t>
      </w:r>
    </w:p>
    <w:p w14:paraId="631B497B">
      <w:pPr>
        <w:tabs>
          <w:tab w:val="left" w:pos="480"/>
        </w:tabs>
        <w:spacing w:line="300" w:lineRule="auto"/>
        <w:rPr>
          <w:rFonts w:hint="eastAsia" w:ascii="仿宋" w:hAnsi="仿宋" w:cs="仿宋"/>
          <w:bCs/>
          <w:sz w:val="28"/>
          <w:szCs w:val="28"/>
        </w:rPr>
      </w:pPr>
      <w:r>
        <w:rPr>
          <w:rFonts w:hint="eastAsia" w:ascii="仿宋" w:hAnsi="仿宋" w:cs="仿宋"/>
          <w:bCs/>
          <w:sz w:val="28"/>
          <w:szCs w:val="28"/>
        </w:rPr>
        <w:t xml:space="preserve">9.必须的其它技术资料。      </w:t>
      </w:r>
    </w:p>
    <w:p w14:paraId="2CABD571">
      <w:pPr>
        <w:tabs>
          <w:tab w:val="left" w:pos="480"/>
        </w:tabs>
        <w:spacing w:line="300" w:lineRule="auto"/>
        <w:rPr>
          <w:rFonts w:hint="eastAsia" w:ascii="仿宋" w:hAnsi="仿宋" w:cs="仿宋"/>
          <w:bCs/>
          <w:sz w:val="28"/>
          <w:szCs w:val="28"/>
        </w:rPr>
      </w:pPr>
      <w:r>
        <w:rPr>
          <w:rFonts w:hint="eastAsia" w:ascii="仿宋" w:hAnsi="仿宋" w:cs="仿宋"/>
          <w:bCs/>
          <w:sz w:val="28"/>
          <w:szCs w:val="28"/>
        </w:rPr>
        <w:t>10.合同中要求的其他文件资料</w:t>
      </w:r>
    </w:p>
    <w:p w14:paraId="79D15C5D">
      <w:pPr>
        <w:tabs>
          <w:tab w:val="left" w:pos="480"/>
        </w:tabs>
        <w:spacing w:line="300" w:lineRule="auto"/>
        <w:ind w:firstLine="200"/>
        <w:rPr>
          <w:rFonts w:hint="eastAsia" w:ascii="仿宋" w:hAnsi="仿宋" w:cs="仿宋"/>
          <w:bCs/>
          <w:sz w:val="28"/>
          <w:szCs w:val="28"/>
        </w:rPr>
      </w:pPr>
      <w:r>
        <w:rPr>
          <w:rFonts w:hint="eastAsia" w:ascii="仿宋" w:hAnsi="仿宋" w:cs="仿宋"/>
          <w:bCs/>
          <w:sz w:val="28"/>
          <w:szCs w:val="28"/>
        </w:rPr>
        <w:t>（二）培训要求：货物验收后，乙方需为甲方培训操作使用技术人员4名，培训服务以受培训人员熟练掌握相应技能为原则。其中无人机操作技能培训，确保两人取得以下两个资格证：1.《CAAC民用无人驾驶航空器操控员执照（超视距驾驶员）》；2.农业农村部《农用无人驾驶航空器操作合格证》。</w:t>
      </w:r>
    </w:p>
    <w:p w14:paraId="5F046867">
      <w:pPr>
        <w:tabs>
          <w:tab w:val="left" w:pos="480"/>
        </w:tabs>
        <w:spacing w:line="300" w:lineRule="auto"/>
        <w:ind w:firstLine="200"/>
        <w:rPr>
          <w:rFonts w:hint="eastAsia" w:ascii="仿宋" w:hAnsi="仿宋" w:cs="仿宋"/>
          <w:bCs/>
          <w:sz w:val="28"/>
          <w:szCs w:val="28"/>
        </w:rPr>
      </w:pPr>
      <w:r>
        <w:rPr>
          <w:rFonts w:hint="eastAsia" w:ascii="仿宋" w:hAnsi="仿宋" w:cs="仿宋"/>
          <w:bCs/>
          <w:sz w:val="28"/>
          <w:szCs w:val="28"/>
        </w:rPr>
        <w:t>（三）服务承诺：以投标文件、澄清表（函）、合同和随货物的相关文件为准。</w:t>
      </w:r>
    </w:p>
    <w:p w14:paraId="50B75320">
      <w:pPr>
        <w:tabs>
          <w:tab w:val="left" w:pos="480"/>
        </w:tabs>
        <w:spacing w:line="300" w:lineRule="auto"/>
        <w:rPr>
          <w:rFonts w:hint="eastAsia" w:ascii="仿宋" w:hAnsi="仿宋" w:cs="仿宋"/>
          <w:b/>
          <w:color w:val="000000"/>
          <w:sz w:val="28"/>
          <w:szCs w:val="28"/>
        </w:rPr>
      </w:pPr>
      <w:r>
        <w:rPr>
          <w:rFonts w:hint="eastAsia" w:ascii="仿宋" w:hAnsi="仿宋" w:cs="仿宋"/>
          <w:b/>
          <w:color w:val="000000"/>
          <w:sz w:val="28"/>
          <w:szCs w:val="28"/>
        </w:rPr>
        <w:t>九、验收</w:t>
      </w:r>
    </w:p>
    <w:p w14:paraId="4FC73BDF">
      <w:pPr>
        <w:tabs>
          <w:tab w:val="left" w:pos="480"/>
        </w:tabs>
        <w:spacing w:line="300" w:lineRule="auto"/>
        <w:ind w:firstLine="560" w:firstLineChars="200"/>
        <w:rPr>
          <w:rFonts w:hint="eastAsia" w:ascii="仿宋" w:hAnsi="仿宋" w:cs="仿宋"/>
          <w:color w:val="000000"/>
          <w:sz w:val="28"/>
          <w:szCs w:val="28"/>
        </w:rPr>
      </w:pPr>
      <w:r>
        <w:rPr>
          <w:rFonts w:hint="eastAsia" w:ascii="仿宋" w:hAnsi="仿宋" w:cs="仿宋"/>
          <w:color w:val="000000"/>
          <w:sz w:val="28"/>
          <w:szCs w:val="28"/>
        </w:rPr>
        <w:t>由甲方和乙方共同对货物进行验收。其内容包括确认货物的包装情况、货物品牌、规格型号、制造厂商、产地、货物及配件/附件数量和随机文件等，并对其货物技术指标、性能参数进行逐项核验。</w:t>
      </w:r>
    </w:p>
    <w:p w14:paraId="5F503199">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1.验收货物的指标、性能参数通过验收达到合同要求，或出现甲方不能正常使用的情况，将视为货物验收不合格，乙方应免费更换或退货。</w:t>
      </w:r>
    </w:p>
    <w:p w14:paraId="2DD14220">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2.若发现乙方有弄虚作假的，故意或随意夸大货物技术性能，甲方除要求退货外，有权要求乙方赔偿甲方相应的损失。</w:t>
      </w:r>
    </w:p>
    <w:p w14:paraId="07E3B172">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3.验收标准：系统及货物按合同文件及标书、投标文件和技术文件（仪器说明书等）指标进行验收。货物质量、安装调试各项指标均应符合验收标准及要求。</w:t>
      </w:r>
    </w:p>
    <w:p w14:paraId="764B1B5C">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 xml:space="preserve">4.验收合格后，填写验收单，甲方签字后生效。                </w:t>
      </w:r>
    </w:p>
    <w:p w14:paraId="0E3D68DB">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 xml:space="preserve">5.验收依据：                                                    </w:t>
      </w:r>
    </w:p>
    <w:p w14:paraId="5E1B763F">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 xml:space="preserve">5.1本合同文本：                                                                         </w:t>
      </w:r>
    </w:p>
    <w:p w14:paraId="65D880D6">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 xml:space="preserve">5.2国家和行业制定的相应的标准和规范。                          </w:t>
      </w:r>
    </w:p>
    <w:p w14:paraId="13B0A435">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5.3货物验收清单（注明各部件的品名、数量、价格、规格型号、原产地和生产厂家）。</w:t>
      </w:r>
    </w:p>
    <w:p w14:paraId="29C845BD">
      <w:pPr>
        <w:tabs>
          <w:tab w:val="left" w:pos="480"/>
        </w:tabs>
        <w:spacing w:line="300" w:lineRule="auto"/>
        <w:rPr>
          <w:rFonts w:hint="eastAsia" w:ascii="仿宋" w:hAnsi="仿宋" w:cs="仿宋"/>
          <w:b/>
          <w:color w:val="000000"/>
          <w:sz w:val="28"/>
          <w:szCs w:val="28"/>
        </w:rPr>
      </w:pPr>
      <w:r>
        <w:rPr>
          <w:rFonts w:hint="eastAsia" w:ascii="仿宋" w:hAnsi="仿宋" w:cs="仿宋"/>
          <w:b/>
          <w:color w:val="000000"/>
          <w:sz w:val="28"/>
          <w:szCs w:val="28"/>
        </w:rPr>
        <w:t>十、违约责任</w:t>
      </w:r>
    </w:p>
    <w:p w14:paraId="600AAA91">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（一）按《民法典》中的相关条款执行。</w:t>
      </w:r>
    </w:p>
    <w:p w14:paraId="366FC42B">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4BD1ABC8">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1.乙方赔偿甲方解除合同的全部损失（包括但不限于重新采购产生的费用、合同未履行导致货物不能按规划交付使用可能产生的租赁费用及其它由此造成的甲方对第三方的违约损失）；</w:t>
      </w:r>
    </w:p>
    <w:p w14:paraId="103F3582">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2.乙方支付甲方违约金，违约金计算方法：以合同总价为基数，支付甲方合同总价的30%为违约金。同时对乙方的违约行为报监管机构进行相应的处罚。</w:t>
      </w:r>
    </w:p>
    <w:p w14:paraId="056A9870">
      <w:pPr>
        <w:tabs>
          <w:tab w:val="left" w:pos="480"/>
        </w:tabs>
        <w:spacing w:line="300" w:lineRule="auto"/>
        <w:rPr>
          <w:rFonts w:hint="eastAsia" w:ascii="仿宋" w:hAnsi="仿宋" w:cs="仿宋"/>
          <w:color w:val="000000"/>
          <w:sz w:val="28"/>
          <w:szCs w:val="28"/>
        </w:rPr>
      </w:pPr>
      <w:r>
        <w:rPr>
          <w:rFonts w:hint="eastAsia" w:ascii="仿宋" w:hAnsi="仿宋" w:cs="仿宋"/>
          <w:color w:val="000000"/>
          <w:sz w:val="28"/>
          <w:szCs w:val="28"/>
        </w:rPr>
        <w:t>（三）乙方不能按期交货，每延迟一天，应向甲方支付不能交货部分货款1‰的违约金。甲方有权从应付货款中扣除违约金。逾期交货超过20天，甲方有权单方解除合同，自甲方合同解除通知送达之日，合同解除生效，乙</w:t>
      </w:r>
      <w:bookmarkStart w:id="1" w:name="_GoBack"/>
      <w:bookmarkEnd w:id="1"/>
      <w:r>
        <w:rPr>
          <w:rFonts w:hint="eastAsia" w:ascii="仿宋" w:hAnsi="仿宋" w:cs="仿宋"/>
          <w:color w:val="000000"/>
          <w:sz w:val="28"/>
          <w:szCs w:val="28"/>
        </w:rPr>
        <w:t>方应按合同价的30%向甲方支付违约金。</w:t>
      </w:r>
    </w:p>
    <w:p w14:paraId="71FCE09D">
      <w:pPr>
        <w:tabs>
          <w:tab w:val="left" w:pos="480"/>
        </w:tabs>
        <w:spacing w:line="300" w:lineRule="auto"/>
        <w:rPr>
          <w:rFonts w:hint="eastAsia" w:ascii="仿宋" w:hAnsi="仿宋" w:cs="仿宋"/>
          <w:b/>
          <w:color w:val="000000"/>
          <w:sz w:val="28"/>
          <w:szCs w:val="28"/>
        </w:rPr>
      </w:pPr>
      <w:r>
        <w:rPr>
          <w:rFonts w:hint="eastAsia" w:ascii="仿宋" w:hAnsi="仿宋" w:cs="仿宋"/>
          <w:b/>
          <w:color w:val="000000"/>
          <w:sz w:val="28"/>
          <w:szCs w:val="28"/>
        </w:rPr>
        <w:t>十一、合同争议解决的方式</w:t>
      </w:r>
    </w:p>
    <w:p w14:paraId="547B5B47">
      <w:pPr>
        <w:tabs>
          <w:tab w:val="left" w:pos="480"/>
        </w:tabs>
        <w:spacing w:line="300" w:lineRule="auto"/>
        <w:ind w:firstLine="560" w:firstLineChars="200"/>
        <w:rPr>
          <w:rFonts w:hint="eastAsia" w:ascii="仿宋" w:hAnsi="仿宋" w:cs="仿宋"/>
          <w:color w:val="000000"/>
          <w:sz w:val="28"/>
          <w:szCs w:val="28"/>
        </w:rPr>
      </w:pPr>
      <w:r>
        <w:rPr>
          <w:rFonts w:hint="eastAsia" w:ascii="仿宋" w:hAnsi="仿宋" w:cs="仿宋"/>
          <w:color w:val="000000"/>
          <w:sz w:val="28"/>
          <w:szCs w:val="28"/>
        </w:rPr>
        <w:t>本合同在履行过程中发生的争议，由甲、乙双方当事人协商解决，协商不成的依法向甲方所在地人民法院起诉。</w:t>
      </w:r>
    </w:p>
    <w:p w14:paraId="23FE1322">
      <w:pPr>
        <w:tabs>
          <w:tab w:val="left" w:pos="480"/>
        </w:tabs>
        <w:spacing w:line="300" w:lineRule="auto"/>
        <w:rPr>
          <w:rFonts w:hint="eastAsia" w:ascii="仿宋" w:hAnsi="仿宋" w:cs="仿宋"/>
          <w:b/>
          <w:color w:val="000000"/>
          <w:sz w:val="28"/>
          <w:szCs w:val="28"/>
        </w:rPr>
      </w:pPr>
      <w:r>
        <w:rPr>
          <w:rFonts w:hint="eastAsia" w:ascii="仿宋" w:hAnsi="仿宋" w:cs="仿宋"/>
          <w:b/>
          <w:color w:val="000000"/>
          <w:sz w:val="28"/>
          <w:szCs w:val="28"/>
        </w:rPr>
        <w:t>十二、合同生效</w:t>
      </w:r>
    </w:p>
    <w:p w14:paraId="2EE7C859">
      <w:pPr>
        <w:tabs>
          <w:tab w:val="left" w:pos="480"/>
        </w:tabs>
        <w:spacing w:line="300" w:lineRule="auto"/>
        <w:ind w:firstLine="560" w:firstLineChars="200"/>
        <w:rPr>
          <w:rFonts w:hint="eastAsia" w:ascii="仿宋" w:hAnsi="仿宋" w:cs="仿宋"/>
          <w:color w:val="000000"/>
          <w:sz w:val="28"/>
          <w:szCs w:val="28"/>
        </w:rPr>
      </w:pPr>
      <w:r>
        <w:rPr>
          <w:rFonts w:hint="eastAsia" w:ascii="仿宋" w:hAnsi="仿宋" w:cs="仿宋"/>
          <w:color w:val="000000"/>
          <w:sz w:val="28"/>
          <w:szCs w:val="28"/>
        </w:rPr>
        <w:t>本合同一式</w:t>
      </w:r>
      <w:r>
        <w:rPr>
          <w:rFonts w:hint="eastAsia" w:ascii="仿宋" w:hAnsi="仿宋" w:cs="仿宋"/>
          <w:b/>
          <w:bCs/>
          <w:color w:val="000000"/>
          <w:sz w:val="28"/>
          <w:szCs w:val="28"/>
          <w:u w:val="single"/>
        </w:rPr>
        <w:t>柒</w:t>
      </w:r>
      <w:r>
        <w:rPr>
          <w:rFonts w:hint="eastAsia" w:ascii="仿宋" w:hAnsi="仿宋" w:cs="仿宋"/>
          <w:color w:val="000000"/>
          <w:sz w:val="28"/>
          <w:szCs w:val="28"/>
        </w:rPr>
        <w:t>份，甲方</w:t>
      </w:r>
      <w:r>
        <w:rPr>
          <w:rFonts w:hint="eastAsia" w:ascii="仿宋" w:hAnsi="仿宋" w:cs="仿宋"/>
          <w:b/>
          <w:bCs/>
          <w:color w:val="000000"/>
          <w:sz w:val="28"/>
          <w:szCs w:val="28"/>
          <w:u w:val="single"/>
        </w:rPr>
        <w:t>伍</w:t>
      </w:r>
      <w:r>
        <w:rPr>
          <w:rFonts w:hint="eastAsia" w:ascii="仿宋" w:hAnsi="仿宋" w:cs="仿宋"/>
          <w:color w:val="000000"/>
          <w:sz w:val="28"/>
          <w:szCs w:val="28"/>
        </w:rPr>
        <w:t>份，乙方</w:t>
      </w:r>
      <w:r>
        <w:rPr>
          <w:rFonts w:hint="eastAsia" w:ascii="仿宋" w:hAnsi="仿宋" w:cs="仿宋"/>
          <w:b/>
          <w:bCs/>
          <w:color w:val="000000"/>
          <w:sz w:val="28"/>
          <w:szCs w:val="28"/>
          <w:u w:val="single"/>
        </w:rPr>
        <w:t>壹</w:t>
      </w:r>
      <w:r>
        <w:rPr>
          <w:rFonts w:hint="eastAsia" w:ascii="仿宋" w:hAnsi="仿宋" w:cs="仿宋"/>
          <w:color w:val="000000"/>
          <w:sz w:val="28"/>
          <w:szCs w:val="28"/>
        </w:rPr>
        <w:t>份，鉴证方</w:t>
      </w:r>
      <w:r>
        <w:rPr>
          <w:rFonts w:hint="eastAsia" w:ascii="仿宋" w:hAnsi="仿宋" w:cs="仿宋"/>
          <w:b/>
          <w:color w:val="000000"/>
          <w:sz w:val="28"/>
          <w:szCs w:val="28"/>
          <w:u w:val="single"/>
        </w:rPr>
        <w:t>壹</w:t>
      </w:r>
      <w:r>
        <w:rPr>
          <w:rFonts w:hint="eastAsia" w:ascii="仿宋" w:hAnsi="仿宋" w:cs="仿宋"/>
          <w:color w:val="000000"/>
          <w:sz w:val="28"/>
          <w:szCs w:val="28"/>
        </w:rPr>
        <w:t>份，本合同经甲方、乙方和鉴证方签字盖章后生效，质保期结束后，自动终止（但合同的服务承诺除外）。</w:t>
      </w:r>
    </w:p>
    <w:p w14:paraId="6F98C33D">
      <w:pPr>
        <w:tabs>
          <w:tab w:val="left" w:pos="480"/>
        </w:tabs>
        <w:spacing w:line="300" w:lineRule="auto"/>
        <w:rPr>
          <w:rFonts w:hint="eastAsia" w:ascii="仿宋" w:hAnsi="仿宋" w:cs="仿宋"/>
          <w:b/>
          <w:color w:val="000000"/>
          <w:sz w:val="28"/>
          <w:szCs w:val="28"/>
        </w:rPr>
      </w:pPr>
      <w:r>
        <w:rPr>
          <w:rFonts w:hint="eastAsia" w:ascii="仿宋" w:hAnsi="仿宋" w:cs="仿宋"/>
          <w:b/>
          <w:color w:val="000000"/>
          <w:sz w:val="28"/>
          <w:szCs w:val="28"/>
        </w:rPr>
        <w:t>十三、其他事项</w:t>
      </w:r>
    </w:p>
    <w:p w14:paraId="5874F400">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（一）西安市财政局政府采购管理处在合同的履行期间以及履行期后，可以随时检查项目的执行情况，对采购内容、标准进行调查核实，并对发现的问题进行处理。</w:t>
      </w:r>
    </w:p>
    <w:p w14:paraId="32400E53">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（二）招标文件、投标文件、澄清表（函）、中标通知书、合同附件均成为合同不可分割的部分。</w:t>
      </w:r>
    </w:p>
    <w:p w14:paraId="7AFCFE4A">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（三）合同未尽事宜，由甲、乙双方协商，经见证方确认后，签订补充协议，与原合同具有同等法律效力。</w:t>
      </w:r>
    </w:p>
    <w:p w14:paraId="32A6E74B">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（四）合同一经签订，不得擅自变更、中止或终止合同。对确需变更、调整或中止、终止合同的，有法律规定的按照法律规定，除合同约定外，由甲乙双方再行协商，协商一致前，原合同或条款继续履行。</w:t>
      </w:r>
    </w:p>
    <w:p w14:paraId="49B13A53">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（五）本合同按照中华人民共和国的现行法律进行解释。</w:t>
      </w:r>
    </w:p>
    <w:p w14:paraId="550ABD17">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（六）本合同附件作为本合同的组成部分，与本合同具有同等法律效力。</w:t>
      </w:r>
    </w:p>
    <w:p w14:paraId="0A6FD372">
      <w:pPr>
        <w:tabs>
          <w:tab w:val="left" w:pos="480"/>
        </w:tabs>
        <w:spacing w:line="300" w:lineRule="auto"/>
        <w:ind w:firstLine="200"/>
        <w:rPr>
          <w:rFonts w:hint="eastAsia" w:ascii="仿宋" w:hAnsi="仿宋" w:cs="仿宋"/>
          <w:color w:val="000000"/>
          <w:sz w:val="28"/>
          <w:szCs w:val="28"/>
        </w:rPr>
      </w:pPr>
      <w:r>
        <w:rPr>
          <w:rFonts w:hint="eastAsia" w:ascii="仿宋" w:hAnsi="仿宋" w:cs="仿宋"/>
          <w:b/>
          <w:bCs/>
          <w:color w:val="000000"/>
          <w:sz w:val="28"/>
          <w:szCs w:val="28"/>
        </w:rPr>
        <w:t>十四、配置清单（见附件）</w:t>
      </w:r>
    </w:p>
    <w:p w14:paraId="5B77D05A">
      <w:pPr>
        <w:tabs>
          <w:tab w:val="left" w:pos="480"/>
        </w:tabs>
        <w:spacing w:line="300" w:lineRule="auto"/>
        <w:ind w:firstLine="200"/>
        <w:rPr>
          <w:rFonts w:hint="eastAsia" w:ascii="仿宋" w:hAnsi="仿宋" w:cs="仿宋"/>
          <w:color w:val="000000"/>
          <w:sz w:val="28"/>
          <w:szCs w:val="28"/>
        </w:rPr>
      </w:pPr>
      <w:r>
        <w:rPr>
          <w:rFonts w:hint="eastAsia" w:ascii="仿宋" w:hAnsi="仿宋" w:cs="仿宋"/>
          <w:color w:val="000000"/>
          <w:sz w:val="28"/>
          <w:szCs w:val="28"/>
        </w:rPr>
        <w:t>（以下无正文）</w:t>
      </w:r>
    </w:p>
    <w:p w14:paraId="63A487D8">
      <w:pPr>
        <w:pStyle w:val="4"/>
        <w:spacing w:line="360" w:lineRule="auto"/>
        <w:jc w:val="both"/>
        <w:rPr>
          <w:rFonts w:hint="eastAsia" w:ascii="仿宋" w:hAnsi="仿宋" w:eastAsia="仿宋"/>
          <w:sz w:val="28"/>
          <w:szCs w:val="28"/>
        </w:rPr>
      </w:pPr>
      <w:r>
        <w:rPr>
          <w:rFonts w:hint="eastAsia" w:ascii="仿宋" w:hAnsi="仿宋" w:eastAsia="仿宋"/>
          <w:sz w:val="28"/>
          <w:szCs w:val="28"/>
        </w:rPr>
        <w:br w:type="page"/>
      </w:r>
    </w:p>
    <w:p w14:paraId="25A21AAD">
      <w:pPr>
        <w:pStyle w:val="4"/>
        <w:spacing w:line="360" w:lineRule="auto"/>
        <w:jc w:val="both"/>
        <w:rPr>
          <w:rFonts w:hint="eastAsia" w:ascii="仿宋" w:hAnsi="仿宋" w:eastAsia="仿宋"/>
          <w:sz w:val="28"/>
          <w:szCs w:val="28"/>
        </w:rPr>
      </w:pPr>
    </w:p>
    <w:tbl>
      <w:tblPr>
        <w:tblStyle w:val="5"/>
        <w:tblW w:w="0" w:type="auto"/>
        <w:tblInd w:w="0" w:type="dxa"/>
        <w:tblLayout w:type="autofit"/>
        <w:tblCellMar>
          <w:top w:w="0" w:type="dxa"/>
          <w:left w:w="108" w:type="dxa"/>
          <w:bottom w:w="0" w:type="dxa"/>
          <w:right w:w="108" w:type="dxa"/>
        </w:tblCellMar>
      </w:tblPr>
      <w:tblGrid>
        <w:gridCol w:w="4223"/>
        <w:gridCol w:w="4299"/>
      </w:tblGrid>
      <w:tr w14:paraId="0C41F85A">
        <w:tblPrEx>
          <w:tblCellMar>
            <w:top w:w="0" w:type="dxa"/>
            <w:left w:w="108" w:type="dxa"/>
            <w:bottom w:w="0" w:type="dxa"/>
            <w:right w:w="108" w:type="dxa"/>
          </w:tblCellMar>
        </w:tblPrEx>
        <w:tc>
          <w:tcPr>
            <w:tcW w:w="4657" w:type="dxa"/>
            <w:vAlign w:val="center"/>
          </w:tcPr>
          <w:p w14:paraId="79A5523A">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甲  方（法人公章）</w:t>
            </w:r>
          </w:p>
        </w:tc>
        <w:tc>
          <w:tcPr>
            <w:tcW w:w="4655" w:type="dxa"/>
            <w:vAlign w:val="center"/>
          </w:tcPr>
          <w:p w14:paraId="59D617EE">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乙  方（法人公章）</w:t>
            </w:r>
          </w:p>
        </w:tc>
      </w:tr>
      <w:tr w14:paraId="5D04B93F">
        <w:tblPrEx>
          <w:tblCellMar>
            <w:top w:w="0" w:type="dxa"/>
            <w:left w:w="108" w:type="dxa"/>
            <w:bottom w:w="0" w:type="dxa"/>
            <w:right w:w="108" w:type="dxa"/>
          </w:tblCellMar>
        </w:tblPrEx>
        <w:tc>
          <w:tcPr>
            <w:tcW w:w="4657" w:type="dxa"/>
            <w:vAlign w:val="center"/>
          </w:tcPr>
          <w:p w14:paraId="7C8A0BF5">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单位名称：</w:t>
            </w:r>
            <w:r>
              <w:rPr>
                <w:rFonts w:hint="eastAsia" w:ascii="仿宋" w:hAnsi="仿宋" w:cs="仿宋"/>
                <w:color w:val="000000"/>
                <w:sz w:val="28"/>
                <w:szCs w:val="28"/>
              </w:rPr>
              <w:t>西安市疾病预防控制中心</w:t>
            </w:r>
          </w:p>
        </w:tc>
        <w:tc>
          <w:tcPr>
            <w:tcW w:w="4655" w:type="dxa"/>
            <w:vAlign w:val="center"/>
          </w:tcPr>
          <w:p w14:paraId="2E5229A8">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单位名称:xxxxxx</w:t>
            </w:r>
          </w:p>
        </w:tc>
      </w:tr>
      <w:tr w14:paraId="33A51DD9">
        <w:tblPrEx>
          <w:tblCellMar>
            <w:top w:w="0" w:type="dxa"/>
            <w:left w:w="108" w:type="dxa"/>
            <w:bottom w:w="0" w:type="dxa"/>
            <w:right w:w="108" w:type="dxa"/>
          </w:tblCellMar>
        </w:tblPrEx>
        <w:tc>
          <w:tcPr>
            <w:tcW w:w="4657" w:type="dxa"/>
            <w:vAlign w:val="center"/>
          </w:tcPr>
          <w:p w14:paraId="4EC6BEC0">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地  址：</w:t>
            </w:r>
            <w:r>
              <w:rPr>
                <w:rFonts w:hint="eastAsia" w:ascii="仿宋" w:hAnsi="仿宋" w:cs="仿宋"/>
                <w:color w:val="000000"/>
                <w:sz w:val="28"/>
                <w:szCs w:val="28"/>
              </w:rPr>
              <w:t>西安市雁塔区西影路599号</w:t>
            </w:r>
          </w:p>
        </w:tc>
        <w:tc>
          <w:tcPr>
            <w:tcW w:w="4655" w:type="dxa"/>
            <w:vAlign w:val="center"/>
          </w:tcPr>
          <w:p w14:paraId="70FCE548">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地址：xxxx</w:t>
            </w:r>
          </w:p>
        </w:tc>
      </w:tr>
      <w:tr w14:paraId="75503883">
        <w:tblPrEx>
          <w:tblCellMar>
            <w:top w:w="0" w:type="dxa"/>
            <w:left w:w="108" w:type="dxa"/>
            <w:bottom w:w="0" w:type="dxa"/>
            <w:right w:w="108" w:type="dxa"/>
          </w:tblCellMar>
        </w:tblPrEx>
        <w:trPr>
          <w:trHeight w:val="579" w:hRule="atLeast"/>
        </w:trPr>
        <w:tc>
          <w:tcPr>
            <w:tcW w:w="4657" w:type="dxa"/>
            <w:vAlign w:val="center"/>
          </w:tcPr>
          <w:p w14:paraId="3F8FCCDE">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法定代表人：（签字）</w:t>
            </w:r>
          </w:p>
        </w:tc>
        <w:tc>
          <w:tcPr>
            <w:tcW w:w="4655" w:type="dxa"/>
            <w:vAlign w:val="center"/>
          </w:tcPr>
          <w:p w14:paraId="79756547">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法定代表人或代理人：（签字）</w:t>
            </w:r>
          </w:p>
        </w:tc>
      </w:tr>
      <w:tr w14:paraId="272456CD">
        <w:tblPrEx>
          <w:tblCellMar>
            <w:top w:w="0" w:type="dxa"/>
            <w:left w:w="108" w:type="dxa"/>
            <w:bottom w:w="0" w:type="dxa"/>
            <w:right w:w="108" w:type="dxa"/>
          </w:tblCellMar>
        </w:tblPrEx>
        <w:tc>
          <w:tcPr>
            <w:tcW w:w="4657" w:type="dxa"/>
            <w:vAlign w:val="center"/>
          </w:tcPr>
          <w:p w14:paraId="1C6990C5">
            <w:pPr>
              <w:tabs>
                <w:tab w:val="left" w:pos="480"/>
              </w:tabs>
              <w:snapToGrid w:val="0"/>
              <w:spacing w:line="360" w:lineRule="auto"/>
              <w:rPr>
                <w:rFonts w:hint="eastAsia" w:ascii="仿宋" w:hAnsi="仿宋" w:cs="仿宋"/>
                <w:sz w:val="28"/>
                <w:szCs w:val="28"/>
              </w:rPr>
            </w:pPr>
          </w:p>
        </w:tc>
        <w:tc>
          <w:tcPr>
            <w:tcW w:w="4655" w:type="dxa"/>
            <w:vAlign w:val="center"/>
          </w:tcPr>
          <w:p w14:paraId="70B93E97">
            <w:pPr>
              <w:tabs>
                <w:tab w:val="left" w:pos="480"/>
              </w:tabs>
              <w:snapToGrid w:val="0"/>
              <w:spacing w:line="360" w:lineRule="auto"/>
              <w:rPr>
                <w:rFonts w:hint="eastAsia" w:ascii="仿宋" w:hAnsi="仿宋" w:cs="仿宋"/>
                <w:sz w:val="28"/>
                <w:szCs w:val="28"/>
              </w:rPr>
            </w:pPr>
          </w:p>
          <w:p w14:paraId="313C2BA3">
            <w:pPr>
              <w:pStyle w:val="4"/>
              <w:spacing w:line="360" w:lineRule="auto"/>
              <w:jc w:val="both"/>
              <w:rPr>
                <w:rFonts w:hint="eastAsia" w:ascii="仿宋" w:hAnsi="仿宋" w:eastAsia="仿宋"/>
                <w:sz w:val="28"/>
                <w:szCs w:val="28"/>
              </w:rPr>
            </w:pPr>
          </w:p>
          <w:p w14:paraId="20EC6C3E">
            <w:pPr>
              <w:spacing w:line="360" w:lineRule="auto"/>
              <w:rPr>
                <w:rFonts w:hint="eastAsia" w:ascii="仿宋" w:hAnsi="仿宋" w:cs="仿宋"/>
                <w:sz w:val="28"/>
                <w:szCs w:val="28"/>
              </w:rPr>
            </w:pPr>
            <w:r>
              <w:rPr>
                <w:rFonts w:hint="eastAsia" w:ascii="仿宋" w:hAnsi="仿宋" w:cs="仿宋"/>
                <w:sz w:val="28"/>
                <w:szCs w:val="28"/>
              </w:rPr>
              <w:t>开户银行:xxxx</w:t>
            </w:r>
          </w:p>
        </w:tc>
      </w:tr>
      <w:tr w14:paraId="65B7AD65">
        <w:tblPrEx>
          <w:tblCellMar>
            <w:top w:w="0" w:type="dxa"/>
            <w:left w:w="108" w:type="dxa"/>
            <w:bottom w:w="0" w:type="dxa"/>
            <w:right w:w="108" w:type="dxa"/>
          </w:tblCellMar>
        </w:tblPrEx>
        <w:trPr>
          <w:trHeight w:val="507" w:hRule="atLeast"/>
        </w:trPr>
        <w:tc>
          <w:tcPr>
            <w:tcW w:w="4657" w:type="dxa"/>
            <w:vAlign w:val="center"/>
          </w:tcPr>
          <w:p w14:paraId="402FEA08">
            <w:pPr>
              <w:tabs>
                <w:tab w:val="left" w:pos="480"/>
              </w:tabs>
              <w:snapToGrid w:val="0"/>
              <w:spacing w:line="360" w:lineRule="auto"/>
              <w:rPr>
                <w:rFonts w:hint="eastAsia" w:ascii="仿宋" w:hAnsi="仿宋" w:cs="仿宋"/>
                <w:sz w:val="28"/>
                <w:szCs w:val="28"/>
              </w:rPr>
            </w:pPr>
          </w:p>
        </w:tc>
        <w:tc>
          <w:tcPr>
            <w:tcW w:w="4655" w:type="dxa"/>
            <w:vAlign w:val="center"/>
          </w:tcPr>
          <w:p w14:paraId="3E393693">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帐    号：xxxxx</w:t>
            </w:r>
          </w:p>
        </w:tc>
      </w:tr>
      <w:tr w14:paraId="62ED7DFB">
        <w:tblPrEx>
          <w:tblCellMar>
            <w:top w:w="0" w:type="dxa"/>
            <w:left w:w="108" w:type="dxa"/>
            <w:bottom w:w="0" w:type="dxa"/>
            <w:right w:w="108" w:type="dxa"/>
          </w:tblCellMar>
        </w:tblPrEx>
        <w:trPr>
          <w:trHeight w:val="663" w:hRule="atLeast"/>
        </w:trPr>
        <w:tc>
          <w:tcPr>
            <w:tcW w:w="4657" w:type="dxa"/>
            <w:vAlign w:val="center"/>
          </w:tcPr>
          <w:p w14:paraId="61901226">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签订日期：     年   月  日</w:t>
            </w:r>
          </w:p>
        </w:tc>
        <w:tc>
          <w:tcPr>
            <w:tcW w:w="4655" w:type="dxa"/>
            <w:vAlign w:val="center"/>
          </w:tcPr>
          <w:p w14:paraId="19CA0F79">
            <w:pPr>
              <w:tabs>
                <w:tab w:val="left" w:pos="480"/>
              </w:tabs>
              <w:snapToGrid w:val="0"/>
              <w:spacing w:line="360" w:lineRule="auto"/>
              <w:rPr>
                <w:rFonts w:hint="eastAsia" w:ascii="仿宋" w:hAnsi="仿宋" w:cs="仿宋"/>
                <w:sz w:val="28"/>
                <w:szCs w:val="28"/>
              </w:rPr>
            </w:pPr>
            <w:r>
              <w:rPr>
                <w:rFonts w:hint="eastAsia" w:ascii="仿宋" w:hAnsi="仿宋" w:cs="仿宋"/>
                <w:sz w:val="28"/>
                <w:szCs w:val="28"/>
              </w:rPr>
              <w:t>签订日期：   年   月   日</w:t>
            </w:r>
          </w:p>
        </w:tc>
      </w:tr>
    </w:tbl>
    <w:p w14:paraId="72F11F5E">
      <w:pPr>
        <w:pStyle w:val="4"/>
        <w:spacing w:line="360" w:lineRule="auto"/>
        <w:jc w:val="both"/>
        <w:rPr>
          <w:rFonts w:hint="eastAsia" w:ascii="仿宋" w:hAnsi="仿宋" w:eastAsia="仿宋" w:cs="仿宋"/>
          <w:color w:val="000000"/>
          <w:sz w:val="28"/>
          <w:szCs w:val="28"/>
        </w:rPr>
      </w:pPr>
    </w:p>
    <w:p w14:paraId="31525B4E">
      <w:pPr>
        <w:tabs>
          <w:tab w:val="left" w:pos="480"/>
        </w:tabs>
        <w:spacing w:line="360" w:lineRule="auto"/>
        <w:rPr>
          <w:rFonts w:hint="eastAsia" w:ascii="仿宋" w:hAnsi="仿宋" w:cs="仿宋"/>
          <w:sz w:val="28"/>
          <w:szCs w:val="28"/>
        </w:rPr>
      </w:pPr>
      <w:r>
        <w:rPr>
          <w:rFonts w:hint="eastAsia" w:ascii="仿宋" w:hAnsi="仿宋" w:cs="仿宋"/>
          <w:sz w:val="28"/>
          <w:szCs w:val="28"/>
        </w:rPr>
        <w:t>鉴证方（法人公章）</w:t>
      </w:r>
    </w:p>
    <w:p w14:paraId="0D7F456F">
      <w:pPr>
        <w:tabs>
          <w:tab w:val="left" w:pos="480"/>
        </w:tabs>
        <w:spacing w:line="360" w:lineRule="auto"/>
        <w:rPr>
          <w:rFonts w:hint="eastAsia" w:ascii="仿宋" w:hAnsi="仿宋" w:cs="仿宋"/>
          <w:sz w:val="28"/>
          <w:szCs w:val="28"/>
        </w:rPr>
      </w:pPr>
      <w:r>
        <w:rPr>
          <w:rFonts w:hint="eastAsia" w:ascii="仿宋" w:hAnsi="仿宋" w:cs="仿宋"/>
          <w:sz w:val="28"/>
          <w:szCs w:val="28"/>
        </w:rPr>
        <w:t>单位名称：xxxxx</w:t>
      </w:r>
    </w:p>
    <w:p w14:paraId="13356DB0">
      <w:pPr>
        <w:tabs>
          <w:tab w:val="left" w:pos="480"/>
        </w:tabs>
        <w:spacing w:line="360" w:lineRule="auto"/>
        <w:rPr>
          <w:rFonts w:hint="eastAsia" w:ascii="仿宋" w:hAnsi="仿宋" w:cs="仿宋"/>
          <w:sz w:val="28"/>
          <w:szCs w:val="28"/>
        </w:rPr>
      </w:pPr>
      <w:r>
        <w:rPr>
          <w:rFonts w:hint="eastAsia" w:ascii="仿宋" w:hAnsi="仿宋" w:cs="仿宋"/>
          <w:sz w:val="28"/>
          <w:szCs w:val="28"/>
        </w:rPr>
        <w:t>代 理 人：             （签字）</w:t>
      </w:r>
    </w:p>
    <w:p w14:paraId="7BCB5F5A">
      <w:pPr>
        <w:pStyle w:val="3"/>
        <w:spacing w:line="360" w:lineRule="auto"/>
        <w:rPr>
          <w:ins w:id="0" w:author="标典律师" w:date="2018-12-30T11:56:00Z"/>
          <w:rFonts w:hint="eastAsia" w:ascii="仿宋" w:hAnsi="仿宋" w:cs="仿宋"/>
          <w:sz w:val="28"/>
          <w:szCs w:val="28"/>
        </w:rPr>
      </w:pPr>
      <w:r>
        <w:rPr>
          <w:rFonts w:hint="eastAsia" w:ascii="仿宋" w:hAnsi="仿宋" w:cs="仿宋"/>
          <w:sz w:val="28"/>
          <w:szCs w:val="28"/>
        </w:rPr>
        <w:t>签订日期：     年   月   日</w:t>
      </w:r>
    </w:p>
    <w:bookmarkEnd w:id="0"/>
    <w:p w14:paraId="6FAD0C61">
      <w:pPr>
        <w:tabs>
          <w:tab w:val="left" w:pos="480"/>
        </w:tabs>
        <w:spacing w:line="360" w:lineRule="auto"/>
        <w:jc w:val="left"/>
        <w:rPr>
          <w:b/>
          <w:bCs/>
        </w:rPr>
      </w:pPr>
      <w:r>
        <w:rPr>
          <w:sz w:val="28"/>
          <w:szCs w:val="22"/>
        </w:rPr>
        <w:br w:type="page"/>
      </w:r>
      <w:r>
        <w:rPr>
          <w:rFonts w:hint="eastAsia"/>
          <w:b/>
          <w:bCs/>
        </w:rPr>
        <w:t>附件：</w:t>
      </w:r>
    </w:p>
    <w:p w14:paraId="190BF869">
      <w:pPr>
        <w:tabs>
          <w:tab w:val="left" w:pos="480"/>
        </w:tabs>
        <w:spacing w:line="360" w:lineRule="auto"/>
        <w:jc w:val="center"/>
        <w:rPr>
          <w:rFonts w:hint="eastAsia" w:ascii="仿宋" w:hAnsi="仿宋" w:cs="仿宋"/>
          <w:b/>
          <w:bCs/>
          <w:color w:val="000000"/>
          <w:sz w:val="28"/>
          <w:szCs w:val="28"/>
        </w:rPr>
      </w:pPr>
      <w:r>
        <w:rPr>
          <w:rFonts w:hint="eastAsia" w:ascii="仿宋" w:hAnsi="仿宋" w:cs="仿宋"/>
          <w:b/>
          <w:bCs/>
          <w:color w:val="000000"/>
          <w:sz w:val="28"/>
          <w:szCs w:val="28"/>
        </w:rPr>
        <w:t>配置清单</w:t>
      </w:r>
    </w:p>
    <w:p w14:paraId="10E91F18">
      <w:r>
        <w:rPr>
          <w:rFonts w:hint="eastAsia"/>
        </w:rPr>
        <w:t>包括：货物名称、主机、配件名称及数量</w:t>
      </w:r>
    </w:p>
    <w:p w14:paraId="01904441">
      <w:r>
        <w:rPr>
          <w:rFonts w:ascii="仿宋_GB2312" w:hAnsi="仿宋_GB2312" w:eastAsia="仿宋_GB2312" w:cs="仿宋_GB2312"/>
        </w:rPr>
        <w:t xml:space="preserve"> </w:t>
      </w:r>
      <w:r>
        <w:rPr>
          <w:rFonts w:ascii="仿宋_GB2312" w:hAnsi="仿宋_GB2312" w:eastAsia="仿宋_GB2312" w:cs="仿宋_GB231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04B4E"/>
    <w:rsid w:val="1C5A026E"/>
    <w:rsid w:val="41E04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szCs w:val="21"/>
    </w:rPr>
  </w:style>
  <w:style w:type="paragraph" w:styleId="4">
    <w:name w:val="footer"/>
    <w:basedOn w:val="1"/>
    <w:qFormat/>
    <w:uiPriority w:val="99"/>
    <w:pPr>
      <w:tabs>
        <w:tab w:val="center" w:pos="4153"/>
        <w:tab w:val="right" w:pos="8306"/>
      </w:tabs>
      <w:snapToGrid w:val="0"/>
      <w:jc w:val="left"/>
    </w:pPr>
    <w:rPr>
      <w:rFonts w:eastAsia="宋体"/>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2859</Words>
  <Characters>3015</Characters>
  <Lines>0</Lines>
  <Paragraphs>0</Paragraphs>
  <TotalTime>0</TotalTime>
  <ScaleCrop>false</ScaleCrop>
  <LinksUpToDate>false</LinksUpToDate>
  <CharactersWithSpaces>3315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2025-11-21T02:36:00Z</dcterms:created>
  <dc:creator>rq</dc:creator>
  <cp:lastModifiedBy>rq</cp:lastModifiedBy>
  <dcterms:modified xsi:type="dcterms:W3CDTF">2025-11-21T03:20:38Z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9949A56F1DD149C3850C7AF6C710FD20_11</vt:lpwstr>
  </property>
  <property fmtid="{D5CDD505-2E9C-101B-9397-08002B2CF9AE}" pid="4" name="KSOTemplateDocerSaveRecord">
    <vt:lpwstr>eyJoZGlkIjoiYWMzOGEyM2JhNDIyMWNjZTJhZTY0M2ZhNjhhYjc0MWYiLCJ1c2VySWQiOiI0MDgxNjMwMjcifQ==</vt:lpwstr>
  </property>
</Properties>
</file>