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版本号：SXHC2025-07120250604002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西安市生态环境新污染物监测能力建设项目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SXHC2025-071</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西安市生态环境新污染物监测能力建设项目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西安市生态环境新污染物监测能力建设项目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托西安市环境监测站现有监测能力，通过购置所需仪器设备，建立新污染物分析方法，达到生态环境部《重点管控新污染物清单》（2023年版）中新污染物靶向筛查及监测能力，其中包括持久性有机污染物全氟辛基磺酸及其盐类（PFOS类）以及全氟辛酸及其盐类和相关化合物（PFOA类）、抗生素类、五氯苯酚及其盐类和酯类、环境内分泌干扰物（邻苯二甲酸酯类、壬基酚、双酚A）、已淘汰类（农药类及多氯联苯）等污染物监测能力，开展西安市生态环境新污染物监测，提升我市新污染物监测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7、信誉要求：投标人未列入“失信被执行人”、“重大税收违法案件当事人名单”和“政府采购严重违法失信行为记录名单”。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陕西省西安市长安区建业三路7号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地址：西安高新区锦业路1号绿地领海大厦B座10层1006室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西安市生态环境新污染物监测能力建设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9,700,000.00</w:t>
      </w:r>
    </w:p>
    <w:p>
      <w:pPr>
        <w:pStyle w:val="null3"/>
      </w:pPr>
      <w:r>
        <w:rPr>
          <w:rFonts w:ascii="仿宋_GB2312" w:hAnsi="仿宋_GB2312" w:cs="仿宋_GB2312" w:eastAsia="仿宋_GB2312"/>
        </w:rPr>
        <w:t>采购包最高限价（元）: 9,700,000.00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both"/>
            </w:pPr>
            <w:r>
              <w:rPr>
                <w:rFonts w:ascii="仿宋_GB2312" w:hAnsi="仿宋_GB2312" w:cs="仿宋_GB2312" w:eastAsia="仿宋_GB2312"/>
                <w:sz w:val="22"/>
                <w:b/>
              </w:rPr>
              <w:t>1、基本原则</w:t>
            </w:r>
          </w:p>
          <w:p>
            <w:pPr>
              <w:pStyle w:val="null3"/>
              <w:ind w:firstLine="440"/>
              <w:jc w:val="both"/>
            </w:pPr>
            <w:r>
              <w:rPr>
                <w:rFonts w:ascii="仿宋_GB2312" w:hAnsi="仿宋_GB2312" w:cs="仿宋_GB2312" w:eastAsia="仿宋_GB2312"/>
                <w:sz w:val="22"/>
              </w:rPr>
              <w:t>立足实际，有针对性的对标《重点管控新污染物清单》（</w:t>
            </w:r>
            <w:r>
              <w:rPr>
                <w:rFonts w:ascii="仿宋_GB2312" w:hAnsi="仿宋_GB2312" w:cs="仿宋_GB2312" w:eastAsia="仿宋_GB2312"/>
                <w:sz w:val="22"/>
              </w:rPr>
              <w:t>2023年版）十四类新污染物、《优先控制化学平品名录》（第一批）和（第二批）污染物。有针对性的开展新污染物监测能力建设项目。</w:t>
            </w:r>
          </w:p>
          <w:p>
            <w:pPr>
              <w:pStyle w:val="null3"/>
              <w:ind w:firstLine="442"/>
              <w:jc w:val="both"/>
            </w:pPr>
            <w:r>
              <w:rPr>
                <w:rFonts w:ascii="仿宋_GB2312" w:hAnsi="仿宋_GB2312" w:cs="仿宋_GB2312" w:eastAsia="仿宋_GB2312"/>
                <w:sz w:val="22"/>
                <w:b/>
              </w:rPr>
              <w:t>2、建设内容</w:t>
            </w:r>
          </w:p>
          <w:p>
            <w:pPr>
              <w:pStyle w:val="null3"/>
              <w:ind w:firstLine="440"/>
              <w:jc w:val="both"/>
            </w:pPr>
            <w:r>
              <w:rPr>
                <w:rFonts w:ascii="仿宋_GB2312" w:hAnsi="仿宋_GB2312" w:cs="仿宋_GB2312" w:eastAsia="仿宋_GB2312"/>
                <w:sz w:val="22"/>
              </w:rPr>
              <w:t>新污染物种类繁多，对分析仪器灵敏度要求高，现有仪器数量及性能均不能满足新污染物监测要求；建设项目部分依托现有有机污染物监测能力，现需购置欠缺仪器设备</w:t>
            </w:r>
            <w:r>
              <w:rPr>
                <w:rFonts w:ascii="仿宋_GB2312" w:hAnsi="仿宋_GB2312" w:cs="仿宋_GB2312" w:eastAsia="仿宋_GB2312"/>
                <w:sz w:val="22"/>
              </w:rPr>
              <w:t>3台（套）。 详见表1。</w:t>
            </w:r>
          </w:p>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1 西安市生态环境新污染物监测能力提升项目设备购置清单</w:t>
            </w:r>
          </w:p>
          <w:tbl>
            <w:tblPr>
              <w:tblBorders>
                <w:top w:val="none" w:color="000000" w:sz="4"/>
                <w:left w:val="none" w:color="000000" w:sz="4"/>
                <w:bottom w:val="none" w:color="000000" w:sz="4"/>
                <w:right w:val="none" w:color="000000" w:sz="4"/>
                <w:insideH w:val="none"/>
                <w:insideV w:val="none"/>
              </w:tblBorders>
            </w:tblPr>
            <w:tblGrid>
              <w:gridCol w:w="310"/>
              <w:gridCol w:w="1637"/>
              <w:gridCol w:w="449"/>
            </w:tblGrid>
            <w:tr>
              <w:tc>
                <w:tcPr>
                  <w:tcW w:type="dxa" w:w="31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63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w:t>
                  </w:r>
                  <w:r>
                    <w:rPr>
                      <w:rFonts w:ascii="仿宋_GB2312" w:hAnsi="仿宋_GB2312" w:cs="仿宋_GB2312" w:eastAsia="仿宋_GB2312"/>
                      <w:sz w:val="22"/>
                      <w:b/>
                    </w:rPr>
                    <w:t>称</w:t>
                  </w:r>
                </w:p>
              </w:tc>
              <w:tc>
                <w:tcPr>
                  <w:tcW w:type="dxa" w:w="44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w:t>
                  </w:r>
                  <w:r>
                    <w:rPr>
                      <w:rFonts w:ascii="仿宋_GB2312" w:hAnsi="仿宋_GB2312" w:cs="仿宋_GB2312" w:eastAsia="仿宋_GB2312"/>
                      <w:sz w:val="22"/>
                      <w:b/>
                    </w:rPr>
                    <w:t>量</w:t>
                  </w:r>
                </w:p>
                <w:p>
                  <w:pPr>
                    <w:pStyle w:val="null3"/>
                    <w:jc w:val="center"/>
                  </w:pPr>
                  <w:r>
                    <w:rPr>
                      <w:rFonts w:ascii="仿宋_GB2312" w:hAnsi="仿宋_GB2312" w:cs="仿宋_GB2312" w:eastAsia="仿宋_GB2312"/>
                      <w:sz w:val="22"/>
                    </w:rPr>
                    <w:t>台（套）</w:t>
                  </w:r>
                </w:p>
              </w:tc>
            </w:tr>
            <w:tr>
              <w:tc>
                <w:tcPr>
                  <w:tcW w:type="dxa" w:w="31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超高效液相色谱</w:t>
                  </w:r>
                  <w:r>
                    <w:rPr>
                      <w:rFonts w:ascii="仿宋_GB2312" w:hAnsi="仿宋_GB2312" w:cs="仿宋_GB2312" w:eastAsia="仿宋_GB2312"/>
                      <w:sz w:val="22"/>
                    </w:rPr>
                    <w:t>-三重四级杆质谱联用仪</w:t>
                  </w:r>
                  <w:r>
                    <w:rPr>
                      <w:rFonts w:ascii="仿宋_GB2312" w:hAnsi="仿宋_GB2312" w:cs="仿宋_GB2312" w:eastAsia="仿宋_GB2312"/>
                      <w:sz w:val="22"/>
                      <w:b/>
                    </w:rPr>
                    <w:t>（</w:t>
                  </w:r>
                  <w:r>
                    <w:rPr>
                      <w:rFonts w:ascii="仿宋_GB2312" w:hAnsi="仿宋_GB2312" w:cs="仿宋_GB2312" w:eastAsia="仿宋_GB2312"/>
                      <w:sz w:val="22"/>
                      <w:b/>
                    </w:rPr>
                    <w:t>核心产品</w:t>
                  </w:r>
                  <w:r>
                    <w:rPr>
                      <w:rFonts w:ascii="仿宋_GB2312" w:hAnsi="仿宋_GB2312" w:cs="仿宋_GB2312" w:eastAsia="仿宋_GB2312"/>
                      <w:sz w:val="22"/>
                      <w:b/>
                    </w:rPr>
                    <w:t>）</w:t>
                  </w:r>
                </w:p>
              </w:tc>
              <w:tc>
                <w:tcPr>
                  <w:tcW w:type="dxa" w:w="4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1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在线固相萃取</w:t>
                  </w:r>
                  <w:r>
                    <w:rPr>
                      <w:rFonts w:ascii="仿宋_GB2312" w:hAnsi="仿宋_GB2312" w:cs="仿宋_GB2312" w:eastAsia="仿宋_GB2312"/>
                      <w:sz w:val="22"/>
                    </w:rPr>
                    <w:t>-</w:t>
                  </w:r>
                  <w:r>
                    <w:rPr>
                      <w:rFonts w:ascii="仿宋_GB2312" w:hAnsi="仿宋_GB2312" w:cs="仿宋_GB2312" w:eastAsia="仿宋_GB2312"/>
                      <w:sz w:val="22"/>
                    </w:rPr>
                    <w:t>超高效液相色谱</w:t>
                  </w:r>
                  <w:r>
                    <w:rPr>
                      <w:rFonts w:ascii="仿宋_GB2312" w:hAnsi="仿宋_GB2312" w:cs="仿宋_GB2312" w:eastAsia="仿宋_GB2312"/>
                      <w:sz w:val="22"/>
                    </w:rPr>
                    <w:t>-三重四级杆质谱联用仪</w:t>
                  </w:r>
                </w:p>
              </w:tc>
              <w:tc>
                <w:tcPr>
                  <w:tcW w:type="dxa" w:w="4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1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波长色散型</w:t>
                  </w:r>
                  <w:r>
                    <w:rPr>
                      <w:rFonts w:ascii="仿宋_GB2312" w:hAnsi="仿宋_GB2312" w:cs="仿宋_GB2312" w:eastAsia="仿宋_GB2312"/>
                      <w:sz w:val="22"/>
                    </w:rPr>
                    <w:t>X射线荧光光谱仪</w:t>
                  </w:r>
                </w:p>
              </w:tc>
              <w:tc>
                <w:tcPr>
                  <w:tcW w:type="dxa" w:w="4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1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总计</w:t>
                  </w:r>
                </w:p>
              </w:tc>
              <w:tc>
                <w:tcPr>
                  <w:tcW w:type="dxa" w:w="2086"/>
                  <w:gridSpan w:val="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3台（套）</w:t>
                  </w:r>
                </w:p>
              </w:tc>
            </w:tr>
          </w:tbl>
          <w:p>
            <w:pPr>
              <w:pStyle w:val="null3"/>
              <w:ind w:firstLine="442"/>
              <w:jc w:val="both"/>
            </w:pPr>
            <w:r>
              <w:rPr>
                <w:rFonts w:ascii="仿宋_GB2312" w:hAnsi="仿宋_GB2312" w:cs="仿宋_GB2312" w:eastAsia="仿宋_GB2312"/>
                <w:sz w:val="22"/>
                <w:b/>
              </w:rPr>
              <w:t>3、具体要求</w:t>
            </w:r>
          </w:p>
          <w:p>
            <w:pPr>
              <w:pStyle w:val="null3"/>
              <w:ind w:firstLine="442"/>
              <w:jc w:val="both"/>
            </w:pPr>
            <w:r>
              <w:rPr>
                <w:rFonts w:ascii="仿宋_GB2312" w:hAnsi="仿宋_GB2312" w:cs="仿宋_GB2312" w:eastAsia="仿宋_GB2312"/>
                <w:sz w:val="22"/>
                <w:b/>
              </w:rPr>
              <w:t>（一）超高效液相色谱</w:t>
            </w:r>
            <w:r>
              <w:rPr>
                <w:rFonts w:ascii="仿宋_GB2312" w:hAnsi="仿宋_GB2312" w:cs="仿宋_GB2312" w:eastAsia="仿宋_GB2312"/>
                <w:sz w:val="22"/>
                <w:b/>
              </w:rPr>
              <w:t>-三重四级杆质谱联用仪</w:t>
            </w:r>
          </w:p>
          <w:p>
            <w:pPr>
              <w:pStyle w:val="null3"/>
              <w:ind w:firstLine="440"/>
              <w:jc w:val="both"/>
            </w:pPr>
            <w:r>
              <w:rPr>
                <w:rFonts w:ascii="仿宋_GB2312" w:hAnsi="仿宋_GB2312" w:cs="仿宋_GB2312" w:eastAsia="仿宋_GB2312"/>
                <w:sz w:val="22"/>
              </w:rPr>
              <w:t>1、设备名称: 超高效液相色谱串联质谱仪</w:t>
            </w:r>
          </w:p>
          <w:p>
            <w:pPr>
              <w:pStyle w:val="null3"/>
              <w:ind w:firstLine="440"/>
              <w:jc w:val="both"/>
            </w:pPr>
            <w:r>
              <w:rPr>
                <w:rFonts w:ascii="仿宋_GB2312" w:hAnsi="仿宋_GB2312" w:cs="仿宋_GB2312" w:eastAsia="仿宋_GB2312"/>
                <w:sz w:val="22"/>
              </w:rPr>
              <w:t>2、系统组成和功能:</w:t>
            </w:r>
          </w:p>
          <w:p>
            <w:pPr>
              <w:pStyle w:val="null3"/>
              <w:ind w:firstLine="440"/>
              <w:jc w:val="both"/>
            </w:pPr>
            <w:r>
              <w:rPr>
                <w:rFonts w:ascii="仿宋_GB2312" w:hAnsi="仿宋_GB2312" w:cs="仿宋_GB2312" w:eastAsia="仿宋_GB2312"/>
                <w:sz w:val="22"/>
              </w:rPr>
              <w:t>包括超高效液相色谱、三重四级杆质谱和离子阱质谱（或其他类型定性功能质谱）三个部分，具备三重四极杆质谱的定量功能和离子阱质谱（或其他类型定性功能质谱）的定性功能，特别是对阳性样品检测结果的确证，需要具有在定量限附近的准确定性、定量能力。</w:t>
            </w:r>
          </w:p>
          <w:p>
            <w:pPr>
              <w:pStyle w:val="null3"/>
              <w:ind w:firstLine="440"/>
              <w:jc w:val="both"/>
            </w:pPr>
            <w:r>
              <w:rPr>
                <w:rFonts w:ascii="仿宋_GB2312" w:hAnsi="仿宋_GB2312" w:cs="仿宋_GB2312" w:eastAsia="仿宋_GB2312"/>
                <w:sz w:val="22"/>
              </w:rPr>
              <w:t>3、质谱技术参数：</w:t>
            </w:r>
          </w:p>
          <w:p>
            <w:pPr>
              <w:pStyle w:val="null3"/>
              <w:ind w:firstLine="440"/>
              <w:jc w:val="both"/>
            </w:pPr>
            <w:r>
              <w:rPr>
                <w:rFonts w:ascii="仿宋_GB2312" w:hAnsi="仿宋_GB2312" w:cs="仿宋_GB2312" w:eastAsia="仿宋_GB2312"/>
                <w:sz w:val="22"/>
              </w:rPr>
              <w:t>3.1离子源要求为独立的ESI和APCI源；</w:t>
            </w:r>
          </w:p>
          <w:p>
            <w:pPr>
              <w:pStyle w:val="null3"/>
              <w:ind w:firstLine="440"/>
              <w:jc w:val="both"/>
            </w:pPr>
            <w:r>
              <w:rPr>
                <w:rFonts w:ascii="仿宋_GB2312" w:hAnsi="仿宋_GB2312" w:cs="仿宋_GB2312" w:eastAsia="仿宋_GB2312"/>
                <w:sz w:val="22"/>
              </w:rPr>
              <w:t>3.2 ESI电喷雾离子源流速范围：至少包括5μL/min-2.0ml/min，无需分流，既可加快样品的分析速度，还可避免分流对样品造成损失；</w:t>
            </w:r>
          </w:p>
          <w:p>
            <w:pPr>
              <w:pStyle w:val="null3"/>
              <w:ind w:firstLine="440"/>
              <w:jc w:val="both"/>
            </w:pPr>
            <w:r>
              <w:rPr>
                <w:rFonts w:ascii="仿宋_GB2312" w:hAnsi="仿宋_GB2312" w:cs="仿宋_GB2312" w:eastAsia="仿宋_GB2312"/>
                <w:sz w:val="22"/>
              </w:rPr>
              <w:t>3.3 独立的离子源加热辅助气设计，脱溶剂温度≥650℃，并可针对不同化合物设定不同的分析温度，保证获得最优的离子化效果；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3.4大气压离子源要求优先采用锥孔结构，以同时保持高灵敏度和优异的抗污染能力</w:t>
            </w:r>
            <w:r>
              <w:rPr>
                <w:rFonts w:ascii="仿宋_GB2312" w:hAnsi="仿宋_GB2312" w:cs="仿宋_GB2312" w:eastAsia="仿宋_GB2312"/>
                <w:sz w:val="22"/>
                <w:b/>
              </w:rPr>
              <w:t>，需提供结构示意图</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3.5离子源正负离子采集切换速率≤5ms，一次进样完成正、负离子的同时定量分析；</w:t>
            </w:r>
            <w:r>
              <w:rPr>
                <w:rFonts w:ascii="仿宋_GB2312" w:hAnsi="仿宋_GB2312" w:cs="仿宋_GB2312" w:eastAsia="仿宋_GB2312"/>
                <w:sz w:val="22"/>
                <w:b/>
                <w:color w:val="000000"/>
              </w:rPr>
              <w:t>（</w:t>
            </w:r>
            <w:r>
              <w:rPr>
                <w:rFonts w:ascii="仿宋_GB2312" w:hAnsi="仿宋_GB2312" w:cs="仿宋_GB2312" w:eastAsia="仿宋_GB2312"/>
                <w:sz w:val="22"/>
                <w:b/>
              </w:rPr>
              <w:t>需提供技术白皮书或软件截图</w:t>
            </w:r>
            <w:r>
              <w:rPr>
                <w:rFonts w:ascii="仿宋_GB2312" w:hAnsi="仿宋_GB2312" w:cs="仿宋_GB2312" w:eastAsia="仿宋_GB2312"/>
                <w:sz w:val="22"/>
                <w:b/>
              </w:rPr>
              <w:t>）</w:t>
            </w:r>
            <w:r>
              <w:rPr>
                <w:rFonts w:ascii="仿宋_GB2312" w:hAnsi="仿宋_GB2312" w:cs="仿宋_GB2312" w:eastAsia="仿宋_GB2312"/>
                <w:sz w:val="21"/>
              </w:rPr>
              <w:t xml:space="preserve"> </w:t>
            </w:r>
          </w:p>
          <w:p>
            <w:pPr>
              <w:pStyle w:val="null3"/>
              <w:ind w:firstLine="440"/>
              <w:jc w:val="both"/>
            </w:pPr>
            <w:r>
              <w:rPr>
                <w:rFonts w:ascii="仿宋_GB2312" w:hAnsi="仿宋_GB2312" w:cs="仿宋_GB2312" w:eastAsia="仿宋_GB2312"/>
                <w:sz w:val="22"/>
              </w:rPr>
              <w:t>3.6 质量数范围m/z：至少包括5-1200 amu；</w:t>
            </w:r>
          </w:p>
          <w:p>
            <w:pPr>
              <w:pStyle w:val="null3"/>
              <w:ind w:firstLine="440"/>
              <w:jc w:val="both"/>
            </w:pPr>
            <w:r>
              <w:rPr>
                <w:rFonts w:ascii="仿宋_GB2312" w:hAnsi="仿宋_GB2312" w:cs="仿宋_GB2312" w:eastAsia="仿宋_GB2312"/>
                <w:sz w:val="22"/>
              </w:rPr>
              <w:t>3.7扫描速度：四级杆扫描速度≥11000amu/s，离子阱（或其他类型定性功能质谱）扫描速度≥18000amu/s；</w:t>
            </w:r>
          </w:p>
          <w:p>
            <w:pPr>
              <w:pStyle w:val="null3"/>
              <w:ind w:firstLine="440"/>
              <w:jc w:val="both"/>
            </w:pPr>
            <w:r>
              <w:rPr>
                <w:rFonts w:ascii="仿宋_GB2312" w:hAnsi="仿宋_GB2312" w:cs="仿宋_GB2312" w:eastAsia="仿宋_GB2312"/>
                <w:sz w:val="22"/>
              </w:rPr>
              <w:t>3.8质量准确度：</w:t>
            </w:r>
            <w:r>
              <w:rPr>
                <w:rFonts w:ascii="仿宋_GB2312" w:hAnsi="仿宋_GB2312" w:cs="仿宋_GB2312" w:eastAsia="仿宋_GB2312"/>
                <w:sz w:val="22"/>
              </w:rPr>
              <w:t>≤</w:t>
            </w:r>
            <w:r>
              <w:rPr>
                <w:rFonts w:ascii="仿宋_GB2312" w:hAnsi="仿宋_GB2312" w:cs="仿宋_GB2312" w:eastAsia="仿宋_GB2312"/>
                <w:sz w:val="22"/>
              </w:rPr>
              <w:t>0.01%amu(全质量数范围)；或样品(利血平)实测值与理论值之间的误差≤0.15u</w:t>
            </w:r>
          </w:p>
          <w:p>
            <w:pPr>
              <w:pStyle w:val="null3"/>
              <w:ind w:firstLine="440"/>
              <w:jc w:val="both"/>
            </w:pPr>
            <w:r>
              <w:rPr>
                <w:rFonts w:ascii="仿宋_GB2312" w:hAnsi="仿宋_GB2312" w:cs="仿宋_GB2312" w:eastAsia="仿宋_GB2312"/>
                <w:sz w:val="22"/>
              </w:rPr>
              <w:t>3.9质量稳定性：±0.1amu/24hr；</w:t>
            </w:r>
          </w:p>
          <w:p>
            <w:pPr>
              <w:pStyle w:val="null3"/>
              <w:ind w:firstLine="440"/>
              <w:jc w:val="both"/>
            </w:pPr>
            <w:r>
              <w:rPr>
                <w:rFonts w:ascii="仿宋_GB2312" w:hAnsi="仿宋_GB2312" w:cs="仿宋_GB2312" w:eastAsia="仿宋_GB2312"/>
                <w:sz w:val="22"/>
              </w:rPr>
              <w:t>3.10灵敏度及重现性</w:t>
            </w:r>
          </w:p>
          <w:p>
            <w:pPr>
              <w:pStyle w:val="null3"/>
              <w:ind w:firstLine="440"/>
              <w:jc w:val="both"/>
            </w:pPr>
            <w:r>
              <w:rPr>
                <w:rFonts w:ascii="仿宋_GB2312" w:hAnsi="仿宋_GB2312" w:cs="仿宋_GB2312" w:eastAsia="仿宋_GB2312"/>
                <w:sz w:val="22"/>
              </w:rPr>
              <w:t>★3.10.1 ESI正离子灵敏度：</w:t>
            </w:r>
            <w:r>
              <w:rPr>
                <w:rFonts w:ascii="仿宋_GB2312" w:hAnsi="仿宋_GB2312" w:cs="仿宋_GB2312" w:eastAsia="仿宋_GB2312"/>
                <w:sz w:val="22"/>
                <w:b/>
                <w:color w:val="000000"/>
              </w:rPr>
              <w:t>（</w:t>
            </w:r>
            <w:r>
              <w:rPr>
                <w:rFonts w:ascii="仿宋_GB2312" w:hAnsi="仿宋_GB2312" w:cs="仿宋_GB2312" w:eastAsia="仿宋_GB2312"/>
                <w:sz w:val="22"/>
                <w:b/>
              </w:rPr>
              <w:t>需提供技术白皮书或软件截图</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①柱上进样，1pg利血平，MRM分析测量m/z195（子离子）、m/z609（母离子），信噪比≥1800000:1；</w:t>
            </w:r>
          </w:p>
          <w:p>
            <w:pPr>
              <w:pStyle w:val="null3"/>
              <w:ind w:firstLine="440"/>
              <w:jc w:val="both"/>
            </w:pPr>
            <w:r>
              <w:rPr>
                <w:rFonts w:ascii="仿宋_GB2312" w:hAnsi="仿宋_GB2312" w:cs="仿宋_GB2312" w:eastAsia="仿宋_GB2312"/>
                <w:sz w:val="22"/>
              </w:rPr>
              <w:t>②利血平，MRM（609&gt;195），仪器检出限IDL</w:t>
            </w:r>
            <w:r>
              <w:rPr>
                <w:rFonts w:ascii="仿宋_GB2312" w:hAnsi="仿宋_GB2312" w:cs="仿宋_GB2312" w:eastAsia="仿宋_GB2312"/>
                <w:sz w:val="22"/>
              </w:rPr>
              <w:t>≤</w:t>
            </w:r>
            <w:r>
              <w:rPr>
                <w:rFonts w:ascii="仿宋_GB2312" w:hAnsi="仿宋_GB2312" w:cs="仿宋_GB2312" w:eastAsia="仿宋_GB2312"/>
                <w:sz w:val="22"/>
              </w:rPr>
              <w:t>0.3fg。</w:t>
            </w:r>
          </w:p>
          <w:p>
            <w:pPr>
              <w:pStyle w:val="null3"/>
              <w:ind w:firstLine="440"/>
              <w:jc w:val="both"/>
            </w:pPr>
            <w:r>
              <w:rPr>
                <w:rFonts w:ascii="仿宋_GB2312" w:hAnsi="仿宋_GB2312" w:cs="仿宋_GB2312" w:eastAsia="仿宋_GB2312"/>
                <w:sz w:val="22"/>
              </w:rPr>
              <w:t>★3.10.2 ESI负离子灵敏度：</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需</w:t>
            </w:r>
            <w:r>
              <w:rPr>
                <w:rFonts w:ascii="仿宋_GB2312" w:hAnsi="仿宋_GB2312" w:cs="仿宋_GB2312" w:eastAsia="仿宋_GB2312"/>
                <w:sz w:val="22"/>
                <w:b/>
                <w:color w:val="000000"/>
              </w:rPr>
              <w:t>提供</w:t>
            </w:r>
            <w:r>
              <w:rPr>
                <w:rFonts w:ascii="仿宋_GB2312" w:hAnsi="仿宋_GB2312" w:cs="仿宋_GB2312" w:eastAsia="仿宋_GB2312"/>
                <w:sz w:val="22"/>
                <w:b/>
              </w:rPr>
              <w:t>谱图证明或技术白皮书</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①柱上进样，1pg氯霉素，m/z321&gt;152，信噪比≥1800000:1；</w:t>
            </w:r>
          </w:p>
          <w:p>
            <w:pPr>
              <w:pStyle w:val="null3"/>
              <w:ind w:firstLine="440"/>
              <w:jc w:val="both"/>
            </w:pPr>
            <w:r>
              <w:rPr>
                <w:rFonts w:ascii="仿宋_GB2312" w:hAnsi="仿宋_GB2312" w:cs="仿宋_GB2312" w:eastAsia="仿宋_GB2312"/>
                <w:sz w:val="22"/>
              </w:rPr>
              <w:t>②氯霉素，MRM（321&gt;152），仪器检出限IDL</w:t>
            </w:r>
            <w:r>
              <w:rPr>
                <w:rFonts w:ascii="仿宋_GB2312" w:hAnsi="仿宋_GB2312" w:cs="仿宋_GB2312" w:eastAsia="仿宋_GB2312"/>
                <w:sz w:val="22"/>
              </w:rPr>
              <w:t>≤</w:t>
            </w:r>
            <w:r>
              <w:rPr>
                <w:rFonts w:ascii="仿宋_GB2312" w:hAnsi="仿宋_GB2312" w:cs="仿宋_GB2312" w:eastAsia="仿宋_GB2312"/>
                <w:sz w:val="22"/>
              </w:rPr>
              <w:t>0.3fg。</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3.10.3高选择性定量灵敏度：柱上量2pg利血平，检测609的子离子195的所有三级离子碎片，并提取响应最高离子，满足信噪比≥500：1，偏差小于等于10%。且同时可以看到，质荷比在100到200范围内所有质荷比的信息</w:t>
            </w:r>
            <w:r>
              <w:rPr>
                <w:rFonts w:ascii="仿宋_GB2312" w:hAnsi="仿宋_GB2312" w:cs="仿宋_GB2312" w:eastAsia="仿宋_GB2312"/>
                <w:sz w:val="22"/>
                <w:b/>
              </w:rPr>
              <w:t>，需提供谱图数据证明</w:t>
            </w:r>
            <w:r>
              <w:rPr>
                <w:rFonts w:ascii="仿宋_GB2312" w:hAnsi="仿宋_GB2312" w:cs="仿宋_GB2312" w:eastAsia="仿宋_GB2312"/>
                <w:sz w:val="22"/>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3.10.4  5ppb和50ppb的氧化胆固醇连续5次进样RSD≤2%；或氯霉素，进样量50fg，6次重复进样，RSD≤2%；</w:t>
            </w:r>
            <w:r>
              <w:rPr>
                <w:rFonts w:ascii="仿宋_GB2312" w:hAnsi="仿宋_GB2312" w:cs="仿宋_GB2312" w:eastAsia="仿宋_GB2312"/>
                <w:sz w:val="22"/>
                <w:b/>
              </w:rPr>
              <w:t>（</w:t>
            </w:r>
            <w:r>
              <w:rPr>
                <w:rFonts w:ascii="仿宋_GB2312" w:hAnsi="仿宋_GB2312" w:cs="仿宋_GB2312" w:eastAsia="仿宋_GB2312"/>
                <w:sz w:val="22"/>
                <w:b/>
              </w:rPr>
              <w:t>需提供技术白皮书或谱图证明</w:t>
            </w:r>
            <w:r>
              <w:rPr>
                <w:rFonts w:ascii="仿宋_GB2312" w:hAnsi="仿宋_GB2312" w:cs="仿宋_GB2312" w:eastAsia="仿宋_GB2312"/>
                <w:sz w:val="22"/>
                <w:b/>
              </w:rPr>
              <w:t>）</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3.11扫描方式：至少包括全扫描、选择离子扫描、子离子扫描、母离子扫描、中性丢失扫描、多反应监测扫描、增强多电荷扫描、时间延迟碎裂等；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3.12最高分辨率：分辨率＞10000（扫描速度为50amu/s时），</w:t>
            </w:r>
            <w:r>
              <w:rPr>
                <w:rFonts w:ascii="仿宋_GB2312" w:hAnsi="仿宋_GB2312" w:cs="仿宋_GB2312" w:eastAsia="仿宋_GB2312"/>
                <w:sz w:val="22"/>
                <w:b/>
              </w:rPr>
              <w:t>需提供质谱轮廓图证明，以计算分辨率</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3.13碰撞池：能去除中性粒子的干扰，Dwell time低至2ms时，灵敏度不损失。</w:t>
            </w:r>
          </w:p>
          <w:p>
            <w:pPr>
              <w:pStyle w:val="null3"/>
              <w:ind w:firstLine="440"/>
              <w:jc w:val="both"/>
            </w:pPr>
            <w:r>
              <w:rPr>
                <w:rFonts w:ascii="仿宋_GB2312" w:hAnsi="仿宋_GB2312" w:cs="仿宋_GB2312" w:eastAsia="仿宋_GB2312"/>
                <w:sz w:val="22"/>
              </w:rPr>
              <w:t>★3.14质量分析器：三重四极杆质量分析器和离子阱质量分析器或其他类型定性功能质量分析器；</w:t>
            </w:r>
            <w:r>
              <w:rPr>
                <w:rFonts w:ascii="仿宋_GB2312" w:hAnsi="仿宋_GB2312" w:cs="仿宋_GB2312" w:eastAsia="仿宋_GB2312"/>
                <w:sz w:val="22"/>
                <w:b/>
              </w:rPr>
              <w:t>（提供仪器结构示意图</w:t>
            </w:r>
            <w:r>
              <w:rPr>
                <w:rFonts w:ascii="仿宋_GB2312" w:hAnsi="仿宋_GB2312" w:cs="仿宋_GB2312" w:eastAsia="仿宋_GB2312"/>
                <w:sz w:val="22"/>
                <w:b/>
              </w:rPr>
              <w:t>或技术白皮书</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3.15检测器：高性能电子倍增器；</w:t>
            </w:r>
          </w:p>
          <w:p>
            <w:pPr>
              <w:pStyle w:val="null3"/>
              <w:ind w:firstLine="440"/>
              <w:jc w:val="both"/>
            </w:pPr>
            <w:r>
              <w:rPr>
                <w:rFonts w:ascii="仿宋_GB2312" w:hAnsi="仿宋_GB2312" w:cs="仿宋_GB2312" w:eastAsia="仿宋_GB2312"/>
                <w:sz w:val="22"/>
              </w:rPr>
              <w:t>3.16供气系统：全系统只采用氮气一种气体作为雾化气和碰撞气，无需额外氩气或氦气，提供安装场地条件要求；</w:t>
            </w:r>
          </w:p>
          <w:p>
            <w:pPr>
              <w:pStyle w:val="null3"/>
              <w:ind w:firstLine="440"/>
              <w:jc w:val="both"/>
            </w:pPr>
            <w:r>
              <w:rPr>
                <w:rFonts w:ascii="仿宋_GB2312" w:hAnsi="仿宋_GB2312" w:cs="仿宋_GB2312" w:eastAsia="仿宋_GB2312"/>
                <w:sz w:val="22"/>
              </w:rPr>
              <w:t>3.17工作站软件</w:t>
            </w:r>
          </w:p>
          <w:p>
            <w:pPr>
              <w:pStyle w:val="null3"/>
              <w:ind w:firstLine="440"/>
              <w:jc w:val="both"/>
            </w:pPr>
            <w:r>
              <w:rPr>
                <w:rFonts w:ascii="仿宋_GB2312" w:hAnsi="仿宋_GB2312" w:cs="仿宋_GB2312" w:eastAsia="仿宋_GB2312"/>
                <w:sz w:val="22"/>
              </w:rPr>
              <w:t>3.17.1全中文界面质谱控制软件，可同时控制液相、质谱。自动实现仪器的功能配置、条件优化、数据采集、数据处理、快速定量；</w:t>
            </w:r>
          </w:p>
          <w:p>
            <w:pPr>
              <w:pStyle w:val="null3"/>
              <w:ind w:firstLine="440"/>
              <w:jc w:val="both"/>
            </w:pPr>
            <w:r>
              <w:rPr>
                <w:rFonts w:ascii="仿宋_GB2312" w:hAnsi="仿宋_GB2312" w:cs="仿宋_GB2312" w:eastAsia="仿宋_GB2312"/>
                <w:sz w:val="22"/>
              </w:rPr>
              <w:t>3.17.2 专用高通量数据处理平台；</w:t>
            </w:r>
          </w:p>
          <w:p>
            <w:pPr>
              <w:pStyle w:val="null3"/>
              <w:ind w:firstLine="440"/>
              <w:jc w:val="both"/>
            </w:pPr>
            <w:r>
              <w:rPr>
                <w:rFonts w:ascii="仿宋_GB2312" w:hAnsi="仿宋_GB2312" w:cs="仿宋_GB2312" w:eastAsia="仿宋_GB2312"/>
                <w:sz w:val="22"/>
              </w:rPr>
              <w:t>4、超高效液相色谱技术参数</w:t>
            </w:r>
          </w:p>
          <w:p>
            <w:pPr>
              <w:pStyle w:val="null3"/>
              <w:ind w:firstLine="440"/>
              <w:jc w:val="both"/>
            </w:pPr>
            <w:r>
              <w:rPr>
                <w:rFonts w:ascii="仿宋_GB2312" w:hAnsi="仿宋_GB2312" w:cs="仿宋_GB2312" w:eastAsia="仿宋_GB2312"/>
                <w:sz w:val="22"/>
              </w:rPr>
              <w:t>4.1二元高压色谱泵</w:t>
            </w:r>
          </w:p>
          <w:p>
            <w:pPr>
              <w:pStyle w:val="null3"/>
              <w:ind w:firstLine="440"/>
              <w:jc w:val="both"/>
            </w:pPr>
            <w:r>
              <w:rPr>
                <w:rFonts w:ascii="仿宋_GB2312" w:hAnsi="仿宋_GB2312" w:cs="仿宋_GB2312" w:eastAsia="仿宋_GB2312"/>
                <w:sz w:val="22"/>
              </w:rPr>
              <w:t>4.1.1 流速范围：至少包括0.001-5.000mL/min，递增率0.001mL/min；</w:t>
            </w:r>
          </w:p>
          <w:p>
            <w:pPr>
              <w:pStyle w:val="null3"/>
              <w:ind w:firstLine="440"/>
              <w:jc w:val="both"/>
            </w:pPr>
            <w:r>
              <w:rPr>
                <w:rFonts w:ascii="仿宋_GB2312" w:hAnsi="仿宋_GB2312" w:cs="仿宋_GB2312" w:eastAsia="仿宋_GB2312"/>
                <w:sz w:val="22"/>
              </w:rPr>
              <w:t>4.1.2流量精密度：RSD≤0.070% ；</w:t>
            </w:r>
          </w:p>
          <w:p>
            <w:pPr>
              <w:pStyle w:val="null3"/>
              <w:ind w:firstLine="440"/>
              <w:jc w:val="both"/>
            </w:pPr>
            <w:r>
              <w:rPr>
                <w:rFonts w:ascii="仿宋_GB2312" w:hAnsi="仿宋_GB2312" w:cs="仿宋_GB2312" w:eastAsia="仿宋_GB2312"/>
                <w:sz w:val="22"/>
              </w:rPr>
              <w:t>4.1.3流量准确性: ±1.0 %；</w:t>
            </w:r>
          </w:p>
          <w:p>
            <w:pPr>
              <w:pStyle w:val="null3"/>
              <w:ind w:firstLine="440"/>
              <w:jc w:val="both"/>
            </w:pPr>
            <w:r>
              <w:rPr>
                <w:rFonts w:ascii="仿宋_GB2312" w:hAnsi="仿宋_GB2312" w:cs="仿宋_GB2312" w:eastAsia="仿宋_GB2312"/>
                <w:sz w:val="22"/>
              </w:rPr>
              <w:t>4.1.4最大耐压：≥15000Psi；</w:t>
            </w:r>
          </w:p>
          <w:p>
            <w:pPr>
              <w:pStyle w:val="null3"/>
              <w:ind w:firstLine="440"/>
              <w:jc w:val="both"/>
            </w:pPr>
            <w:r>
              <w:rPr>
                <w:rFonts w:ascii="仿宋_GB2312" w:hAnsi="仿宋_GB2312" w:cs="仿宋_GB2312" w:eastAsia="仿宋_GB2312"/>
                <w:sz w:val="22"/>
              </w:rPr>
              <w:t>4.1.5梯度混合精度：±0.1%；</w:t>
            </w:r>
          </w:p>
          <w:p>
            <w:pPr>
              <w:pStyle w:val="null3"/>
              <w:ind w:firstLine="440"/>
              <w:jc w:val="both"/>
            </w:pPr>
            <w:r>
              <w:rPr>
                <w:rFonts w:ascii="仿宋_GB2312" w:hAnsi="仿宋_GB2312" w:cs="仿宋_GB2312" w:eastAsia="仿宋_GB2312"/>
                <w:sz w:val="22"/>
              </w:rPr>
              <w:t>4.2自动进样器</w:t>
            </w:r>
          </w:p>
          <w:p>
            <w:pPr>
              <w:pStyle w:val="null3"/>
              <w:ind w:firstLine="440"/>
              <w:jc w:val="both"/>
            </w:pPr>
            <w:r>
              <w:rPr>
                <w:rFonts w:ascii="仿宋_GB2312" w:hAnsi="仿宋_GB2312" w:cs="仿宋_GB2312" w:eastAsia="仿宋_GB2312"/>
                <w:sz w:val="22"/>
              </w:rPr>
              <w:t>4.2.1进样量范围：至少包括0.5μL～20μL；</w:t>
            </w:r>
          </w:p>
          <w:p>
            <w:pPr>
              <w:pStyle w:val="null3"/>
              <w:ind w:firstLine="440"/>
              <w:jc w:val="both"/>
            </w:pPr>
            <w:r>
              <w:rPr>
                <w:rFonts w:ascii="仿宋_GB2312" w:hAnsi="仿宋_GB2312" w:cs="仿宋_GB2312" w:eastAsia="仿宋_GB2312"/>
                <w:sz w:val="22"/>
              </w:rPr>
              <w:t>4.2.2 样品位：≥150位1.5ml或2ml样品瓶；</w:t>
            </w:r>
          </w:p>
          <w:p>
            <w:pPr>
              <w:pStyle w:val="null3"/>
              <w:ind w:firstLine="440"/>
              <w:jc w:val="both"/>
            </w:pPr>
            <w:r>
              <w:rPr>
                <w:rFonts w:ascii="仿宋_GB2312" w:hAnsi="仿宋_GB2312" w:cs="仿宋_GB2312" w:eastAsia="仿宋_GB2312"/>
                <w:sz w:val="22"/>
              </w:rPr>
              <w:t>4.2.3 控温范围：至少包括</w:t>
            </w:r>
            <w:r>
              <w:rPr>
                <w:rFonts w:ascii="仿宋_GB2312" w:hAnsi="仿宋_GB2312" w:cs="仿宋_GB2312" w:eastAsia="仿宋_GB2312"/>
                <w:sz w:val="22"/>
              </w:rPr>
              <w:t>5</w:t>
            </w:r>
            <w:r>
              <w:rPr>
                <w:rFonts w:ascii="仿宋_GB2312" w:hAnsi="仿宋_GB2312" w:cs="仿宋_GB2312" w:eastAsia="仿宋_GB2312"/>
                <w:sz w:val="22"/>
              </w:rPr>
              <w:t>-40℃，具有样品控温功能；</w:t>
            </w:r>
          </w:p>
          <w:p>
            <w:pPr>
              <w:pStyle w:val="null3"/>
              <w:ind w:firstLine="440"/>
              <w:jc w:val="both"/>
            </w:pPr>
            <w:r>
              <w:rPr>
                <w:rFonts w:ascii="仿宋_GB2312" w:hAnsi="仿宋_GB2312" w:cs="仿宋_GB2312" w:eastAsia="仿宋_GB2312"/>
                <w:sz w:val="22"/>
              </w:rPr>
              <w:t>4.3柱温箱</w:t>
            </w:r>
          </w:p>
          <w:p>
            <w:pPr>
              <w:pStyle w:val="null3"/>
              <w:ind w:firstLine="440"/>
              <w:jc w:val="both"/>
            </w:pPr>
            <w:r>
              <w:rPr>
                <w:rFonts w:ascii="仿宋_GB2312" w:hAnsi="仿宋_GB2312" w:cs="仿宋_GB2312" w:eastAsia="仿宋_GB2312"/>
                <w:sz w:val="22"/>
              </w:rPr>
              <w:t>4.3.1温度范围: 至少包括（室温-10℃）至90℃；</w:t>
            </w:r>
          </w:p>
          <w:p>
            <w:pPr>
              <w:pStyle w:val="null3"/>
              <w:ind w:firstLine="440"/>
              <w:jc w:val="both"/>
            </w:pPr>
            <w:r>
              <w:rPr>
                <w:rFonts w:ascii="仿宋_GB2312" w:hAnsi="仿宋_GB2312" w:cs="仿宋_GB2312" w:eastAsia="仿宋_GB2312"/>
                <w:sz w:val="22"/>
              </w:rPr>
              <w:t>4.3.2温度控制精度：±0.1℃；</w:t>
            </w:r>
          </w:p>
          <w:p>
            <w:pPr>
              <w:pStyle w:val="null3"/>
              <w:ind w:firstLine="440"/>
              <w:jc w:val="both"/>
            </w:pPr>
            <w:r>
              <w:rPr>
                <w:rFonts w:ascii="仿宋_GB2312" w:hAnsi="仿宋_GB2312" w:cs="仿宋_GB2312" w:eastAsia="仿宋_GB2312"/>
                <w:sz w:val="22"/>
              </w:rPr>
              <w:t>5、配置要求（包括附件及耗材）：</w:t>
            </w:r>
          </w:p>
          <w:p>
            <w:pPr>
              <w:pStyle w:val="null3"/>
              <w:ind w:firstLine="440"/>
              <w:jc w:val="both"/>
            </w:pPr>
            <w:r>
              <w:rPr>
                <w:rFonts w:ascii="仿宋_GB2312" w:hAnsi="仿宋_GB2312" w:cs="仿宋_GB2312" w:eastAsia="仿宋_GB2312"/>
                <w:sz w:val="22"/>
              </w:rPr>
              <w:t>5.1 串联质谱主机1台</w:t>
            </w:r>
          </w:p>
          <w:p>
            <w:pPr>
              <w:pStyle w:val="null3"/>
              <w:ind w:firstLine="440"/>
              <w:jc w:val="both"/>
            </w:pPr>
            <w:r>
              <w:rPr>
                <w:rFonts w:ascii="仿宋_GB2312" w:hAnsi="仿宋_GB2312" w:cs="仿宋_GB2312" w:eastAsia="仿宋_GB2312"/>
                <w:sz w:val="22"/>
              </w:rPr>
              <w:t>5.2 独立的ESI和APCI离子源  1套</w:t>
            </w:r>
          </w:p>
          <w:p>
            <w:pPr>
              <w:pStyle w:val="null3"/>
              <w:ind w:firstLine="440"/>
              <w:jc w:val="both"/>
            </w:pPr>
            <w:r>
              <w:rPr>
                <w:rFonts w:ascii="仿宋_GB2312" w:hAnsi="仿宋_GB2312" w:cs="仿宋_GB2312" w:eastAsia="仿宋_GB2312"/>
                <w:sz w:val="22"/>
              </w:rPr>
              <w:t>5.3 二元高压色谱泵   1台</w:t>
            </w:r>
          </w:p>
          <w:p>
            <w:pPr>
              <w:pStyle w:val="null3"/>
              <w:ind w:firstLine="440"/>
              <w:jc w:val="both"/>
            </w:pPr>
            <w:r>
              <w:rPr>
                <w:rFonts w:ascii="仿宋_GB2312" w:hAnsi="仿宋_GB2312" w:cs="仿宋_GB2312" w:eastAsia="仿宋_GB2312"/>
                <w:sz w:val="22"/>
              </w:rPr>
              <w:t>5.4 自动进样器  1台</w:t>
            </w:r>
          </w:p>
          <w:p>
            <w:pPr>
              <w:pStyle w:val="null3"/>
              <w:ind w:firstLine="440"/>
              <w:jc w:val="both"/>
            </w:pPr>
            <w:r>
              <w:rPr>
                <w:rFonts w:ascii="仿宋_GB2312" w:hAnsi="仿宋_GB2312" w:cs="仿宋_GB2312" w:eastAsia="仿宋_GB2312"/>
                <w:sz w:val="22"/>
              </w:rPr>
              <w:t>5.5 柱温箱   1台</w:t>
            </w:r>
          </w:p>
          <w:p>
            <w:pPr>
              <w:pStyle w:val="null3"/>
              <w:ind w:firstLine="440"/>
              <w:jc w:val="both"/>
            </w:pPr>
            <w:r>
              <w:rPr>
                <w:rFonts w:ascii="仿宋_GB2312" w:hAnsi="仿宋_GB2312" w:cs="仿宋_GB2312" w:eastAsia="仿宋_GB2312"/>
                <w:sz w:val="22"/>
              </w:rPr>
              <w:t>5.6 在线真空脱气机 1台</w:t>
            </w:r>
          </w:p>
          <w:p>
            <w:pPr>
              <w:pStyle w:val="null3"/>
              <w:ind w:firstLine="440"/>
              <w:jc w:val="both"/>
            </w:pPr>
            <w:r>
              <w:rPr>
                <w:rFonts w:ascii="仿宋_GB2312" w:hAnsi="仿宋_GB2312" w:cs="仿宋_GB2312" w:eastAsia="仿宋_GB2312"/>
                <w:sz w:val="22"/>
              </w:rPr>
              <w:t>5.7溶剂瓶托盘（含溶剂瓶及管线）  1套</w:t>
            </w:r>
          </w:p>
          <w:p>
            <w:pPr>
              <w:pStyle w:val="null3"/>
              <w:ind w:firstLine="440"/>
              <w:jc w:val="both"/>
            </w:pPr>
            <w:r>
              <w:rPr>
                <w:rFonts w:ascii="仿宋_GB2312" w:hAnsi="仿宋_GB2312" w:cs="仿宋_GB2312" w:eastAsia="仿宋_GB2312"/>
                <w:sz w:val="22"/>
              </w:rPr>
              <w:t>5.8安装调谐标样  1套</w:t>
            </w:r>
          </w:p>
          <w:p>
            <w:pPr>
              <w:pStyle w:val="null3"/>
              <w:ind w:firstLine="440"/>
              <w:jc w:val="both"/>
            </w:pPr>
            <w:r>
              <w:rPr>
                <w:rFonts w:ascii="仿宋_GB2312" w:hAnsi="仿宋_GB2312" w:cs="仿宋_GB2312" w:eastAsia="仿宋_GB2312"/>
                <w:sz w:val="22"/>
              </w:rPr>
              <w:t>5.9常用消耗品</w:t>
            </w:r>
          </w:p>
          <w:p>
            <w:pPr>
              <w:pStyle w:val="null3"/>
              <w:ind w:firstLine="440"/>
              <w:jc w:val="both"/>
            </w:pPr>
            <w:r>
              <w:rPr>
                <w:rFonts w:ascii="仿宋_GB2312" w:hAnsi="仿宋_GB2312" w:cs="仿宋_GB2312" w:eastAsia="仿宋_GB2312"/>
                <w:sz w:val="22"/>
              </w:rPr>
              <w:t>5.9.1机械泵油   4桶</w:t>
            </w:r>
          </w:p>
          <w:p>
            <w:pPr>
              <w:pStyle w:val="null3"/>
              <w:ind w:firstLine="440"/>
              <w:jc w:val="both"/>
            </w:pPr>
            <w:r>
              <w:rPr>
                <w:rFonts w:ascii="仿宋_GB2312" w:hAnsi="仿宋_GB2312" w:cs="仿宋_GB2312" w:eastAsia="仿宋_GB2312"/>
                <w:sz w:val="22"/>
              </w:rPr>
              <w:t>5.9.2 ESI喷针  5根</w:t>
            </w:r>
          </w:p>
          <w:p>
            <w:pPr>
              <w:pStyle w:val="null3"/>
              <w:ind w:firstLine="440"/>
              <w:jc w:val="both"/>
            </w:pPr>
            <w:r>
              <w:rPr>
                <w:rFonts w:ascii="仿宋_GB2312" w:hAnsi="仿宋_GB2312" w:cs="仿宋_GB2312" w:eastAsia="仿宋_GB2312"/>
                <w:sz w:val="22"/>
              </w:rPr>
              <w:t>5.9.3超高效C18色谱柱   2根</w:t>
            </w:r>
          </w:p>
          <w:p>
            <w:pPr>
              <w:pStyle w:val="null3"/>
              <w:ind w:firstLine="440"/>
              <w:jc w:val="both"/>
            </w:pPr>
            <w:r>
              <w:rPr>
                <w:rFonts w:ascii="仿宋_GB2312" w:hAnsi="仿宋_GB2312" w:cs="仿宋_GB2312" w:eastAsia="仿宋_GB2312"/>
                <w:sz w:val="22"/>
              </w:rPr>
              <w:t>5.9.4  自动进样器样品瓶（含瓶、盖和垫） 500只</w:t>
            </w:r>
          </w:p>
          <w:p>
            <w:pPr>
              <w:pStyle w:val="null3"/>
              <w:ind w:firstLine="440"/>
              <w:jc w:val="both"/>
            </w:pPr>
            <w:r>
              <w:rPr>
                <w:rFonts w:ascii="仿宋_GB2312" w:hAnsi="仿宋_GB2312" w:cs="仿宋_GB2312" w:eastAsia="仿宋_GB2312"/>
                <w:sz w:val="22"/>
              </w:rPr>
              <w:t>6、配套部分</w:t>
            </w:r>
          </w:p>
          <w:p>
            <w:pPr>
              <w:pStyle w:val="null3"/>
              <w:ind w:firstLine="440"/>
              <w:jc w:val="both"/>
            </w:pPr>
            <w:r>
              <w:rPr>
                <w:rFonts w:ascii="仿宋_GB2312" w:hAnsi="仿宋_GB2312" w:cs="仿宋_GB2312" w:eastAsia="仿宋_GB2312"/>
                <w:sz w:val="22"/>
              </w:rPr>
              <w:t>6.1数据处理系统：性能不低于：13代以上i7；≥16GB</w:t>
            </w:r>
            <w:r>
              <w:rPr>
                <w:rFonts w:ascii="仿宋_GB2312" w:hAnsi="仿宋_GB2312" w:cs="仿宋_GB2312" w:eastAsia="仿宋_GB2312"/>
                <w:sz w:val="22"/>
              </w:rPr>
              <w:t>及</w:t>
            </w:r>
            <w:r>
              <w:rPr>
                <w:rFonts w:ascii="仿宋_GB2312" w:hAnsi="仿宋_GB2312" w:cs="仿宋_GB2312" w:eastAsia="仿宋_GB2312"/>
                <w:sz w:val="22"/>
              </w:rPr>
              <w:t>以上内存；显卡不低于</w:t>
            </w:r>
            <w:r>
              <w:rPr>
                <w:rFonts w:ascii="仿宋_GB2312" w:hAnsi="仿宋_GB2312" w:cs="仿宋_GB2312" w:eastAsia="仿宋_GB2312"/>
                <w:sz w:val="22"/>
              </w:rPr>
              <w:t>RTX4060ti；≥2TB硬盘；≥24寸液晶显示器；激光</w:t>
            </w:r>
            <w:r>
              <w:rPr>
                <w:rFonts w:ascii="仿宋_GB2312" w:hAnsi="仿宋_GB2312" w:cs="仿宋_GB2312" w:eastAsia="仿宋_GB2312"/>
                <w:sz w:val="22"/>
              </w:rPr>
              <w:t>彩色</w:t>
            </w:r>
            <w:r>
              <w:rPr>
                <w:rFonts w:ascii="仿宋_GB2312" w:hAnsi="仿宋_GB2312" w:cs="仿宋_GB2312" w:eastAsia="仿宋_GB2312"/>
                <w:sz w:val="22"/>
              </w:rPr>
              <w:t>打印机</w:t>
            </w:r>
            <w:r>
              <w:rPr>
                <w:rFonts w:ascii="仿宋_GB2312" w:hAnsi="仿宋_GB2312" w:cs="仿宋_GB2312" w:eastAsia="仿宋_GB2312"/>
                <w:sz w:val="21"/>
              </w:rPr>
              <w:t>（</w:t>
            </w:r>
            <w:r>
              <w:rPr>
                <w:rFonts w:ascii="仿宋_GB2312" w:hAnsi="仿宋_GB2312" w:cs="仿宋_GB2312" w:eastAsia="仿宋_GB2312"/>
                <w:sz w:val="22"/>
              </w:rPr>
              <w:t>支持彩色和黑白打印；能效等级：一级；支持输稿器；扫描功能：馈纸式扫描；打印速度：黑彩单面，</w:t>
            </w:r>
            <w:r>
              <w:rPr>
                <w:rFonts w:ascii="仿宋_GB2312" w:hAnsi="仿宋_GB2312" w:cs="仿宋_GB2312" w:eastAsia="仿宋_GB2312"/>
                <w:sz w:val="22"/>
              </w:rPr>
              <w:t>25张/分钟；黑彩双面，16张/分钟；连接方式：有线，WIFI，USB；支持自动双面打印、自动双面复印、自动双面扫描；支持传真；黑白彩色同速。</w:t>
            </w:r>
            <w:r>
              <w:rPr>
                <w:rFonts w:ascii="仿宋_GB2312" w:hAnsi="仿宋_GB2312" w:cs="仿宋_GB2312" w:eastAsia="仿宋_GB2312"/>
                <w:sz w:val="21"/>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ind w:firstLine="440"/>
              <w:jc w:val="both"/>
            </w:pPr>
            <w:r>
              <w:rPr>
                <w:rFonts w:ascii="仿宋_GB2312" w:hAnsi="仿宋_GB2312" w:cs="仿宋_GB2312" w:eastAsia="仿宋_GB2312"/>
                <w:sz w:val="22"/>
              </w:rPr>
              <w:t>6.2不间断电源UPS，容量≥ 6KVA，延时1小时以上   1台</w:t>
            </w:r>
          </w:p>
          <w:p>
            <w:pPr>
              <w:pStyle w:val="null3"/>
              <w:ind w:firstLine="440"/>
              <w:jc w:val="both"/>
            </w:pPr>
            <w:r>
              <w:rPr>
                <w:rFonts w:ascii="仿宋_GB2312" w:hAnsi="仿宋_GB2312" w:cs="仿宋_GB2312" w:eastAsia="仿宋_GB2312"/>
                <w:sz w:val="22"/>
              </w:rPr>
              <w:t>6.3氮气发生器  1套</w:t>
            </w:r>
          </w:p>
          <w:p>
            <w:pPr>
              <w:pStyle w:val="null3"/>
              <w:ind w:firstLine="440"/>
              <w:jc w:val="both"/>
            </w:pPr>
            <w:r>
              <w:rPr>
                <w:rFonts w:ascii="仿宋_GB2312" w:hAnsi="仿宋_GB2312" w:cs="仿宋_GB2312" w:eastAsia="仿宋_GB2312"/>
                <w:sz w:val="22"/>
              </w:rPr>
              <w:t>6.4 新污染物分析标准物质</w:t>
            </w:r>
            <w:r>
              <w:rPr>
                <w:rFonts w:ascii="仿宋_GB2312" w:hAnsi="仿宋_GB2312" w:cs="仿宋_GB2312" w:eastAsia="仿宋_GB2312"/>
                <w:sz w:val="22"/>
              </w:rPr>
              <w:t>：</w:t>
            </w:r>
            <w:r>
              <w:rPr>
                <w:rFonts w:ascii="仿宋_GB2312" w:hAnsi="仿宋_GB2312" w:cs="仿宋_GB2312" w:eastAsia="仿宋_GB2312"/>
                <w:sz w:val="22"/>
              </w:rPr>
              <w:t>新污染物分析标准物质</w:t>
            </w:r>
            <w:r>
              <w:rPr>
                <w:rFonts w:ascii="仿宋_GB2312" w:hAnsi="仿宋_GB2312" w:cs="仿宋_GB2312" w:eastAsia="仿宋_GB2312"/>
                <w:sz w:val="22"/>
              </w:rPr>
              <w:t>至少包括全氟化合物（含全氟己基磺酸及其盐类、全氟辛酸及其盐类、全氟辛基磺酸及其盐类）、</w:t>
            </w:r>
            <w:r>
              <w:rPr>
                <w:rFonts w:ascii="仿宋_GB2312" w:hAnsi="仿宋_GB2312" w:cs="仿宋_GB2312" w:eastAsia="仿宋_GB2312"/>
                <w:sz w:val="22"/>
              </w:rPr>
              <w:t>十溴二苯醚</w:t>
            </w:r>
            <w:r>
              <w:rPr>
                <w:rFonts w:ascii="仿宋_GB2312" w:hAnsi="仿宋_GB2312" w:cs="仿宋_GB2312" w:eastAsia="仿宋_GB2312"/>
                <w:sz w:val="22"/>
              </w:rPr>
              <w:t>等有证标准物质各</w:t>
            </w:r>
            <w:r>
              <w:rPr>
                <w:rFonts w:ascii="仿宋_GB2312" w:hAnsi="仿宋_GB2312" w:cs="仿宋_GB2312" w:eastAsia="仿宋_GB2312"/>
                <w:sz w:val="22"/>
              </w:rPr>
              <w:t>2支，可以满足标物溯源要求。。</w:t>
            </w:r>
          </w:p>
          <w:p>
            <w:pPr>
              <w:pStyle w:val="null3"/>
              <w:ind w:firstLine="440"/>
              <w:jc w:val="both"/>
            </w:pPr>
            <w:r>
              <w:rPr>
                <w:rFonts w:ascii="仿宋_GB2312" w:hAnsi="仿宋_GB2312" w:cs="仿宋_GB2312" w:eastAsia="仿宋_GB2312"/>
                <w:sz w:val="22"/>
              </w:rPr>
              <w:t>7、技术服务及其它</w:t>
            </w:r>
          </w:p>
          <w:p>
            <w:pPr>
              <w:pStyle w:val="null3"/>
              <w:ind w:firstLine="440"/>
              <w:jc w:val="both"/>
            </w:pPr>
            <w:r>
              <w:rPr>
                <w:rFonts w:ascii="仿宋_GB2312" w:hAnsi="仿宋_GB2312" w:cs="仿宋_GB2312" w:eastAsia="仿宋_GB2312"/>
                <w:sz w:val="22"/>
              </w:rPr>
              <w:t>7.1</w:t>
            </w:r>
            <w:r>
              <w:rPr>
                <w:rFonts w:ascii="仿宋_GB2312" w:hAnsi="仿宋_GB2312" w:cs="仿宋_GB2312" w:eastAsia="仿宋_GB2312"/>
                <w:sz w:val="22"/>
                <w:b/>
              </w:rPr>
              <w:t>投标人承诺</w:t>
            </w:r>
            <w:r>
              <w:rPr>
                <w:rFonts w:ascii="仿宋_GB2312" w:hAnsi="仿宋_GB2312" w:cs="仿宋_GB2312" w:eastAsia="仿宋_GB2312"/>
                <w:sz w:val="21"/>
                <w:b/>
              </w:rPr>
              <w:t>：</w:t>
            </w:r>
            <w:r>
              <w:rPr>
                <w:rFonts w:ascii="仿宋_GB2312" w:hAnsi="仿宋_GB2312" w:cs="仿宋_GB2312" w:eastAsia="仿宋_GB2312"/>
                <w:sz w:val="22"/>
                <w:b/>
              </w:rPr>
              <w:t>仪器到达最终用户现场并且实验室条件合格后，在接到用户通知后一周内，需安排有经验的工程技术人员到用户现场安装、调试仪器，并免费提供用户现场培训，培训人数不限，保证用户掌握基本技能，可以正确操作使用仪器；制造商需提供免费专业培训名额</w:t>
            </w:r>
            <w:r>
              <w:rPr>
                <w:rFonts w:ascii="仿宋_GB2312" w:hAnsi="仿宋_GB2312" w:cs="仿宋_GB2312" w:eastAsia="仿宋_GB2312"/>
                <w:sz w:val="22"/>
                <w:b/>
              </w:rPr>
              <w:t>3人次（不含差旅费）或根据用户要求派专业应用工程师进行现场应用培训，时间为1-2周。</w:t>
            </w:r>
          </w:p>
          <w:p>
            <w:pPr>
              <w:pStyle w:val="null3"/>
              <w:ind w:firstLine="440"/>
              <w:jc w:val="both"/>
            </w:pPr>
            <w:r>
              <w:rPr>
                <w:rFonts w:ascii="仿宋_GB2312" w:hAnsi="仿宋_GB2312" w:cs="仿宋_GB2312" w:eastAsia="仿宋_GB2312"/>
                <w:sz w:val="22"/>
              </w:rPr>
              <w:t>7.2 仪器在安装调试通过后整机有两年的免费保修期，分子涡轮泵、四级杆等核心部件免费保修期三年。在保修期内，所有服务及硬件损坏全部免费维修；保修期外，</w:t>
            </w:r>
            <w:r>
              <w:rPr>
                <w:rFonts w:ascii="仿宋_GB2312" w:hAnsi="仿宋_GB2312" w:cs="仿宋_GB2312" w:eastAsia="仿宋_GB2312"/>
                <w:sz w:val="22"/>
              </w:rPr>
              <w:t>投标人</w:t>
            </w:r>
            <w:r>
              <w:rPr>
                <w:rFonts w:ascii="仿宋_GB2312" w:hAnsi="仿宋_GB2312" w:cs="仿宋_GB2312" w:eastAsia="仿宋_GB2312"/>
                <w:sz w:val="22"/>
              </w:rPr>
              <w:t>能及时地为用户提供备品备件和相应维修服务。</w:t>
            </w:r>
          </w:p>
          <w:p>
            <w:pPr>
              <w:pStyle w:val="null3"/>
              <w:ind w:firstLine="440"/>
              <w:jc w:val="both"/>
            </w:pPr>
            <w:r>
              <w:rPr>
                <w:rFonts w:ascii="仿宋_GB2312" w:hAnsi="仿宋_GB2312" w:cs="仿宋_GB2312" w:eastAsia="仿宋_GB2312"/>
                <w:sz w:val="22"/>
              </w:rPr>
              <w:t>7.3方法建立：仪器安装调试后应在该设备上现场建立全氟化合物、抗生素和壬基酚类的全流程分析方法，方法检出限、精密度、准确度、校准曲线等应满足相应标准方法要求。</w:t>
            </w:r>
            <w:r>
              <w:br/>
            </w:r>
            <w:r>
              <w:rPr>
                <w:rFonts w:ascii="仿宋_GB2312" w:hAnsi="仿宋_GB2312" w:cs="仿宋_GB2312" w:eastAsia="仿宋_GB2312"/>
                <w:sz w:val="22"/>
              </w:rPr>
              <w:t xml:space="preserve">    </w:t>
            </w:r>
            <w:r>
              <w:rPr>
                <w:rFonts w:ascii="仿宋_GB2312" w:hAnsi="仿宋_GB2312" w:cs="仿宋_GB2312" w:eastAsia="仿宋_GB2312"/>
                <w:sz w:val="22"/>
              </w:rPr>
              <w:t>7.4若仪器安装需要单独接地线，接地线由中标人负责，相关费用中标人承担。</w:t>
            </w:r>
          </w:p>
          <w:p>
            <w:pPr>
              <w:pStyle w:val="null3"/>
              <w:ind w:firstLine="442"/>
              <w:jc w:val="both"/>
            </w:pPr>
            <w:r>
              <w:rPr>
                <w:rFonts w:ascii="仿宋_GB2312" w:hAnsi="仿宋_GB2312" w:cs="仿宋_GB2312" w:eastAsia="仿宋_GB2312"/>
                <w:sz w:val="22"/>
                <w:b/>
              </w:rPr>
              <w:t>(二)在线固相萃取-超高效液相色谱三重串联四极杆质谱联用</w:t>
            </w:r>
          </w:p>
          <w:p>
            <w:pPr>
              <w:pStyle w:val="null3"/>
              <w:ind w:firstLine="440"/>
              <w:jc w:val="both"/>
            </w:pPr>
            <w:r>
              <w:rPr>
                <w:rFonts w:ascii="仿宋_GB2312" w:hAnsi="仿宋_GB2312" w:cs="仿宋_GB2312" w:eastAsia="仿宋_GB2312"/>
                <w:sz w:val="22"/>
              </w:rPr>
              <w:t>1．配置要求：</w:t>
            </w:r>
          </w:p>
          <w:p>
            <w:pPr>
              <w:pStyle w:val="null3"/>
              <w:ind w:firstLine="440"/>
              <w:jc w:val="both"/>
            </w:pPr>
            <w:r>
              <w:rPr>
                <w:rFonts w:ascii="仿宋_GB2312" w:hAnsi="仿宋_GB2312" w:cs="仿宋_GB2312" w:eastAsia="仿宋_GB2312"/>
                <w:sz w:val="22"/>
              </w:rPr>
              <w:t>1.1超高效液相色谱系统：二元高压混合梯度泵（至少含四溶剂流路，溶剂切换阀，含真空脱气装置），柱塞清洗装置，高性能可降温型自动进样器,高容量可降温型柱温箱</w:t>
            </w:r>
          </w:p>
          <w:p>
            <w:pPr>
              <w:pStyle w:val="null3"/>
              <w:ind w:firstLine="440"/>
              <w:jc w:val="both"/>
            </w:pPr>
            <w:r>
              <w:rPr>
                <w:rFonts w:ascii="仿宋_GB2312" w:hAnsi="仿宋_GB2312" w:cs="仿宋_GB2312" w:eastAsia="仿宋_GB2312"/>
                <w:sz w:val="22"/>
              </w:rPr>
              <w:t>1.2在线固相萃取：在线富集系统，及直接进样模式切换单元，至少包括四元梯度上样泵，自动进样器，1个2位6通阀(均耐压≥15000 psi)</w:t>
            </w:r>
          </w:p>
          <w:p>
            <w:pPr>
              <w:pStyle w:val="null3"/>
              <w:ind w:firstLine="440"/>
              <w:jc w:val="both"/>
            </w:pPr>
            <w:r>
              <w:rPr>
                <w:rFonts w:ascii="仿宋_GB2312" w:hAnsi="仿宋_GB2312" w:cs="仿宋_GB2312" w:eastAsia="仿宋_GB2312"/>
                <w:sz w:val="22"/>
              </w:rPr>
              <w:t>1.3三重串联四极杆质谱系统：独立ESI离子源，三重串联四极杆主机，质谱工作站，电脑，打印机</w:t>
            </w:r>
          </w:p>
          <w:p>
            <w:pPr>
              <w:pStyle w:val="null3"/>
              <w:ind w:firstLine="440"/>
              <w:jc w:val="both"/>
            </w:pPr>
            <w:r>
              <w:rPr>
                <w:rFonts w:ascii="仿宋_GB2312" w:hAnsi="仿宋_GB2312" w:cs="仿宋_GB2312" w:eastAsia="仿宋_GB2312"/>
                <w:sz w:val="22"/>
              </w:rPr>
              <w:t>1.4辅助设备：不间断电源，专用氮气发生器</w:t>
            </w:r>
          </w:p>
          <w:p>
            <w:pPr>
              <w:pStyle w:val="null3"/>
              <w:ind w:firstLine="440"/>
              <w:jc w:val="both"/>
            </w:pPr>
            <w:r>
              <w:rPr>
                <w:rFonts w:ascii="仿宋_GB2312" w:hAnsi="仿宋_GB2312" w:cs="仿宋_GB2312" w:eastAsia="仿宋_GB2312"/>
                <w:sz w:val="22"/>
              </w:rPr>
              <w:t>1.5耗材：</w:t>
            </w:r>
            <w:r>
              <w:rPr>
                <w:rFonts w:ascii="仿宋_GB2312" w:hAnsi="仿宋_GB2312" w:cs="仿宋_GB2312" w:eastAsia="仿宋_GB2312"/>
                <w:sz w:val="22"/>
              </w:rPr>
              <w:t>不少于</w:t>
            </w:r>
            <w:r>
              <w:rPr>
                <w:rFonts w:ascii="仿宋_GB2312" w:hAnsi="仿宋_GB2312" w:cs="仿宋_GB2312" w:eastAsia="仿宋_GB2312"/>
                <w:sz w:val="22"/>
              </w:rPr>
              <w:t>ESI喷雾针1根、调谐液1套、机械泵油1套、雾化器针头工具包1套、密封垫圈1包、样品瓶（螺口，2ml，500个）</w:t>
            </w:r>
          </w:p>
          <w:p>
            <w:pPr>
              <w:pStyle w:val="null3"/>
              <w:ind w:firstLine="440"/>
              <w:jc w:val="both"/>
            </w:pPr>
            <w:r>
              <w:rPr>
                <w:rFonts w:ascii="仿宋_GB2312" w:hAnsi="仿宋_GB2312" w:cs="仿宋_GB2312" w:eastAsia="仿宋_GB2312"/>
                <w:sz w:val="22"/>
              </w:rPr>
              <w:t>1.6新污染物分析标准物质：至少包括抗生素</w:t>
            </w:r>
            <w:r>
              <w:rPr>
                <w:rFonts w:ascii="仿宋_GB2312" w:hAnsi="仿宋_GB2312" w:cs="仿宋_GB2312" w:eastAsia="仿宋_GB2312"/>
                <w:sz w:val="22"/>
              </w:rPr>
              <w:t>（</w:t>
            </w:r>
            <w:r>
              <w:rPr>
                <w:rFonts w:ascii="仿宋_GB2312" w:hAnsi="仿宋_GB2312" w:cs="仿宋_GB2312" w:eastAsia="仿宋_GB2312"/>
                <w:sz w:val="22"/>
              </w:rPr>
              <w:t>包括磺胺类、四环素类、喹诺酮类、大环内酯类和</w:t>
            </w:r>
            <w:r>
              <w:rPr>
                <w:rFonts w:ascii="仿宋_GB2312" w:hAnsi="仿宋_GB2312" w:cs="仿宋_GB2312" w:eastAsia="仿宋_GB2312"/>
                <w:sz w:val="22"/>
              </w:rPr>
              <w:t>β-内酰胺类混标</w:t>
            </w:r>
            <w:r>
              <w:rPr>
                <w:rFonts w:ascii="仿宋_GB2312" w:hAnsi="仿宋_GB2312" w:cs="仿宋_GB2312" w:eastAsia="仿宋_GB2312"/>
                <w:sz w:val="22"/>
              </w:rPr>
              <w:t>）</w:t>
            </w:r>
            <w:r>
              <w:rPr>
                <w:rFonts w:ascii="仿宋_GB2312" w:hAnsi="仿宋_GB2312" w:cs="仿宋_GB2312" w:eastAsia="仿宋_GB2312"/>
                <w:sz w:val="22"/>
              </w:rPr>
              <w:t>、壬基酚类</w:t>
            </w:r>
            <w:r>
              <w:rPr>
                <w:rFonts w:ascii="仿宋_GB2312" w:hAnsi="仿宋_GB2312" w:cs="仿宋_GB2312" w:eastAsia="仿宋_GB2312"/>
                <w:sz w:val="22"/>
              </w:rPr>
              <w:t>、</w:t>
            </w:r>
            <w:r>
              <w:rPr>
                <w:rFonts w:ascii="仿宋_GB2312" w:hAnsi="仿宋_GB2312" w:cs="仿宋_GB2312" w:eastAsia="仿宋_GB2312"/>
                <w:sz w:val="22"/>
              </w:rPr>
              <w:t>六溴环十二烷、三氯杀螨醇</w:t>
            </w:r>
            <w:r>
              <w:rPr>
                <w:rFonts w:ascii="仿宋_GB2312" w:hAnsi="仿宋_GB2312" w:cs="仿宋_GB2312" w:eastAsia="仿宋_GB2312"/>
                <w:sz w:val="22"/>
              </w:rPr>
              <w:t>等有证标准物质各</w:t>
            </w:r>
            <w:r>
              <w:rPr>
                <w:rFonts w:ascii="仿宋_GB2312" w:hAnsi="仿宋_GB2312" w:cs="仿宋_GB2312" w:eastAsia="仿宋_GB2312"/>
                <w:sz w:val="22"/>
              </w:rPr>
              <w:t>2支，可以满足标物溯源要求。</w:t>
            </w:r>
          </w:p>
          <w:p>
            <w:pPr>
              <w:pStyle w:val="null3"/>
              <w:ind w:firstLine="440"/>
              <w:jc w:val="both"/>
            </w:pPr>
            <w:r>
              <w:rPr>
                <w:rFonts w:ascii="仿宋_GB2312" w:hAnsi="仿宋_GB2312" w:cs="仿宋_GB2312" w:eastAsia="仿宋_GB2312"/>
                <w:sz w:val="22"/>
              </w:rPr>
              <w:t>2技术参数：</w:t>
            </w:r>
          </w:p>
          <w:p>
            <w:pPr>
              <w:pStyle w:val="null3"/>
              <w:ind w:firstLine="440"/>
              <w:jc w:val="both"/>
            </w:pPr>
            <w:r>
              <w:rPr>
                <w:rFonts w:ascii="仿宋_GB2312" w:hAnsi="仿宋_GB2312" w:cs="仿宋_GB2312" w:eastAsia="仿宋_GB2312"/>
                <w:sz w:val="22"/>
              </w:rPr>
              <w:t>2.1超高效液相色谱系统</w:t>
            </w:r>
          </w:p>
          <w:p>
            <w:pPr>
              <w:pStyle w:val="null3"/>
              <w:ind w:firstLine="440"/>
              <w:jc w:val="both"/>
            </w:pPr>
            <w:r>
              <w:rPr>
                <w:rFonts w:ascii="仿宋_GB2312" w:hAnsi="仿宋_GB2312" w:cs="仿宋_GB2312" w:eastAsia="仿宋_GB2312"/>
                <w:sz w:val="22"/>
              </w:rPr>
              <w:t>2.1.1二元梯度泵</w:t>
            </w:r>
          </w:p>
          <w:p>
            <w:pPr>
              <w:pStyle w:val="null3"/>
              <w:ind w:firstLine="440"/>
              <w:jc w:val="both"/>
            </w:pPr>
            <w:r>
              <w:rPr>
                <w:rFonts w:ascii="仿宋_GB2312" w:hAnsi="仿宋_GB2312" w:cs="仿宋_GB2312" w:eastAsia="仿宋_GB2312"/>
                <w:sz w:val="22"/>
              </w:rPr>
              <w:t>2.1.1.1标准配备在线真空脱气机</w:t>
            </w:r>
          </w:p>
          <w:p>
            <w:pPr>
              <w:pStyle w:val="null3"/>
              <w:ind w:firstLine="440"/>
              <w:jc w:val="both"/>
            </w:pPr>
            <w:r>
              <w:rPr>
                <w:rFonts w:ascii="仿宋_GB2312" w:hAnsi="仿宋_GB2312" w:cs="仿宋_GB2312" w:eastAsia="仿宋_GB2312"/>
                <w:sz w:val="22"/>
              </w:rPr>
              <w:t>2.1.1.2流速设置范围：至少包括0.001-5mL/min</w:t>
            </w:r>
          </w:p>
          <w:p>
            <w:pPr>
              <w:pStyle w:val="null3"/>
              <w:ind w:firstLine="440"/>
              <w:jc w:val="both"/>
            </w:pPr>
            <w:r>
              <w:rPr>
                <w:rFonts w:ascii="仿宋_GB2312" w:hAnsi="仿宋_GB2312" w:cs="仿宋_GB2312" w:eastAsia="仿宋_GB2312"/>
                <w:sz w:val="22"/>
              </w:rPr>
              <w:t>2.1.1.3流速准确度：≤1%；流速精度：≤0.072% RSD</w:t>
            </w:r>
          </w:p>
          <w:p>
            <w:pPr>
              <w:pStyle w:val="null3"/>
              <w:ind w:firstLine="440"/>
              <w:jc w:val="both"/>
            </w:pPr>
            <w:r>
              <w:rPr>
                <w:rFonts w:ascii="仿宋_GB2312" w:hAnsi="仿宋_GB2312" w:cs="仿宋_GB2312" w:eastAsia="仿宋_GB2312"/>
                <w:sz w:val="22"/>
              </w:rPr>
              <w:t>★2.1.1.4最高操作压力：≥15000psi</w:t>
            </w:r>
            <w:r>
              <w:rPr>
                <w:rFonts w:ascii="仿宋_GB2312" w:hAnsi="仿宋_GB2312" w:cs="仿宋_GB2312" w:eastAsia="仿宋_GB2312"/>
                <w:sz w:val="22"/>
                <w:b/>
              </w:rPr>
              <w:t>（</w:t>
            </w:r>
            <w:r>
              <w:rPr>
                <w:rFonts w:ascii="仿宋_GB2312" w:hAnsi="仿宋_GB2312" w:cs="仿宋_GB2312" w:eastAsia="仿宋_GB2312"/>
                <w:sz w:val="22"/>
                <w:b/>
              </w:rPr>
              <w:t>需提供技术白皮书或软件截图</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2.1.1.5梯度组成精度：≤0.15%RSD</w:t>
            </w:r>
          </w:p>
          <w:p>
            <w:pPr>
              <w:pStyle w:val="null3"/>
              <w:ind w:firstLine="440"/>
              <w:jc w:val="both"/>
            </w:pPr>
            <w:r>
              <w:rPr>
                <w:rFonts w:ascii="仿宋_GB2312" w:hAnsi="仿宋_GB2312" w:cs="仿宋_GB2312" w:eastAsia="仿宋_GB2312"/>
                <w:sz w:val="22"/>
              </w:rPr>
              <w:t>2.1.1.6自动柱塞杆清洗装置</w:t>
            </w:r>
          </w:p>
          <w:p>
            <w:pPr>
              <w:pStyle w:val="null3"/>
              <w:ind w:firstLine="440"/>
              <w:jc w:val="both"/>
            </w:pPr>
            <w:r>
              <w:rPr>
                <w:rFonts w:ascii="仿宋_GB2312" w:hAnsi="仿宋_GB2312" w:cs="仿宋_GB2312" w:eastAsia="仿宋_GB2312"/>
                <w:sz w:val="22"/>
              </w:rPr>
              <w:t>2.1.1.7自我诊断/自我恢复：自动检测分析过程中意外混入的气泡，自动执行Purge，快速恢复至正常分析状态。</w:t>
            </w:r>
          </w:p>
          <w:p>
            <w:pPr>
              <w:pStyle w:val="null3"/>
              <w:ind w:firstLine="440"/>
              <w:jc w:val="both"/>
            </w:pPr>
            <w:r>
              <w:rPr>
                <w:rFonts w:ascii="仿宋_GB2312" w:hAnsi="仿宋_GB2312" w:cs="仿宋_GB2312" w:eastAsia="仿宋_GB2312"/>
                <w:sz w:val="22"/>
              </w:rPr>
              <w:t>2.1.2自动进样器：</w:t>
            </w:r>
          </w:p>
          <w:p>
            <w:pPr>
              <w:pStyle w:val="null3"/>
              <w:ind w:firstLine="440"/>
              <w:jc w:val="both"/>
            </w:pPr>
            <w:r>
              <w:rPr>
                <w:rFonts w:ascii="仿宋_GB2312" w:hAnsi="仿宋_GB2312" w:cs="仿宋_GB2312" w:eastAsia="仿宋_GB2312"/>
                <w:sz w:val="22"/>
              </w:rPr>
              <w:t>2.1.2.1样品容量：</w:t>
            </w:r>
            <w:r>
              <w:rPr>
                <w:rFonts w:ascii="仿宋_GB2312" w:hAnsi="仿宋_GB2312" w:cs="仿宋_GB2312" w:eastAsia="仿宋_GB2312"/>
                <w:sz w:val="22"/>
              </w:rPr>
              <w:t>≥</w:t>
            </w:r>
            <w:r>
              <w:rPr>
                <w:rFonts w:ascii="仿宋_GB2312" w:hAnsi="仿宋_GB2312" w:cs="仿宋_GB2312" w:eastAsia="仿宋_GB2312"/>
                <w:sz w:val="22"/>
              </w:rPr>
              <w:t>160个以上2mL样品瓶位</w:t>
            </w:r>
          </w:p>
          <w:p>
            <w:pPr>
              <w:pStyle w:val="null3"/>
              <w:ind w:firstLine="440"/>
              <w:jc w:val="both"/>
            </w:pPr>
            <w:r>
              <w:rPr>
                <w:rFonts w:ascii="仿宋_GB2312" w:hAnsi="仿宋_GB2312" w:cs="仿宋_GB2312" w:eastAsia="仿宋_GB2312"/>
                <w:sz w:val="22"/>
              </w:rPr>
              <w:t>2.1.2.2压力范围：至少包括0-1</w:t>
            </w:r>
            <w:r>
              <w:rPr>
                <w:rFonts w:ascii="仿宋_GB2312" w:hAnsi="仿宋_GB2312" w:cs="仿宋_GB2312" w:eastAsia="仿宋_GB2312"/>
                <w:sz w:val="22"/>
              </w:rPr>
              <w:t>0</w:t>
            </w:r>
            <w:r>
              <w:rPr>
                <w:rFonts w:ascii="仿宋_GB2312" w:hAnsi="仿宋_GB2312" w:cs="仿宋_GB2312" w:eastAsia="仿宋_GB2312"/>
                <w:sz w:val="22"/>
              </w:rPr>
              <w:t>00bar</w:t>
            </w:r>
          </w:p>
          <w:p>
            <w:pPr>
              <w:pStyle w:val="null3"/>
              <w:ind w:firstLine="440"/>
              <w:jc w:val="both"/>
            </w:pPr>
            <w:r>
              <w:rPr>
                <w:rFonts w:ascii="仿宋_GB2312" w:hAnsi="仿宋_GB2312" w:cs="仿宋_GB2312" w:eastAsia="仿宋_GB2312"/>
                <w:sz w:val="22"/>
              </w:rPr>
              <w:t>2.1.2.3进样范围：至少包括0.1-</w:t>
            </w:r>
            <w:r>
              <w:rPr>
                <w:rFonts w:ascii="仿宋_GB2312" w:hAnsi="仿宋_GB2312" w:cs="仿宋_GB2312" w:eastAsia="仿宋_GB2312"/>
                <w:sz w:val="22"/>
              </w:rPr>
              <w:t>20mL</w:t>
            </w:r>
            <w:r>
              <w:rPr>
                <w:rFonts w:ascii="仿宋_GB2312" w:hAnsi="仿宋_GB2312" w:cs="仿宋_GB2312" w:eastAsia="仿宋_GB2312"/>
                <w:sz w:val="22"/>
              </w:rPr>
              <w:t>，流通式进样，改变进样体积无需更换定量环</w:t>
            </w:r>
          </w:p>
          <w:p>
            <w:pPr>
              <w:pStyle w:val="null3"/>
              <w:ind w:firstLine="440"/>
              <w:jc w:val="both"/>
            </w:pPr>
            <w:r>
              <w:rPr>
                <w:rFonts w:ascii="仿宋_GB2312" w:hAnsi="仿宋_GB2312" w:cs="仿宋_GB2312" w:eastAsia="仿宋_GB2312"/>
                <w:sz w:val="22"/>
              </w:rPr>
              <w:t>2.1.2.4进样精度：≤0.15%RSD</w:t>
            </w:r>
          </w:p>
          <w:p>
            <w:pPr>
              <w:pStyle w:val="null3"/>
              <w:ind w:firstLine="440"/>
              <w:jc w:val="both"/>
            </w:pPr>
            <w:r>
              <w:rPr>
                <w:rFonts w:ascii="仿宋_GB2312" w:hAnsi="仿宋_GB2312" w:cs="仿宋_GB2312" w:eastAsia="仿宋_GB2312"/>
                <w:sz w:val="22"/>
              </w:rPr>
              <w:t>2.1.2.5交叉污染：≤0.001%（氯己定）</w:t>
            </w:r>
          </w:p>
          <w:p>
            <w:pPr>
              <w:pStyle w:val="null3"/>
              <w:ind w:firstLine="440"/>
              <w:jc w:val="both"/>
            </w:pPr>
            <w:r>
              <w:rPr>
                <w:rFonts w:ascii="仿宋_GB2312" w:hAnsi="仿宋_GB2312" w:cs="仿宋_GB2312" w:eastAsia="仿宋_GB2312"/>
                <w:sz w:val="22"/>
              </w:rPr>
              <w:t>2.1.2.6样品盘温度控制范围：</w:t>
            </w:r>
            <w:r>
              <w:rPr>
                <w:rFonts w:ascii="仿宋_GB2312" w:hAnsi="仿宋_GB2312" w:cs="仿宋_GB2312" w:eastAsia="仿宋_GB2312"/>
                <w:sz w:val="22"/>
              </w:rPr>
              <w:t>5</w:t>
            </w:r>
            <w:r>
              <w:rPr>
                <w:rFonts w:ascii="仿宋_GB2312" w:hAnsi="仿宋_GB2312" w:cs="仿宋_GB2312" w:eastAsia="仿宋_GB2312"/>
                <w:sz w:val="22"/>
              </w:rPr>
              <w:t>-40℃</w:t>
            </w:r>
          </w:p>
          <w:p>
            <w:pPr>
              <w:pStyle w:val="null3"/>
              <w:ind w:firstLine="440"/>
              <w:jc w:val="both"/>
            </w:pPr>
            <w:r>
              <w:rPr>
                <w:rFonts w:ascii="仿宋_GB2312" w:hAnsi="仿宋_GB2312" w:cs="仿宋_GB2312" w:eastAsia="仿宋_GB2312"/>
                <w:sz w:val="22"/>
              </w:rPr>
              <w:t>2.1.2.7支持多种自动前处理功能：样品稀释、添加、混合、Co-injection功能、自动衍生等</w:t>
            </w:r>
          </w:p>
          <w:p>
            <w:pPr>
              <w:pStyle w:val="null3"/>
              <w:ind w:firstLine="440"/>
              <w:jc w:val="both"/>
            </w:pPr>
            <w:r>
              <w:rPr>
                <w:rFonts w:ascii="仿宋_GB2312" w:hAnsi="仿宋_GB2312" w:cs="仿宋_GB2312" w:eastAsia="仿宋_GB2312"/>
                <w:sz w:val="22"/>
              </w:rPr>
              <w:t>2.1.3智能化柱温箱</w:t>
            </w:r>
          </w:p>
          <w:p>
            <w:pPr>
              <w:pStyle w:val="null3"/>
              <w:ind w:firstLine="440"/>
              <w:jc w:val="both"/>
            </w:pPr>
            <w:r>
              <w:rPr>
                <w:rFonts w:ascii="仿宋_GB2312" w:hAnsi="仿宋_GB2312" w:cs="仿宋_GB2312" w:eastAsia="仿宋_GB2312"/>
                <w:sz w:val="22"/>
              </w:rPr>
              <w:t>2.1.3.1控温范围：具有降温功能，至少覆盖5℃至80℃</w:t>
            </w:r>
          </w:p>
          <w:p>
            <w:pPr>
              <w:pStyle w:val="null3"/>
              <w:ind w:firstLine="440"/>
              <w:jc w:val="both"/>
            </w:pPr>
            <w:r>
              <w:rPr>
                <w:rFonts w:ascii="仿宋_GB2312" w:hAnsi="仿宋_GB2312" w:cs="仿宋_GB2312" w:eastAsia="仿宋_GB2312"/>
                <w:sz w:val="22"/>
              </w:rPr>
              <w:t>2.1.3.2温度稳定性：±0.05℃</w:t>
            </w:r>
          </w:p>
          <w:p>
            <w:pPr>
              <w:pStyle w:val="null3"/>
              <w:ind w:firstLine="440"/>
              <w:jc w:val="both"/>
            </w:pPr>
            <w:r>
              <w:rPr>
                <w:rFonts w:ascii="仿宋_GB2312" w:hAnsi="仿宋_GB2312" w:cs="仿宋_GB2312" w:eastAsia="仿宋_GB2312"/>
                <w:sz w:val="22"/>
              </w:rPr>
              <w:t>2.1.3.3温度准确度：≤0.5℃</w:t>
            </w:r>
          </w:p>
          <w:p>
            <w:pPr>
              <w:pStyle w:val="null3"/>
              <w:ind w:firstLine="440"/>
              <w:jc w:val="both"/>
            </w:pPr>
            <w:r>
              <w:rPr>
                <w:rFonts w:ascii="仿宋_GB2312" w:hAnsi="仿宋_GB2312" w:cs="仿宋_GB2312" w:eastAsia="仿宋_GB2312"/>
                <w:sz w:val="22"/>
              </w:rPr>
              <w:t>2.1.3.4柱容量：至少可同时放置6根10cm色谱柱</w:t>
            </w:r>
          </w:p>
          <w:p>
            <w:pPr>
              <w:pStyle w:val="null3"/>
              <w:ind w:firstLine="440"/>
              <w:jc w:val="both"/>
            </w:pPr>
            <w:r>
              <w:rPr>
                <w:rFonts w:ascii="仿宋_GB2312" w:hAnsi="仿宋_GB2312" w:cs="仿宋_GB2312" w:eastAsia="仿宋_GB2312"/>
                <w:sz w:val="22"/>
              </w:rPr>
              <w:t>2.1.4在线富集系统</w:t>
            </w:r>
          </w:p>
          <w:p>
            <w:pPr>
              <w:pStyle w:val="null3"/>
              <w:ind w:firstLine="440"/>
              <w:jc w:val="both"/>
            </w:pPr>
            <w:r>
              <w:rPr>
                <w:rFonts w:ascii="仿宋_GB2312" w:hAnsi="仿宋_GB2312" w:cs="仿宋_GB2312" w:eastAsia="仿宋_GB2312"/>
                <w:sz w:val="22"/>
              </w:rPr>
              <w:t>2.1.4.1整个系统包含四元泵，真空脱气机，SPE柱，自动进样器系统，样品固相提取、分离、检测所有过程中的操作参数均由</w:t>
            </w:r>
            <w:r>
              <w:rPr>
                <w:rFonts w:ascii="仿宋_GB2312" w:hAnsi="仿宋_GB2312" w:cs="仿宋_GB2312" w:eastAsia="仿宋_GB2312"/>
                <w:sz w:val="22"/>
                <w:b/>
              </w:rPr>
              <w:t>同一个厂家</w:t>
            </w:r>
            <w:r>
              <w:rPr>
                <w:rFonts w:ascii="仿宋_GB2312" w:hAnsi="仿宋_GB2312" w:cs="仿宋_GB2312" w:eastAsia="仿宋_GB2312"/>
                <w:sz w:val="22"/>
              </w:rPr>
              <w:t>生产</w:t>
            </w:r>
            <w:r>
              <w:rPr>
                <w:rFonts w:ascii="仿宋_GB2312" w:hAnsi="仿宋_GB2312" w:cs="仿宋_GB2312" w:eastAsia="仿宋_GB2312"/>
                <w:sz w:val="22"/>
              </w:rPr>
              <w:t>,且为</w:t>
            </w:r>
            <w:r>
              <w:rPr>
                <w:rFonts w:ascii="仿宋_GB2312" w:hAnsi="仿宋_GB2312" w:cs="仿宋_GB2312" w:eastAsia="仿宋_GB2312"/>
                <w:sz w:val="22"/>
                <w:b/>
              </w:rPr>
              <w:t>同一软件</w:t>
            </w:r>
            <w:r>
              <w:rPr>
                <w:rFonts w:ascii="仿宋_GB2312" w:hAnsi="仿宋_GB2312" w:cs="仿宋_GB2312" w:eastAsia="仿宋_GB2312"/>
                <w:sz w:val="22"/>
              </w:rPr>
              <w:t>设置、控制</w:t>
            </w:r>
          </w:p>
          <w:p>
            <w:pPr>
              <w:pStyle w:val="null3"/>
              <w:ind w:firstLine="440"/>
              <w:jc w:val="both"/>
            </w:pPr>
            <w:r>
              <w:rPr>
                <w:rFonts w:ascii="仿宋_GB2312" w:hAnsi="仿宋_GB2312" w:cs="仿宋_GB2312" w:eastAsia="仿宋_GB2312"/>
                <w:sz w:val="22"/>
              </w:rPr>
              <w:t>2.1.4.2样品分析以及富集柱再生可以同时进行</w:t>
            </w:r>
          </w:p>
          <w:p>
            <w:pPr>
              <w:pStyle w:val="null3"/>
              <w:ind w:firstLine="440"/>
              <w:jc w:val="both"/>
            </w:pPr>
            <w:r>
              <w:rPr>
                <w:rFonts w:ascii="仿宋_GB2312" w:hAnsi="仿宋_GB2312" w:cs="仿宋_GB2312" w:eastAsia="仿宋_GB2312"/>
                <w:sz w:val="22"/>
              </w:rPr>
              <w:t>2.1.4.3四元梯度泵</w:t>
            </w:r>
          </w:p>
          <w:p>
            <w:pPr>
              <w:pStyle w:val="null3"/>
              <w:ind w:firstLine="440"/>
              <w:jc w:val="both"/>
            </w:pPr>
            <w:r>
              <w:rPr>
                <w:rFonts w:ascii="仿宋_GB2312" w:hAnsi="仿宋_GB2312" w:cs="仿宋_GB2312" w:eastAsia="仿宋_GB2312"/>
                <w:sz w:val="22"/>
              </w:rPr>
              <w:t>2.1.4.3.1流量范围：至少包括0.001-8mL/min，递增率0.001mL/min</w:t>
            </w:r>
          </w:p>
          <w:p>
            <w:pPr>
              <w:pStyle w:val="null3"/>
              <w:ind w:firstLine="440"/>
              <w:jc w:val="both"/>
            </w:pPr>
            <w:r>
              <w:rPr>
                <w:rFonts w:ascii="仿宋_GB2312" w:hAnsi="仿宋_GB2312" w:cs="仿宋_GB2312" w:eastAsia="仿宋_GB2312"/>
                <w:sz w:val="22"/>
              </w:rPr>
              <w:t>2.1.4.3.2流量精度：≤0.07%RSD</w:t>
            </w:r>
          </w:p>
          <w:p>
            <w:pPr>
              <w:pStyle w:val="null3"/>
              <w:ind w:firstLine="440"/>
              <w:jc w:val="both"/>
            </w:pPr>
            <w:r>
              <w:rPr>
                <w:rFonts w:ascii="仿宋_GB2312" w:hAnsi="仿宋_GB2312" w:cs="仿宋_GB2312" w:eastAsia="仿宋_GB2312"/>
                <w:sz w:val="22"/>
              </w:rPr>
              <w:t>2.1.4.3.4 压力范围：0-5500psi或更高</w:t>
            </w:r>
          </w:p>
          <w:p>
            <w:pPr>
              <w:pStyle w:val="null3"/>
              <w:ind w:firstLine="440"/>
              <w:jc w:val="both"/>
            </w:pPr>
            <w:r>
              <w:rPr>
                <w:rFonts w:ascii="仿宋_GB2312" w:hAnsi="仿宋_GB2312" w:cs="仿宋_GB2312" w:eastAsia="仿宋_GB2312"/>
                <w:sz w:val="22"/>
              </w:rPr>
              <w:t>2.1.4.3.5 梯度洗脱：0-100%</w:t>
            </w:r>
          </w:p>
          <w:p>
            <w:pPr>
              <w:pStyle w:val="null3"/>
              <w:ind w:firstLine="440"/>
              <w:jc w:val="both"/>
            </w:pPr>
            <w:r>
              <w:rPr>
                <w:rFonts w:ascii="仿宋_GB2312" w:hAnsi="仿宋_GB2312" w:cs="仿宋_GB2312" w:eastAsia="仿宋_GB2312"/>
                <w:sz w:val="22"/>
              </w:rPr>
              <w:t>2.1.4.3.6 含真空脱气装置</w:t>
            </w:r>
          </w:p>
          <w:p>
            <w:pPr>
              <w:pStyle w:val="null3"/>
              <w:ind w:firstLine="440"/>
              <w:jc w:val="both"/>
            </w:pPr>
            <w:r>
              <w:rPr>
                <w:rFonts w:ascii="仿宋_GB2312" w:hAnsi="仿宋_GB2312" w:cs="仿宋_GB2312" w:eastAsia="仿宋_GB2312"/>
                <w:sz w:val="22"/>
              </w:rPr>
              <w:t>2.1.4.4自动进样器</w:t>
            </w:r>
          </w:p>
          <w:p>
            <w:pPr>
              <w:pStyle w:val="null3"/>
              <w:ind w:firstLine="440"/>
              <w:jc w:val="both"/>
            </w:pPr>
            <w:r>
              <w:rPr>
                <w:rFonts w:ascii="仿宋_GB2312" w:hAnsi="仿宋_GB2312" w:cs="仿宋_GB2312" w:eastAsia="仿宋_GB2312"/>
                <w:sz w:val="22"/>
              </w:rPr>
              <w:t>2.1.4.4.1样品容量：</w:t>
            </w:r>
            <w:r>
              <w:rPr>
                <w:rFonts w:ascii="仿宋_GB2312" w:hAnsi="仿宋_GB2312" w:cs="仿宋_GB2312" w:eastAsia="仿宋_GB2312"/>
                <w:sz w:val="22"/>
              </w:rPr>
              <w:t>≥</w:t>
            </w:r>
            <w:r>
              <w:rPr>
                <w:rFonts w:ascii="仿宋_GB2312" w:hAnsi="仿宋_GB2312" w:cs="仿宋_GB2312" w:eastAsia="仿宋_GB2312"/>
                <w:sz w:val="22"/>
              </w:rPr>
              <w:t>120个以上2mL样品瓶位</w:t>
            </w:r>
          </w:p>
          <w:p>
            <w:pPr>
              <w:pStyle w:val="null3"/>
              <w:ind w:firstLine="440"/>
              <w:jc w:val="both"/>
            </w:pPr>
            <w:r>
              <w:rPr>
                <w:rFonts w:ascii="仿宋_GB2312" w:hAnsi="仿宋_GB2312" w:cs="仿宋_GB2312" w:eastAsia="仿宋_GB2312"/>
                <w:sz w:val="22"/>
              </w:rPr>
              <w:t>2.1.4.4.2进样范围：至少包括</w:t>
            </w:r>
            <w:r>
              <w:rPr>
                <w:rFonts w:ascii="仿宋_GB2312" w:hAnsi="仿宋_GB2312" w:cs="仿宋_GB2312" w:eastAsia="仿宋_GB2312"/>
                <w:sz w:val="22"/>
              </w:rPr>
              <w:t>0.1-20ml</w:t>
            </w:r>
            <w:r>
              <w:rPr>
                <w:rFonts w:ascii="仿宋_GB2312" w:hAnsi="仿宋_GB2312" w:cs="仿宋_GB2312" w:eastAsia="仿宋_GB2312"/>
                <w:sz w:val="22"/>
              </w:rPr>
              <w:t>，改变进样体积无需更换定量环</w:t>
            </w:r>
          </w:p>
          <w:p>
            <w:pPr>
              <w:pStyle w:val="null3"/>
              <w:ind w:firstLine="440"/>
              <w:jc w:val="both"/>
            </w:pPr>
            <w:r>
              <w:rPr>
                <w:rFonts w:ascii="仿宋_GB2312" w:hAnsi="仿宋_GB2312" w:cs="仿宋_GB2312" w:eastAsia="仿宋_GB2312"/>
                <w:sz w:val="22"/>
              </w:rPr>
              <w:t>2.1.4.4.3进样精度：</w:t>
            </w:r>
            <w:r>
              <w:rPr>
                <w:rFonts w:ascii="仿宋_GB2312" w:hAnsi="仿宋_GB2312" w:cs="仿宋_GB2312" w:eastAsia="仿宋_GB2312"/>
                <w:sz w:val="22"/>
              </w:rPr>
              <w:t>≤</w:t>
            </w:r>
            <w:r>
              <w:rPr>
                <w:rFonts w:ascii="仿宋_GB2312" w:hAnsi="仿宋_GB2312" w:cs="仿宋_GB2312" w:eastAsia="仿宋_GB2312"/>
                <w:sz w:val="22"/>
              </w:rPr>
              <w:t>0.3%RSD</w:t>
            </w:r>
          </w:p>
          <w:p>
            <w:pPr>
              <w:pStyle w:val="null3"/>
              <w:ind w:firstLine="440"/>
              <w:jc w:val="both"/>
            </w:pPr>
            <w:r>
              <w:rPr>
                <w:rFonts w:ascii="仿宋_GB2312" w:hAnsi="仿宋_GB2312" w:cs="仿宋_GB2312" w:eastAsia="仿宋_GB2312"/>
                <w:sz w:val="22"/>
              </w:rPr>
              <w:t>2.1.4.4.4交叉污染：</w:t>
            </w:r>
            <w:r>
              <w:rPr>
                <w:rFonts w:ascii="仿宋_GB2312" w:hAnsi="仿宋_GB2312" w:cs="仿宋_GB2312" w:eastAsia="仿宋_GB2312"/>
                <w:sz w:val="22"/>
              </w:rPr>
              <w:t>≤</w:t>
            </w:r>
            <w:r>
              <w:rPr>
                <w:rFonts w:ascii="仿宋_GB2312" w:hAnsi="仿宋_GB2312" w:cs="仿宋_GB2312" w:eastAsia="仿宋_GB2312"/>
                <w:sz w:val="22"/>
              </w:rPr>
              <w:t>0.004%（氯己定）</w:t>
            </w:r>
          </w:p>
          <w:p>
            <w:pPr>
              <w:pStyle w:val="null3"/>
              <w:ind w:firstLine="440"/>
              <w:jc w:val="both"/>
            </w:pPr>
            <w:r>
              <w:rPr>
                <w:rFonts w:ascii="仿宋_GB2312" w:hAnsi="仿宋_GB2312" w:cs="仿宋_GB2312" w:eastAsia="仿宋_GB2312"/>
                <w:sz w:val="22"/>
              </w:rPr>
              <w:t>2.1.4.4.5控制：进样体积，自动洗针程序，柱前自动衍生程序，取样及进样速率</w:t>
            </w:r>
          </w:p>
          <w:p>
            <w:pPr>
              <w:pStyle w:val="null3"/>
              <w:ind w:firstLine="440"/>
              <w:jc w:val="both"/>
            </w:pPr>
            <w:r>
              <w:rPr>
                <w:rFonts w:ascii="仿宋_GB2312" w:hAnsi="仿宋_GB2312" w:cs="仿宋_GB2312" w:eastAsia="仿宋_GB2312"/>
                <w:sz w:val="22"/>
              </w:rPr>
              <w:t>2.1.5直接进样模式切换单元</w:t>
            </w:r>
          </w:p>
          <w:p>
            <w:pPr>
              <w:pStyle w:val="null3"/>
              <w:ind w:firstLine="440"/>
              <w:jc w:val="both"/>
            </w:pPr>
            <w:r>
              <w:rPr>
                <w:rFonts w:ascii="仿宋_GB2312" w:hAnsi="仿宋_GB2312" w:cs="仿宋_GB2312" w:eastAsia="仿宋_GB2312"/>
                <w:sz w:val="22"/>
              </w:rPr>
              <w:t>2.1.5.1直接进样模式及在线富集模式可实现软件自动切换，无需人工手动更改任何硬件连接</w:t>
            </w:r>
          </w:p>
          <w:p>
            <w:pPr>
              <w:pStyle w:val="null3"/>
              <w:ind w:firstLine="440"/>
              <w:jc w:val="both"/>
            </w:pPr>
            <w:r>
              <w:rPr>
                <w:rFonts w:ascii="仿宋_GB2312" w:hAnsi="仿宋_GB2312" w:cs="仿宋_GB2312" w:eastAsia="仿宋_GB2312"/>
                <w:sz w:val="22"/>
              </w:rPr>
              <w:t>2.1.5.2自动切换时间：</w:t>
            </w:r>
            <w:r>
              <w:rPr>
                <w:rFonts w:ascii="仿宋_GB2312" w:hAnsi="仿宋_GB2312" w:cs="仿宋_GB2312" w:eastAsia="仿宋_GB2312"/>
                <w:sz w:val="22"/>
              </w:rPr>
              <w:t>≤</w:t>
            </w:r>
            <w:r>
              <w:rPr>
                <w:rFonts w:ascii="仿宋_GB2312" w:hAnsi="仿宋_GB2312" w:cs="仿宋_GB2312" w:eastAsia="仿宋_GB2312"/>
                <w:sz w:val="22"/>
              </w:rPr>
              <w:t>5s</w:t>
            </w:r>
          </w:p>
          <w:p>
            <w:pPr>
              <w:pStyle w:val="null3"/>
              <w:ind w:firstLine="440"/>
              <w:jc w:val="both"/>
            </w:pPr>
            <w:r>
              <w:rPr>
                <w:rFonts w:ascii="仿宋_GB2312" w:hAnsi="仿宋_GB2312" w:cs="仿宋_GB2312" w:eastAsia="仿宋_GB2312"/>
                <w:sz w:val="22"/>
              </w:rPr>
              <w:t>2.1.5.3质谱软件可完全控制多路阀以及在线富集模式与直接进样模式的切换</w:t>
            </w:r>
          </w:p>
          <w:p>
            <w:pPr>
              <w:pStyle w:val="null3"/>
              <w:ind w:firstLine="440"/>
              <w:jc w:val="both"/>
            </w:pPr>
            <w:r>
              <w:rPr>
                <w:rFonts w:ascii="仿宋_GB2312" w:hAnsi="仿宋_GB2312" w:cs="仿宋_GB2312" w:eastAsia="仿宋_GB2312"/>
                <w:sz w:val="22"/>
              </w:rPr>
              <w:t>2.2三重串联四极杆质谱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2.2.1灵敏度：</w:t>
            </w:r>
            <w:r>
              <w:rPr>
                <w:rFonts w:ascii="仿宋_GB2312" w:hAnsi="仿宋_GB2312" w:cs="仿宋_GB2312" w:eastAsia="仿宋_GB2312"/>
                <w:sz w:val="22"/>
                <w:b/>
              </w:rPr>
              <w:t>（提供权威第三方机构仪器检测证书作为灵敏度证明文件</w:t>
            </w:r>
            <w:r>
              <w:rPr>
                <w:rFonts w:ascii="仿宋_GB2312" w:hAnsi="仿宋_GB2312" w:cs="仿宋_GB2312" w:eastAsia="仿宋_GB2312"/>
                <w:sz w:val="22"/>
                <w:b/>
              </w:rPr>
              <w:t>或技术白皮书</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2.2.1.1 ESI正离子模式（下列2个条件均需满足）：</w:t>
            </w:r>
          </w:p>
          <w:p>
            <w:pPr>
              <w:pStyle w:val="null3"/>
              <w:ind w:firstLine="440"/>
              <w:jc w:val="both"/>
            </w:pPr>
            <w:r>
              <w:rPr>
                <w:rFonts w:ascii="仿宋_GB2312" w:hAnsi="仿宋_GB2312" w:cs="仿宋_GB2312" w:eastAsia="仿宋_GB2312"/>
                <w:sz w:val="22"/>
              </w:rPr>
              <w:t>①柱上进样1pg利血平，考察m/z 609→195，S/N&gt;850,000:1；</w:t>
            </w:r>
          </w:p>
          <w:p>
            <w:pPr>
              <w:pStyle w:val="null3"/>
              <w:ind w:firstLine="440"/>
              <w:jc w:val="both"/>
            </w:pPr>
            <w:r>
              <w:rPr>
                <w:rFonts w:ascii="仿宋_GB2312" w:hAnsi="仿宋_GB2312" w:cs="仿宋_GB2312" w:eastAsia="仿宋_GB2312"/>
                <w:sz w:val="22"/>
              </w:rPr>
              <w:t>②利血平，MRM（609-&gt;195），仪器检出限IDL&lt;1.0fg</w:t>
            </w:r>
          </w:p>
          <w:p>
            <w:pPr>
              <w:pStyle w:val="null3"/>
              <w:ind w:firstLine="440"/>
              <w:jc w:val="both"/>
            </w:pPr>
            <w:r>
              <w:rPr>
                <w:rFonts w:ascii="仿宋_GB2312" w:hAnsi="仿宋_GB2312" w:cs="仿宋_GB2312" w:eastAsia="仿宋_GB2312"/>
                <w:sz w:val="22"/>
              </w:rPr>
              <w:t>2.2.1.2 ESI负离子模式（下列2个条件均需满足）：</w:t>
            </w:r>
          </w:p>
          <w:p>
            <w:pPr>
              <w:pStyle w:val="null3"/>
              <w:ind w:firstLine="440"/>
              <w:jc w:val="both"/>
            </w:pPr>
            <w:r>
              <w:rPr>
                <w:rFonts w:ascii="仿宋_GB2312" w:hAnsi="仿宋_GB2312" w:cs="仿宋_GB2312" w:eastAsia="仿宋_GB2312"/>
                <w:sz w:val="22"/>
              </w:rPr>
              <w:t>①柱上进样1pg氯霉素，考察m/z 321→152，S/N&gt;850,000:1；</w:t>
            </w:r>
          </w:p>
          <w:p>
            <w:pPr>
              <w:pStyle w:val="null3"/>
              <w:ind w:firstLine="440"/>
              <w:jc w:val="both"/>
            </w:pPr>
            <w:r>
              <w:rPr>
                <w:rFonts w:ascii="仿宋_GB2312" w:hAnsi="仿宋_GB2312" w:cs="仿宋_GB2312" w:eastAsia="仿宋_GB2312"/>
                <w:sz w:val="22"/>
              </w:rPr>
              <w:t>②氯霉素，MRM（321&gt;152），仪器检出限IDL&lt;1.0fg</w:t>
            </w:r>
          </w:p>
          <w:p>
            <w:pPr>
              <w:pStyle w:val="null3"/>
              <w:ind w:firstLine="440"/>
              <w:jc w:val="both"/>
            </w:pPr>
            <w:r>
              <w:rPr>
                <w:rFonts w:ascii="仿宋_GB2312" w:hAnsi="仿宋_GB2312" w:cs="仿宋_GB2312" w:eastAsia="仿宋_GB2312"/>
                <w:sz w:val="22"/>
              </w:rPr>
              <w:t>2.2.2动态范围：</w:t>
            </w:r>
            <w:r>
              <w:rPr>
                <w:rFonts w:ascii="仿宋_GB2312" w:hAnsi="仿宋_GB2312" w:cs="仿宋_GB2312" w:eastAsia="仿宋_GB2312"/>
                <w:sz w:val="22"/>
              </w:rPr>
              <w:t>≥</w:t>
            </w:r>
            <w:r>
              <w:rPr>
                <w:rFonts w:ascii="仿宋_GB2312" w:hAnsi="仿宋_GB2312" w:cs="仿宋_GB2312" w:eastAsia="仿宋_GB2312"/>
                <w:sz w:val="22"/>
              </w:rPr>
              <w:t>5×10</w:t>
            </w:r>
            <w:r>
              <w:rPr>
                <w:rFonts w:ascii="仿宋_GB2312" w:hAnsi="仿宋_GB2312" w:cs="仿宋_GB2312" w:eastAsia="仿宋_GB2312"/>
                <w:sz w:val="22"/>
                <w:vertAlign w:val="superscript"/>
              </w:rPr>
              <w:t>6</w:t>
            </w:r>
            <w:r>
              <w:rPr>
                <w:rFonts w:ascii="仿宋_GB2312" w:hAnsi="仿宋_GB2312" w:cs="仿宋_GB2312" w:eastAsia="仿宋_GB2312"/>
                <w:sz w:val="22"/>
              </w:rPr>
              <w:t>，检测器前端采用具备离子聚焦及中性噪音过滤功能的电子透镜设计，可大幅度降低背景噪音、提高离子响应值</w:t>
            </w:r>
          </w:p>
          <w:p>
            <w:pPr>
              <w:pStyle w:val="null3"/>
              <w:ind w:firstLine="440"/>
              <w:jc w:val="both"/>
            </w:pPr>
            <w:r>
              <w:rPr>
                <w:rFonts w:ascii="仿宋_GB2312" w:hAnsi="仿宋_GB2312" w:cs="仿宋_GB2312" w:eastAsia="仿宋_GB2312"/>
                <w:sz w:val="22"/>
              </w:rPr>
              <w:t>2.2.3质量范围：至少包含m/z 5-2000</w:t>
            </w:r>
          </w:p>
          <w:p>
            <w:pPr>
              <w:pStyle w:val="null3"/>
              <w:ind w:firstLine="440"/>
              <w:jc w:val="both"/>
            </w:pPr>
            <w:r>
              <w:rPr>
                <w:rFonts w:ascii="仿宋_GB2312" w:hAnsi="仿宋_GB2312" w:cs="仿宋_GB2312" w:eastAsia="仿宋_GB2312"/>
                <w:sz w:val="22"/>
              </w:rPr>
              <w:t>2.2.4扫描速率：≥15000Da/s（以0.1Da步进做全扫描）</w:t>
            </w:r>
          </w:p>
          <w:p>
            <w:pPr>
              <w:pStyle w:val="null3"/>
              <w:ind w:firstLine="440"/>
              <w:jc w:val="both"/>
            </w:pPr>
            <w:r>
              <w:rPr>
                <w:rFonts w:ascii="仿宋_GB2312" w:hAnsi="仿宋_GB2312" w:cs="仿宋_GB2312" w:eastAsia="仿宋_GB2312"/>
                <w:sz w:val="22"/>
              </w:rPr>
              <w:t>2.2.5正负模式切换时间：≤30ms</w:t>
            </w:r>
          </w:p>
          <w:p>
            <w:pPr>
              <w:pStyle w:val="null3"/>
              <w:ind w:firstLine="440"/>
              <w:jc w:val="both"/>
            </w:pPr>
            <w:r>
              <w:rPr>
                <w:rFonts w:ascii="仿宋_GB2312" w:hAnsi="仿宋_GB2312" w:cs="仿宋_GB2312" w:eastAsia="仿宋_GB2312"/>
                <w:sz w:val="22"/>
              </w:rPr>
              <w:t>2.2.6最大MRM采集速率：</w:t>
            </w:r>
            <w:r>
              <w:rPr>
                <w:rFonts w:ascii="仿宋_GB2312" w:hAnsi="仿宋_GB2312" w:cs="仿宋_GB2312" w:eastAsia="仿宋_GB2312"/>
                <w:sz w:val="22"/>
              </w:rPr>
              <w:t>≥</w:t>
            </w:r>
            <w:r>
              <w:rPr>
                <w:rFonts w:ascii="仿宋_GB2312" w:hAnsi="仿宋_GB2312" w:cs="仿宋_GB2312" w:eastAsia="仿宋_GB2312"/>
                <w:sz w:val="22"/>
              </w:rPr>
              <w:t>500MRMs/s</w:t>
            </w:r>
          </w:p>
          <w:p>
            <w:pPr>
              <w:pStyle w:val="null3"/>
              <w:ind w:firstLine="440"/>
              <w:jc w:val="both"/>
            </w:pPr>
            <w:r>
              <w:rPr>
                <w:rFonts w:ascii="仿宋_GB2312" w:hAnsi="仿宋_GB2312" w:cs="仿宋_GB2312" w:eastAsia="仿宋_GB2312"/>
                <w:sz w:val="22"/>
              </w:rPr>
              <w:t>2.2.7最小MRM驻留时间：≤0.8ms</w:t>
            </w:r>
          </w:p>
          <w:p>
            <w:pPr>
              <w:pStyle w:val="null3"/>
              <w:ind w:firstLine="440"/>
              <w:jc w:val="both"/>
            </w:pPr>
            <w:r>
              <w:rPr>
                <w:rFonts w:ascii="仿宋_GB2312" w:hAnsi="仿宋_GB2312" w:cs="仿宋_GB2312" w:eastAsia="仿宋_GB2312"/>
                <w:sz w:val="22"/>
              </w:rPr>
              <w:t>2.2.8碰撞池离子清除时间：≤1ms</w:t>
            </w:r>
          </w:p>
          <w:p>
            <w:pPr>
              <w:pStyle w:val="null3"/>
              <w:ind w:firstLine="440"/>
              <w:jc w:val="both"/>
            </w:pPr>
            <w:r>
              <w:rPr>
                <w:rFonts w:ascii="仿宋_GB2312" w:hAnsi="仿宋_GB2312" w:cs="仿宋_GB2312" w:eastAsia="仿宋_GB2312"/>
                <w:sz w:val="22"/>
              </w:rPr>
              <w:t>2.2.9质量分辨率：≤0.4Da</w:t>
            </w:r>
          </w:p>
          <w:p>
            <w:pPr>
              <w:pStyle w:val="null3"/>
              <w:ind w:firstLine="440"/>
              <w:jc w:val="both"/>
            </w:pPr>
            <w:r>
              <w:rPr>
                <w:rFonts w:ascii="仿宋_GB2312" w:hAnsi="仿宋_GB2312" w:cs="仿宋_GB2312" w:eastAsia="仿宋_GB2312"/>
                <w:sz w:val="22"/>
              </w:rPr>
              <w:t>2.2.10大气压电离源：独立电喷雾离子源，非复合源配置，离子源的清洁、维护、切换方便、快速，无需卸除质谱真空系统</w:t>
            </w:r>
          </w:p>
          <w:p>
            <w:pPr>
              <w:pStyle w:val="null3"/>
              <w:ind w:firstLine="440"/>
              <w:jc w:val="both"/>
            </w:pPr>
            <w:r>
              <w:rPr>
                <w:rFonts w:ascii="仿宋_GB2312" w:hAnsi="仿宋_GB2312" w:cs="仿宋_GB2312" w:eastAsia="仿宋_GB2312"/>
                <w:sz w:val="22"/>
              </w:rPr>
              <w:t>2.2.10.1离子源流速范围：1μL/min～2000μL/min；</w:t>
            </w:r>
          </w:p>
          <w:p>
            <w:pPr>
              <w:pStyle w:val="null3"/>
              <w:ind w:firstLine="440"/>
              <w:jc w:val="both"/>
            </w:pPr>
            <w:r>
              <w:rPr>
                <w:rFonts w:ascii="仿宋_GB2312" w:hAnsi="仿宋_GB2312" w:cs="仿宋_GB2312" w:eastAsia="仿宋_GB2312"/>
                <w:sz w:val="22"/>
              </w:rPr>
              <w:t>2.2.10.2离子源配备高温鞘流气辅助系统，在传统的雾化气、反吹气帘气基础上，进一步提升去溶剂化和离子化效率，同时显著降低中性污染</w:t>
            </w:r>
          </w:p>
          <w:p>
            <w:pPr>
              <w:pStyle w:val="null3"/>
              <w:ind w:firstLine="440"/>
              <w:jc w:val="both"/>
            </w:pPr>
            <w:r>
              <w:rPr>
                <w:rFonts w:ascii="仿宋_GB2312" w:hAnsi="仿宋_GB2312" w:cs="仿宋_GB2312" w:eastAsia="仿宋_GB2312"/>
                <w:sz w:val="22"/>
              </w:rPr>
              <w:t>2.2.11采用氮气或氩气作为碰撞气</w:t>
            </w:r>
          </w:p>
          <w:p>
            <w:pPr>
              <w:pStyle w:val="null3"/>
              <w:ind w:firstLine="440"/>
              <w:jc w:val="both"/>
            </w:pPr>
            <w:r>
              <w:rPr>
                <w:rFonts w:ascii="仿宋_GB2312" w:hAnsi="仿宋_GB2312" w:cs="仿宋_GB2312" w:eastAsia="仿宋_GB2312"/>
                <w:sz w:val="22"/>
              </w:rPr>
              <w:t>2.2.12真空系统：配有一个大抽速的机械泵和至少两个独立空气冷却的差分分子涡轮泵，免维护，具备自动断电保护功能</w:t>
            </w:r>
          </w:p>
          <w:p>
            <w:pPr>
              <w:pStyle w:val="null3"/>
              <w:ind w:firstLine="440"/>
              <w:jc w:val="both"/>
            </w:pPr>
            <w:r>
              <w:rPr>
                <w:rFonts w:ascii="仿宋_GB2312" w:hAnsi="仿宋_GB2312" w:cs="仿宋_GB2312" w:eastAsia="仿宋_GB2312"/>
                <w:sz w:val="22"/>
              </w:rPr>
              <w:t>2.2.13扫描方式：至少包括全扫描、子离子扫描、母离子扫描、中性丢失扫描、多反应监测、选择离子监测、正/负极性切换</w:t>
            </w:r>
          </w:p>
          <w:p>
            <w:pPr>
              <w:pStyle w:val="null3"/>
              <w:ind w:firstLine="440"/>
              <w:jc w:val="both"/>
            </w:pPr>
            <w:r>
              <w:rPr>
                <w:rFonts w:ascii="仿宋_GB2312" w:hAnsi="仿宋_GB2312" w:cs="仿宋_GB2312" w:eastAsia="仿宋_GB2312"/>
                <w:sz w:val="22"/>
              </w:rPr>
              <w:t>2.3质谱工作站软件</w:t>
            </w:r>
          </w:p>
          <w:p>
            <w:pPr>
              <w:pStyle w:val="null3"/>
              <w:ind w:firstLine="440"/>
              <w:jc w:val="both"/>
            </w:pPr>
            <w:r>
              <w:rPr>
                <w:rFonts w:ascii="仿宋_GB2312" w:hAnsi="仿宋_GB2312" w:cs="仿宋_GB2312" w:eastAsia="仿宋_GB2312"/>
                <w:sz w:val="22"/>
              </w:rPr>
              <w:t>2.3.1一键触发式的全自动调谐系统，调谐液自动输送，自动参数优化</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2.3.2具备自动时间编程功能：多化合物同时监测时，能根据保留时间和峰宽自动分配每个离子驻留时间，无需手动设定时间窗口，采用该方法一次可同时监测≥4000个MRM。并且可以根据样品运行结果，自动更新、添加保留时间，无须手动输入</w:t>
            </w:r>
          </w:p>
          <w:p>
            <w:pPr>
              <w:pStyle w:val="null3"/>
              <w:ind w:firstLine="440"/>
              <w:jc w:val="both"/>
            </w:pPr>
            <w:r>
              <w:rPr>
                <w:rFonts w:ascii="仿宋_GB2312" w:hAnsi="仿宋_GB2312" w:cs="仿宋_GB2312" w:eastAsia="仿宋_GB2312"/>
                <w:sz w:val="22"/>
              </w:rPr>
              <w:t>2.3.3计算机系统</w:t>
            </w:r>
          </w:p>
          <w:p>
            <w:pPr>
              <w:pStyle w:val="null3"/>
              <w:ind w:firstLine="440"/>
              <w:jc w:val="both"/>
            </w:pPr>
            <w:r>
              <w:rPr>
                <w:rFonts w:ascii="仿宋_GB2312" w:hAnsi="仿宋_GB2312" w:cs="仿宋_GB2312" w:eastAsia="仿宋_GB2312"/>
                <w:sz w:val="22"/>
              </w:rPr>
              <w:t xml:space="preserve">2.3.3.1 </w:t>
            </w:r>
            <w:r>
              <w:rPr>
                <w:rFonts w:ascii="仿宋_GB2312" w:hAnsi="仿宋_GB2312" w:cs="仿宋_GB2312" w:eastAsia="仿宋_GB2312"/>
                <w:sz w:val="22"/>
              </w:rPr>
              <w:t>与设备相匹配的操作系统；</w:t>
            </w:r>
          </w:p>
          <w:p>
            <w:pPr>
              <w:pStyle w:val="null3"/>
              <w:ind w:firstLine="440"/>
              <w:jc w:val="both"/>
            </w:pPr>
            <w:r>
              <w:rPr>
                <w:rFonts w:ascii="仿宋_GB2312" w:hAnsi="仿宋_GB2312" w:cs="仿宋_GB2312" w:eastAsia="仿宋_GB2312"/>
                <w:sz w:val="22"/>
              </w:rPr>
              <w:t>2.3.3.2 CPU: 不低于13代i7；内存：≥16G及以上；硬盘：≥2TB；显卡：不低于RTX4060ti；网卡：1×1000M以太网卡；≥24寸宽屏液晶显示器</w:t>
            </w:r>
          </w:p>
          <w:p>
            <w:pPr>
              <w:pStyle w:val="null3"/>
              <w:ind w:firstLine="440"/>
              <w:jc w:val="both"/>
            </w:pPr>
            <w:r>
              <w:rPr>
                <w:rFonts w:ascii="仿宋_GB2312" w:hAnsi="仿宋_GB2312" w:cs="仿宋_GB2312" w:eastAsia="仿宋_GB2312"/>
                <w:sz w:val="22"/>
              </w:rPr>
              <w:t>2.3.3.3打印机：</w:t>
            </w:r>
            <w:r>
              <w:rPr>
                <w:rFonts w:ascii="仿宋_GB2312" w:hAnsi="仿宋_GB2312" w:cs="仿宋_GB2312" w:eastAsia="仿宋_GB2312"/>
                <w:sz w:val="22"/>
              </w:rPr>
              <w:t>自动双面打印；具备打印、复印、扫描功能；黑白打印速度：不低于单面：</w:t>
            </w:r>
            <w:r>
              <w:rPr>
                <w:rFonts w:ascii="仿宋_GB2312" w:hAnsi="仿宋_GB2312" w:cs="仿宋_GB2312" w:eastAsia="仿宋_GB2312"/>
                <w:sz w:val="22"/>
              </w:rPr>
              <w:t>29ppm、双面：18ppm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2.3.4专用氮气发生器</w:t>
            </w:r>
          </w:p>
          <w:p>
            <w:pPr>
              <w:pStyle w:val="null3"/>
              <w:ind w:firstLine="440"/>
              <w:jc w:val="both"/>
            </w:pPr>
            <w:r>
              <w:rPr>
                <w:rFonts w:ascii="仿宋_GB2312" w:hAnsi="仿宋_GB2312" w:cs="仿宋_GB2312" w:eastAsia="仿宋_GB2312"/>
                <w:sz w:val="22"/>
              </w:rPr>
              <w:t>2.3.4.1氮气产量：≥70L/min</w:t>
            </w:r>
          </w:p>
          <w:p>
            <w:pPr>
              <w:pStyle w:val="null3"/>
              <w:ind w:firstLine="440"/>
              <w:jc w:val="both"/>
            </w:pPr>
            <w:r>
              <w:rPr>
                <w:rFonts w:ascii="仿宋_GB2312" w:hAnsi="仿宋_GB2312" w:cs="仿宋_GB2312" w:eastAsia="仿宋_GB2312"/>
                <w:sz w:val="22"/>
              </w:rPr>
              <w:t>2.3.4.2操作温度：至少包括5℃- 35℃</w:t>
            </w:r>
          </w:p>
          <w:p>
            <w:pPr>
              <w:pStyle w:val="null3"/>
              <w:ind w:firstLine="440"/>
              <w:jc w:val="both"/>
            </w:pPr>
            <w:r>
              <w:rPr>
                <w:rFonts w:ascii="仿宋_GB2312" w:hAnsi="仿宋_GB2312" w:cs="仿宋_GB2312" w:eastAsia="仿宋_GB2312"/>
                <w:sz w:val="22"/>
              </w:rPr>
              <w:t>2.3.4.3噪声水平：≤55dB(A) @1m</w:t>
            </w:r>
          </w:p>
          <w:p>
            <w:pPr>
              <w:pStyle w:val="null3"/>
              <w:ind w:firstLine="440"/>
              <w:jc w:val="both"/>
            </w:pPr>
            <w:r>
              <w:rPr>
                <w:rFonts w:ascii="仿宋_GB2312" w:hAnsi="仿宋_GB2312" w:cs="仿宋_GB2312" w:eastAsia="仿宋_GB2312"/>
                <w:sz w:val="22"/>
              </w:rPr>
              <w:t>2.3.4数据库</w:t>
            </w:r>
          </w:p>
          <w:p>
            <w:pPr>
              <w:pStyle w:val="null3"/>
              <w:ind w:firstLine="442"/>
              <w:jc w:val="both"/>
            </w:pPr>
            <w:r>
              <w:rPr>
                <w:rFonts w:ascii="仿宋_GB2312" w:hAnsi="仿宋_GB2312" w:cs="仿宋_GB2312" w:eastAsia="仿宋_GB2312"/>
                <w:sz w:val="22"/>
                <w:b/>
              </w:rPr>
              <w:t>提供中国农业部登记在册</w:t>
            </w:r>
            <w:r>
              <w:rPr>
                <w:rFonts w:ascii="仿宋_GB2312" w:hAnsi="仿宋_GB2312" w:cs="仿宋_GB2312" w:eastAsia="仿宋_GB2312"/>
                <w:sz w:val="22"/>
                <w:b/>
              </w:rPr>
              <w:t>≥</w:t>
            </w:r>
            <w:r>
              <w:rPr>
                <w:rFonts w:ascii="仿宋_GB2312" w:hAnsi="仿宋_GB2312" w:cs="仿宋_GB2312" w:eastAsia="仿宋_GB2312"/>
                <w:sz w:val="22"/>
                <w:b/>
              </w:rPr>
              <w:t>500种农药质谱数据库及</w:t>
            </w:r>
            <w:r>
              <w:rPr>
                <w:rFonts w:ascii="仿宋_GB2312" w:hAnsi="仿宋_GB2312" w:cs="仿宋_GB2312" w:eastAsia="仿宋_GB2312"/>
                <w:sz w:val="22"/>
                <w:b/>
              </w:rPr>
              <w:t>≥</w:t>
            </w:r>
            <w:r>
              <w:rPr>
                <w:rFonts w:ascii="仿宋_GB2312" w:hAnsi="仿宋_GB2312" w:cs="仿宋_GB2312" w:eastAsia="仿宋_GB2312"/>
                <w:sz w:val="22"/>
                <w:b/>
              </w:rPr>
              <w:t>300种兽药数据库，包括MRM参数，Q1电压设置、Q2碰撞能量及电压设置、Q3电压设置，参考定量离子对和定性离子对数据库。包含相关化合物的标准品参考标准曲线。</w:t>
            </w:r>
          </w:p>
          <w:p>
            <w:pPr>
              <w:pStyle w:val="null3"/>
              <w:ind w:firstLine="440"/>
              <w:jc w:val="both"/>
            </w:pPr>
            <w:r>
              <w:rPr>
                <w:rFonts w:ascii="仿宋_GB2312" w:hAnsi="仿宋_GB2312" w:cs="仿宋_GB2312" w:eastAsia="仿宋_GB2312"/>
                <w:sz w:val="22"/>
              </w:rPr>
              <w:t>3售后服务</w:t>
            </w:r>
          </w:p>
          <w:p>
            <w:pPr>
              <w:pStyle w:val="null3"/>
              <w:ind w:firstLine="440"/>
              <w:jc w:val="both"/>
            </w:pPr>
            <w:r>
              <w:rPr>
                <w:rFonts w:ascii="仿宋_GB2312" w:hAnsi="仿宋_GB2312" w:cs="仿宋_GB2312" w:eastAsia="仿宋_GB2312"/>
                <w:sz w:val="22"/>
              </w:rPr>
              <w:t>3.1</w:t>
            </w:r>
            <w:r>
              <w:rPr>
                <w:rFonts w:ascii="仿宋_GB2312" w:hAnsi="仿宋_GB2312" w:cs="仿宋_GB2312" w:eastAsia="仿宋_GB2312"/>
                <w:sz w:val="22"/>
                <w:b/>
              </w:rPr>
              <w:t>投标人承诺：</w:t>
            </w:r>
            <w:r>
              <w:rPr>
                <w:rFonts w:ascii="仿宋_GB2312" w:hAnsi="仿宋_GB2312" w:cs="仿宋_GB2312" w:eastAsia="仿宋_GB2312"/>
                <w:sz w:val="22"/>
                <w:b/>
              </w:rPr>
              <w:t>仪器到达最终用户现场并且实验室条件合格后，在接到用户通知后一周内，需安排有经验的工程技术人员到用户现场安装、调试仪器，并免费提供用户现场培训，培训人数不限，保证用户掌握基本技能，可以正确操作使用仪器；制造商需提供免费专业培训名额</w:t>
            </w:r>
            <w:r>
              <w:rPr>
                <w:rFonts w:ascii="仿宋_GB2312" w:hAnsi="仿宋_GB2312" w:cs="仿宋_GB2312" w:eastAsia="仿宋_GB2312"/>
                <w:sz w:val="22"/>
                <w:b/>
              </w:rPr>
              <w:t>3人次（不含差旅费）或根据用户要求派专业应用工程师进行现场应用培训，时间为1-2周。</w:t>
            </w:r>
          </w:p>
          <w:p>
            <w:pPr>
              <w:pStyle w:val="null3"/>
              <w:ind w:firstLine="440"/>
              <w:jc w:val="both"/>
            </w:pPr>
            <w:r>
              <w:rPr>
                <w:rFonts w:ascii="仿宋_GB2312" w:hAnsi="仿宋_GB2312" w:cs="仿宋_GB2312" w:eastAsia="仿宋_GB2312"/>
                <w:sz w:val="22"/>
              </w:rPr>
              <w:t>3.2仪器在安装调试通过后有三年的免费保修期，在保修期内，所有服务及硬件损坏全部免费维修；保修期外，</w:t>
            </w:r>
            <w:r>
              <w:rPr>
                <w:rFonts w:ascii="仿宋_GB2312" w:hAnsi="仿宋_GB2312" w:cs="仿宋_GB2312" w:eastAsia="仿宋_GB2312"/>
                <w:sz w:val="22"/>
              </w:rPr>
              <w:t>投标人</w:t>
            </w:r>
            <w:r>
              <w:rPr>
                <w:rFonts w:ascii="仿宋_GB2312" w:hAnsi="仿宋_GB2312" w:cs="仿宋_GB2312" w:eastAsia="仿宋_GB2312"/>
                <w:sz w:val="22"/>
              </w:rPr>
              <w:t>能及时地为用户提供备品备件和相应维修服务。</w:t>
            </w:r>
          </w:p>
          <w:p>
            <w:pPr>
              <w:pStyle w:val="null3"/>
              <w:ind w:firstLine="440"/>
              <w:jc w:val="both"/>
            </w:pPr>
            <w:r>
              <w:rPr>
                <w:rFonts w:ascii="仿宋_GB2312" w:hAnsi="仿宋_GB2312" w:cs="仿宋_GB2312" w:eastAsia="仿宋_GB2312"/>
                <w:sz w:val="22"/>
              </w:rPr>
              <w:t>3.3方法建立：仪器安装调试后应在该设备上现场建立全氟化合物、抗生素和壬基酚类的全流程分析方法，方法检出限、精密度、准确度、校准曲线等应满足相应标准方法要求。</w:t>
            </w:r>
          </w:p>
          <w:p>
            <w:pPr>
              <w:pStyle w:val="null3"/>
              <w:ind w:firstLine="440"/>
              <w:jc w:val="both"/>
            </w:pPr>
            <w:r>
              <w:rPr>
                <w:rFonts w:ascii="仿宋_GB2312" w:hAnsi="仿宋_GB2312" w:cs="仿宋_GB2312" w:eastAsia="仿宋_GB2312"/>
                <w:sz w:val="22"/>
              </w:rPr>
              <w:t>3.4若仪器安装需要单独接地线，接地线由中标人负责，相关费用中标人承担。</w:t>
            </w:r>
          </w:p>
          <w:p>
            <w:pPr>
              <w:pStyle w:val="null3"/>
              <w:ind w:firstLine="442"/>
              <w:jc w:val="both"/>
            </w:pPr>
            <w:r>
              <w:rPr>
                <w:rFonts w:ascii="仿宋_GB2312" w:hAnsi="仿宋_GB2312" w:cs="仿宋_GB2312" w:eastAsia="仿宋_GB2312"/>
                <w:sz w:val="22"/>
                <w:b/>
              </w:rPr>
              <w:t>（三）波长色散型</w:t>
            </w:r>
            <w:r>
              <w:rPr>
                <w:rFonts w:ascii="仿宋_GB2312" w:hAnsi="仿宋_GB2312" w:cs="仿宋_GB2312" w:eastAsia="仿宋_GB2312"/>
                <w:sz w:val="22"/>
                <w:b/>
              </w:rPr>
              <w:t>X射线荧光光谱仪</w:t>
            </w:r>
            <w:r>
              <w:rPr>
                <w:rFonts w:ascii="仿宋_GB2312" w:hAnsi="仿宋_GB2312" w:cs="仿宋_GB2312" w:eastAsia="仿宋_GB2312"/>
                <w:sz w:val="22"/>
                <w:b/>
              </w:rPr>
              <w:t>（</w:t>
            </w:r>
            <w:r>
              <w:rPr>
                <w:rFonts w:ascii="仿宋_GB2312" w:hAnsi="仿宋_GB2312" w:cs="仿宋_GB2312" w:eastAsia="仿宋_GB2312"/>
                <w:sz w:val="22"/>
                <w:b/>
              </w:rPr>
              <w:t>已做进口产品论证</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1.设备名称：波长色散X射线荧光光谱仪</w:t>
            </w:r>
          </w:p>
          <w:p>
            <w:pPr>
              <w:pStyle w:val="null3"/>
              <w:ind w:firstLine="440"/>
              <w:jc w:val="both"/>
            </w:pPr>
            <w:r>
              <w:rPr>
                <w:rFonts w:ascii="仿宋_GB2312" w:hAnsi="仿宋_GB2312" w:cs="仿宋_GB2312" w:eastAsia="仿宋_GB2312"/>
                <w:sz w:val="22"/>
              </w:rPr>
              <w:t>2.设备功能：用于环境监测应用中土壤、大气颗粒物、固体废弃物等样品的定性、定量及无标样定量分析。</w:t>
            </w:r>
          </w:p>
          <w:p>
            <w:pPr>
              <w:pStyle w:val="null3"/>
              <w:ind w:firstLine="440"/>
              <w:jc w:val="both"/>
            </w:pPr>
            <w:r>
              <w:rPr>
                <w:rFonts w:ascii="仿宋_GB2312" w:hAnsi="仿宋_GB2312" w:cs="仿宋_GB2312" w:eastAsia="仿宋_GB2312"/>
                <w:sz w:val="22"/>
              </w:rPr>
              <w:t>3.技术要求</w:t>
            </w:r>
          </w:p>
          <w:p>
            <w:pPr>
              <w:pStyle w:val="null3"/>
              <w:ind w:firstLine="440"/>
              <w:jc w:val="both"/>
            </w:pPr>
            <w:r>
              <w:rPr>
                <w:rFonts w:ascii="仿宋_GB2312" w:hAnsi="仿宋_GB2312" w:cs="仿宋_GB2312" w:eastAsia="仿宋_GB2312"/>
                <w:sz w:val="22"/>
              </w:rPr>
              <w:t>3.1 分析元素范围：顺序扫描型荧光仪要求使用高精度测角仪至少分析元素范围元素周期表中8号</w:t>
            </w:r>
            <w:r>
              <w:rPr>
                <w:rFonts w:ascii="仿宋_GB2312" w:hAnsi="仿宋_GB2312" w:cs="仿宋_GB2312" w:eastAsia="仿宋_GB2312"/>
                <w:sz w:val="22"/>
              </w:rPr>
              <w:t>O</w:t>
            </w:r>
            <w:r>
              <w:rPr>
                <w:rFonts w:ascii="仿宋_GB2312" w:hAnsi="仿宋_GB2312" w:cs="仿宋_GB2312" w:eastAsia="仿宋_GB2312"/>
                <w:sz w:val="22"/>
              </w:rPr>
              <w:t>至</w:t>
            </w:r>
            <w:r>
              <w:rPr>
                <w:rFonts w:ascii="仿宋_GB2312" w:hAnsi="仿宋_GB2312" w:cs="仿宋_GB2312" w:eastAsia="仿宋_GB2312"/>
                <w:sz w:val="22"/>
              </w:rPr>
              <w:t>92号U元素。固定通道型要求使用固定通道分析常用Na、Mg、Al、Si、P、S、Cl、K、Ca、Sc、Ti、V、Cr、Mn、Fe、Co、Ni、Cu、Zn、Ce、Ga、Hf、La、Sr、Th、Y、Zr、Rb、Br、Ba、Pb及As共计32种元素，此外要求加装普通扫描道，要求在配置清单内明确32个固定道晶体和扫描道晶体配置情况。</w:t>
            </w:r>
          </w:p>
          <w:p>
            <w:pPr>
              <w:pStyle w:val="null3"/>
              <w:ind w:firstLine="440"/>
              <w:jc w:val="both"/>
            </w:pPr>
            <w:r>
              <w:rPr>
                <w:rFonts w:ascii="仿宋_GB2312" w:hAnsi="仿宋_GB2312" w:cs="仿宋_GB2312" w:eastAsia="仿宋_GB2312"/>
                <w:sz w:val="22"/>
              </w:rPr>
              <w:t>3.2 分析含量范围：ppm-100%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3.3 滤光片系统：滤光片数量≥6块，实现全元素最优化激发。</w:t>
            </w:r>
            <w:r>
              <w:rPr>
                <w:rFonts w:ascii="仿宋_GB2312" w:hAnsi="仿宋_GB2312" w:cs="仿宋_GB2312" w:eastAsia="仿宋_GB2312"/>
                <w:sz w:val="22"/>
                <w:b/>
              </w:rPr>
              <w:t>要求详细说明滤光片种类及厚度参数并提供图片</w:t>
            </w:r>
            <w:r>
              <w:rPr>
                <w:rFonts w:ascii="仿宋_GB2312" w:hAnsi="仿宋_GB2312" w:cs="仿宋_GB2312" w:eastAsia="仿宋_GB2312"/>
                <w:sz w:val="22"/>
              </w:rPr>
              <w:t>。（固定通道仪器不要求滤光片）</w:t>
            </w:r>
          </w:p>
          <w:p>
            <w:pPr>
              <w:pStyle w:val="null3"/>
              <w:ind w:firstLine="440"/>
              <w:jc w:val="both"/>
            </w:pPr>
            <w:r>
              <w:rPr>
                <w:rFonts w:ascii="仿宋_GB2312" w:hAnsi="仿宋_GB2312" w:cs="仿宋_GB2312" w:eastAsia="仿宋_GB2312"/>
                <w:sz w:val="22"/>
              </w:rPr>
              <w:t>3.4 X射线光管：</w:t>
            </w:r>
          </w:p>
          <w:p>
            <w:pPr>
              <w:pStyle w:val="null3"/>
              <w:ind w:firstLine="440"/>
              <w:jc w:val="both"/>
            </w:pPr>
            <w:r>
              <w:rPr>
                <w:rFonts w:ascii="仿宋_GB2312" w:hAnsi="仿宋_GB2312" w:cs="仿宋_GB2312" w:eastAsia="仿宋_GB2312"/>
                <w:sz w:val="22"/>
              </w:rPr>
              <w:t>3.4.1 Rh靶陶瓷端窗光管，铍窗厚度≤5</w:t>
            </w:r>
            <w:r>
              <w:rPr>
                <w:rFonts w:ascii="仿宋_GB2312" w:hAnsi="仿宋_GB2312" w:cs="仿宋_GB2312" w:eastAsia="仿宋_GB2312"/>
                <w:sz w:val="22"/>
              </w:rPr>
              <w:t>0</w:t>
            </w:r>
            <w:r>
              <w:rPr>
                <w:rFonts w:ascii="仿宋_GB2312" w:hAnsi="仿宋_GB2312" w:cs="仿宋_GB2312" w:eastAsia="仿宋_GB2312"/>
                <w:sz w:val="22"/>
              </w:rPr>
              <w:t>μm</w:t>
            </w:r>
          </w:p>
          <w:p>
            <w:pPr>
              <w:pStyle w:val="null3"/>
              <w:ind w:firstLine="440"/>
              <w:jc w:val="both"/>
            </w:pPr>
            <w:r>
              <w:rPr>
                <w:rFonts w:ascii="仿宋_GB2312" w:hAnsi="仿宋_GB2312" w:cs="仿宋_GB2312" w:eastAsia="仿宋_GB2312"/>
                <w:sz w:val="22"/>
              </w:rPr>
              <w:t>★3.4.2最大功率≥4.2kw；最大电压≥60kv，最大电流≥120mA</w:t>
            </w:r>
            <w:r>
              <w:rPr>
                <w:rFonts w:ascii="仿宋_GB2312" w:hAnsi="仿宋_GB2312" w:cs="仿宋_GB2312" w:eastAsia="仿宋_GB2312"/>
                <w:sz w:val="22"/>
                <w:b/>
                <w:color w:val="000000"/>
              </w:rPr>
              <w:t>（</w:t>
            </w:r>
            <w:r>
              <w:rPr>
                <w:rFonts w:ascii="仿宋_GB2312" w:hAnsi="仿宋_GB2312" w:cs="仿宋_GB2312" w:eastAsia="仿宋_GB2312"/>
                <w:sz w:val="22"/>
                <w:b/>
              </w:rPr>
              <w:t>需提供技术白皮书</w:t>
            </w:r>
            <w:r>
              <w:rPr>
                <w:rFonts w:ascii="仿宋_GB2312" w:hAnsi="仿宋_GB2312" w:cs="仿宋_GB2312" w:eastAsia="仿宋_GB2312"/>
                <w:sz w:val="22"/>
                <w:b/>
                <w:color w:val="000000"/>
              </w:rPr>
              <w:t>）</w:t>
            </w:r>
          </w:p>
          <w:p>
            <w:pPr>
              <w:pStyle w:val="null3"/>
              <w:ind w:firstLine="440"/>
              <w:jc w:val="both"/>
            </w:pPr>
            <w:r>
              <w:rPr>
                <w:rFonts w:ascii="仿宋_GB2312" w:hAnsi="仿宋_GB2312" w:cs="仿宋_GB2312" w:eastAsia="仿宋_GB2312"/>
                <w:sz w:val="22"/>
              </w:rPr>
              <w:t>3.5 高压发生器：</w:t>
            </w:r>
          </w:p>
          <w:p>
            <w:pPr>
              <w:pStyle w:val="null3"/>
              <w:ind w:firstLine="440"/>
              <w:jc w:val="both"/>
            </w:pPr>
            <w:r>
              <w:rPr>
                <w:rFonts w:ascii="仿宋_GB2312" w:hAnsi="仿宋_GB2312" w:cs="仿宋_GB2312" w:eastAsia="仿宋_GB2312"/>
                <w:sz w:val="22"/>
              </w:rPr>
              <w:t>3.5.1顺序扫描式仪器高压发生器最大功率≥4kw；最大电压≥60kv；最大电流≥120mA（固定通道仪器最大功率≥4kw；最大电压≥50kv；最大电流≥100mA）</w:t>
            </w:r>
          </w:p>
          <w:p>
            <w:pPr>
              <w:pStyle w:val="null3"/>
              <w:ind w:firstLine="440"/>
              <w:jc w:val="both"/>
            </w:pPr>
            <w:r>
              <w:rPr>
                <w:rFonts w:ascii="仿宋_GB2312" w:hAnsi="仿宋_GB2312" w:cs="仿宋_GB2312" w:eastAsia="仿宋_GB2312"/>
                <w:sz w:val="22"/>
              </w:rPr>
              <w:t>3.5.2稳定性：顺序扫描式仪器外电源波动1%时，输出波动≤0.0001%。</w:t>
            </w:r>
          </w:p>
          <w:p>
            <w:pPr>
              <w:pStyle w:val="null3"/>
              <w:ind w:firstLine="440"/>
              <w:jc w:val="both"/>
            </w:pPr>
            <w:r>
              <w:rPr>
                <w:rFonts w:ascii="仿宋_GB2312" w:hAnsi="仿宋_GB2312" w:cs="仿宋_GB2312" w:eastAsia="仿宋_GB2312"/>
                <w:sz w:val="22"/>
              </w:rPr>
              <w:t>3.6 测角仪：角度准确度：≤0.001°，最大扫描速度≥500°/分钟。</w:t>
            </w:r>
          </w:p>
          <w:p>
            <w:pPr>
              <w:pStyle w:val="null3"/>
              <w:ind w:firstLine="440"/>
              <w:jc w:val="both"/>
            </w:pPr>
            <w:r>
              <w:rPr>
                <w:rFonts w:ascii="仿宋_GB2312" w:hAnsi="仿宋_GB2312" w:cs="仿宋_GB2312" w:eastAsia="仿宋_GB2312"/>
                <w:sz w:val="22"/>
              </w:rPr>
              <w:t>3.7 探测器：全真空扫描，流气正比计数器和闪烁计数器并联使用。非线性度：从0到最大计数率范围内偏差≤1%。</w:t>
            </w:r>
          </w:p>
          <w:p>
            <w:pPr>
              <w:pStyle w:val="null3"/>
              <w:ind w:firstLine="440"/>
              <w:jc w:val="both"/>
            </w:pPr>
            <w:r>
              <w:rPr>
                <w:rFonts w:ascii="仿宋_GB2312" w:hAnsi="仿宋_GB2312" w:cs="仿宋_GB2312" w:eastAsia="仿宋_GB2312"/>
                <w:sz w:val="22"/>
              </w:rPr>
              <w:t>3.8 自动进样器：</w:t>
            </w:r>
            <w:r>
              <w:rPr>
                <w:rFonts w:ascii="仿宋_GB2312" w:hAnsi="仿宋_GB2312" w:cs="仿宋_GB2312" w:eastAsia="仿宋_GB2312"/>
                <w:sz w:val="22"/>
              </w:rPr>
              <w:t>≥</w:t>
            </w:r>
            <w:r>
              <w:rPr>
                <w:rFonts w:ascii="仿宋_GB2312" w:hAnsi="仿宋_GB2312" w:cs="仿宋_GB2312" w:eastAsia="仿宋_GB2312"/>
                <w:sz w:val="22"/>
              </w:rPr>
              <w:t>60位X-Y二维自动进样器，配备</w:t>
            </w:r>
            <w:r>
              <w:rPr>
                <w:rFonts w:ascii="仿宋_GB2312" w:hAnsi="仿宋_GB2312" w:cs="仿宋_GB2312" w:eastAsia="仿宋_GB2312"/>
                <w:sz w:val="22"/>
              </w:rPr>
              <w:t>≥</w:t>
            </w:r>
            <w:r>
              <w:rPr>
                <w:rFonts w:ascii="仿宋_GB2312" w:hAnsi="仿宋_GB2312" w:cs="仿宋_GB2312" w:eastAsia="仿宋_GB2312"/>
                <w:sz w:val="22"/>
              </w:rPr>
              <w:t>60个原装样品杯（或样品盒和固定压环）。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3.9光谱室：顺序扫描型仪器要求温度稳定性波动≤±0.05℃</w:t>
            </w:r>
            <w:r>
              <w:rPr>
                <w:rFonts w:ascii="仿宋_GB2312" w:hAnsi="仿宋_GB2312" w:cs="仿宋_GB2312" w:eastAsia="仿宋_GB2312"/>
                <w:sz w:val="22"/>
              </w:rPr>
              <w:t>。</w:t>
            </w:r>
            <w:r>
              <w:rPr>
                <w:rFonts w:ascii="仿宋_GB2312" w:hAnsi="仿宋_GB2312" w:cs="仿宋_GB2312" w:eastAsia="仿宋_GB2312"/>
                <w:sz w:val="22"/>
                <w:b/>
              </w:rPr>
              <w:t>（</w:t>
            </w:r>
            <w:r>
              <w:rPr>
                <w:rFonts w:ascii="仿宋_GB2312" w:hAnsi="仿宋_GB2312" w:cs="仿宋_GB2312" w:eastAsia="仿宋_GB2312"/>
                <w:sz w:val="22"/>
                <w:b/>
              </w:rPr>
              <w:t>需提供技术白皮书</w:t>
            </w:r>
            <w:r>
              <w:rPr>
                <w:rFonts w:ascii="仿宋_GB2312" w:hAnsi="仿宋_GB2312" w:cs="仿宋_GB2312" w:eastAsia="仿宋_GB2312"/>
                <w:sz w:val="22"/>
                <w:b/>
                <w:color w:val="000000"/>
              </w:rPr>
              <w:t>）</w:t>
            </w:r>
          </w:p>
          <w:p>
            <w:pPr>
              <w:pStyle w:val="null3"/>
              <w:ind w:firstLine="440"/>
              <w:jc w:val="both"/>
            </w:pPr>
            <w:r>
              <w:rPr>
                <w:rFonts w:ascii="仿宋_GB2312" w:hAnsi="仿宋_GB2312" w:cs="仿宋_GB2312" w:eastAsia="仿宋_GB2312"/>
                <w:sz w:val="22"/>
              </w:rPr>
              <w:t>3.10软件：包含原装定性、定量及无标样分析软件。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2"/>
              </w:rPr>
              <w:t>其中无标样定量分析软件：对完全未知的各类样品进行双功能模式分析，可以采用扫描模式进行无标样分析，并配置不少于</w:t>
            </w:r>
            <w:r>
              <w:rPr>
                <w:rFonts w:ascii="仿宋_GB2312" w:hAnsi="仿宋_GB2312" w:cs="仿宋_GB2312" w:eastAsia="仿宋_GB2312"/>
                <w:sz w:val="22"/>
              </w:rPr>
              <w:t>9个原装纯物质标准样进行无标样软件进行校正。无标样软件要求15分钟内能对土壤标样中10-20ppm低含量的元素进行定性和定量</w:t>
            </w:r>
            <w:r>
              <w:rPr>
                <w:rFonts w:ascii="仿宋_GB2312" w:hAnsi="仿宋_GB2312" w:cs="仿宋_GB2312" w:eastAsia="仿宋_GB2312"/>
                <w:sz w:val="22"/>
              </w:rPr>
              <w:t>（</w:t>
            </w:r>
            <w:r>
              <w:rPr>
                <w:rFonts w:ascii="仿宋_GB2312" w:hAnsi="仿宋_GB2312" w:cs="仿宋_GB2312" w:eastAsia="仿宋_GB2312"/>
                <w:sz w:val="22"/>
                <w:b/>
              </w:rPr>
              <w:t>提供实测数据证明</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3.11用电：主机的用电要求应为220V单相。因X荧光仪用电特殊要求产生的电路改造和相应费用由投标方负责。</w:t>
            </w:r>
          </w:p>
          <w:p>
            <w:pPr>
              <w:pStyle w:val="null3"/>
              <w:ind w:firstLine="440"/>
              <w:jc w:val="both"/>
            </w:pPr>
            <w:r>
              <w:rPr>
                <w:rFonts w:ascii="仿宋_GB2312" w:hAnsi="仿宋_GB2312" w:cs="仿宋_GB2312" w:eastAsia="仿宋_GB2312"/>
                <w:sz w:val="22"/>
              </w:rPr>
              <w:t>3.12曲线建立</w:t>
            </w:r>
          </w:p>
          <w:p>
            <w:pPr>
              <w:pStyle w:val="null3"/>
              <w:ind w:firstLine="440"/>
              <w:jc w:val="both"/>
            </w:pPr>
            <w:r>
              <w:rPr>
                <w:rFonts w:ascii="仿宋_GB2312" w:hAnsi="仿宋_GB2312" w:cs="仿宋_GB2312" w:eastAsia="仿宋_GB2312"/>
                <w:sz w:val="22"/>
              </w:rPr>
              <w:t>3.12.1环境空气颗粒物中无机元素的测定分析曲线：由投标人负责完成全套空气滤膜测试校准曲线的制作，保证用户具备完整的空气滤膜测试能力，用空气滤膜标样现场进行校准曲线的制作和应用培训，校准曲线满足HJ830-2017中的28个无机元素，每个元素浓度点≥4个（包括空白）；</w:t>
            </w:r>
          </w:p>
          <w:p>
            <w:pPr>
              <w:pStyle w:val="null3"/>
              <w:ind w:firstLine="440"/>
              <w:jc w:val="both"/>
            </w:pPr>
            <w:r>
              <w:rPr>
                <w:rFonts w:ascii="仿宋_GB2312" w:hAnsi="仿宋_GB2312" w:cs="仿宋_GB2312" w:eastAsia="仿宋_GB2312"/>
                <w:sz w:val="22"/>
              </w:rPr>
              <w:t>3.12.2土壤和沉积物无机元素分析曲线：投标人提供GSS，GSD和GSR标准物质，建立符合HJ 780-2015标准中的25个微量元素和7个氧化法精确测量的分析曲线。</w:t>
            </w:r>
          </w:p>
          <w:p>
            <w:pPr>
              <w:pStyle w:val="null3"/>
              <w:ind w:firstLine="440"/>
              <w:jc w:val="both"/>
            </w:pPr>
            <w:r>
              <w:rPr>
                <w:rFonts w:ascii="仿宋_GB2312" w:hAnsi="仿宋_GB2312" w:cs="仿宋_GB2312" w:eastAsia="仿宋_GB2312"/>
                <w:sz w:val="22"/>
              </w:rPr>
              <w:t>3.12.3固体废物无机元素的测定分析曲线：投标人负责建立满足HJ 1211-2021标准中16种无机元素和7种氧化物分析曲线（粉末压片法和熔片法），常规样品由标准曲线法分析，其它未知样品通过无标样分析软件分析。</w:t>
            </w:r>
          </w:p>
          <w:p>
            <w:pPr>
              <w:pStyle w:val="null3"/>
              <w:ind w:firstLine="440"/>
              <w:jc w:val="both"/>
            </w:pPr>
            <w:r>
              <w:rPr>
                <w:rFonts w:ascii="仿宋_GB2312" w:hAnsi="仿宋_GB2312" w:cs="仿宋_GB2312" w:eastAsia="仿宋_GB2312"/>
                <w:sz w:val="22"/>
              </w:rPr>
              <w:t>3.13电脑：性能不低于13代i7的CPU，≥16G内存，</w:t>
            </w:r>
            <w:r>
              <w:rPr>
                <w:rFonts w:ascii="仿宋_GB2312" w:hAnsi="仿宋_GB2312" w:cs="仿宋_GB2312" w:eastAsia="仿宋_GB2312"/>
                <w:sz w:val="22"/>
              </w:rPr>
              <w:t>不低于</w:t>
            </w:r>
            <w:r>
              <w:rPr>
                <w:rFonts w:ascii="仿宋_GB2312" w:hAnsi="仿宋_GB2312" w:cs="仿宋_GB2312" w:eastAsia="仿宋_GB2312"/>
                <w:sz w:val="22"/>
              </w:rPr>
              <w:t>RTX4060TI显卡，≥2T硬盘，≥24寸显示器，高性能激光打印机</w:t>
            </w:r>
            <w:r>
              <w:rPr>
                <w:rFonts w:ascii="仿宋_GB2312" w:hAnsi="仿宋_GB2312" w:cs="仿宋_GB2312" w:eastAsia="仿宋_GB2312"/>
                <w:sz w:val="22"/>
              </w:rPr>
              <w:t>：</w:t>
            </w:r>
            <w:r>
              <w:rPr>
                <w:rFonts w:ascii="仿宋_GB2312" w:hAnsi="仿宋_GB2312" w:cs="仿宋_GB2312" w:eastAsia="仿宋_GB2312"/>
                <w:sz w:val="22"/>
              </w:rPr>
              <w:t>自动双面打印；具备打印、复印、扫描功能；黑白打印速度：不低于单面：</w:t>
            </w:r>
            <w:r>
              <w:rPr>
                <w:rFonts w:ascii="仿宋_GB2312" w:hAnsi="仿宋_GB2312" w:cs="仿宋_GB2312" w:eastAsia="仿宋_GB2312"/>
                <w:sz w:val="22"/>
              </w:rPr>
              <w:t>29ppm、双面：18ppm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4.辅助设备</w:t>
            </w:r>
          </w:p>
          <w:p>
            <w:pPr>
              <w:pStyle w:val="null3"/>
              <w:ind w:firstLine="440"/>
              <w:jc w:val="both"/>
            </w:pPr>
            <w:r>
              <w:rPr>
                <w:rFonts w:ascii="仿宋_GB2312" w:hAnsi="仿宋_GB2312" w:cs="仿宋_GB2312" w:eastAsia="仿宋_GB2312"/>
                <w:sz w:val="22"/>
              </w:rPr>
              <w:t>4.1循环冷却水系统：制冷量</w:t>
            </w:r>
            <w:r>
              <w:rPr>
                <w:rFonts w:ascii="仿宋_GB2312" w:hAnsi="仿宋_GB2312" w:cs="仿宋_GB2312" w:eastAsia="仿宋_GB2312"/>
                <w:sz w:val="22"/>
              </w:rPr>
              <w:t>≥</w:t>
            </w:r>
            <w:r>
              <w:rPr>
                <w:rFonts w:ascii="仿宋_GB2312" w:hAnsi="仿宋_GB2312" w:cs="仿宋_GB2312" w:eastAsia="仿宋_GB2312"/>
                <w:sz w:val="22"/>
              </w:rPr>
              <w:t>8KW。</w:t>
            </w:r>
          </w:p>
          <w:p>
            <w:pPr>
              <w:pStyle w:val="null3"/>
              <w:ind w:firstLine="440"/>
              <w:jc w:val="both"/>
            </w:pPr>
            <w:r>
              <w:rPr>
                <w:rFonts w:ascii="仿宋_GB2312" w:hAnsi="仿宋_GB2312" w:cs="仿宋_GB2312" w:eastAsia="仿宋_GB2312"/>
                <w:sz w:val="22"/>
              </w:rPr>
              <w:t>4.2样品压片机：最大压力40吨。</w:t>
            </w:r>
          </w:p>
          <w:p>
            <w:pPr>
              <w:pStyle w:val="null3"/>
              <w:ind w:firstLine="440"/>
              <w:jc w:val="both"/>
            </w:pPr>
            <w:r>
              <w:rPr>
                <w:rFonts w:ascii="仿宋_GB2312" w:hAnsi="仿宋_GB2312" w:cs="仿宋_GB2312" w:eastAsia="仿宋_GB2312"/>
                <w:sz w:val="22"/>
              </w:rPr>
              <w:t>4.3高频自动熔样机：</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锅</w:t>
            </w:r>
            <w:r>
              <w:rPr>
                <w:rFonts w:ascii="仿宋_GB2312" w:hAnsi="仿宋_GB2312" w:cs="仿宋_GB2312" w:eastAsia="仿宋_GB2312"/>
                <w:sz w:val="22"/>
              </w:rPr>
              <w:t>2</w:t>
            </w:r>
            <w:r>
              <w:rPr>
                <w:rFonts w:ascii="仿宋_GB2312" w:hAnsi="仿宋_GB2312" w:cs="仿宋_GB2312" w:eastAsia="仿宋_GB2312"/>
                <w:sz w:val="22"/>
              </w:rPr>
              <w:t>模配置，包括不轻于</w:t>
            </w:r>
            <w:r>
              <w:rPr>
                <w:rFonts w:ascii="仿宋_GB2312" w:hAnsi="仿宋_GB2312" w:cs="仿宋_GB2312" w:eastAsia="仿宋_GB2312"/>
                <w:sz w:val="22"/>
              </w:rPr>
              <w:t>65g/套的坩埚</w:t>
            </w:r>
            <w:r>
              <w:rPr>
                <w:rFonts w:ascii="仿宋_GB2312" w:hAnsi="仿宋_GB2312" w:cs="仿宋_GB2312" w:eastAsia="仿宋_GB2312"/>
                <w:sz w:val="22"/>
              </w:rPr>
              <w:t>2</w:t>
            </w:r>
            <w:r>
              <w:rPr>
                <w:rFonts w:ascii="仿宋_GB2312" w:hAnsi="仿宋_GB2312" w:cs="仿宋_GB2312" w:eastAsia="仿宋_GB2312"/>
                <w:sz w:val="22"/>
              </w:rPr>
              <w:t>套（坩埚材质为</w:t>
            </w:r>
            <w:r>
              <w:rPr>
                <w:rFonts w:ascii="仿宋_GB2312" w:hAnsi="仿宋_GB2312" w:cs="仿宋_GB2312" w:eastAsia="仿宋_GB2312"/>
                <w:sz w:val="22"/>
              </w:rPr>
              <w:t>95%铂-5%黄金），模具</w:t>
            </w:r>
            <w:r>
              <w:rPr>
                <w:rFonts w:ascii="仿宋_GB2312" w:hAnsi="仿宋_GB2312" w:cs="仿宋_GB2312" w:eastAsia="仿宋_GB2312"/>
                <w:sz w:val="22"/>
              </w:rPr>
              <w:t>2</w:t>
            </w:r>
            <w:r>
              <w:rPr>
                <w:rFonts w:ascii="仿宋_GB2312" w:hAnsi="仿宋_GB2312" w:cs="仿宋_GB2312" w:eastAsia="仿宋_GB2312"/>
                <w:sz w:val="22"/>
              </w:rPr>
              <w:t>只。</w:t>
            </w:r>
          </w:p>
          <w:p>
            <w:pPr>
              <w:pStyle w:val="null3"/>
              <w:ind w:firstLine="440"/>
              <w:jc w:val="both"/>
            </w:pPr>
            <w:r>
              <w:rPr>
                <w:rFonts w:ascii="仿宋_GB2312" w:hAnsi="仿宋_GB2312" w:cs="仿宋_GB2312" w:eastAsia="仿宋_GB2312"/>
                <w:sz w:val="22"/>
              </w:rPr>
              <w:t>4.4具备稳压电源或不间断压电源</w:t>
            </w:r>
            <w:r>
              <w:rPr>
                <w:rFonts w:ascii="仿宋_GB2312" w:hAnsi="仿宋_GB2312" w:cs="仿宋_GB2312" w:eastAsia="仿宋_GB2312"/>
                <w:sz w:val="22"/>
              </w:rPr>
              <w:t>15KVA</w:t>
            </w:r>
            <w:r>
              <w:rPr>
                <w:rFonts w:ascii="仿宋_GB2312" w:hAnsi="仿宋_GB2312" w:cs="仿宋_GB2312" w:eastAsia="仿宋_GB2312"/>
                <w:sz w:val="22"/>
              </w:rPr>
              <w:t>，可满足仪器正常工作需要。</w:t>
            </w:r>
          </w:p>
          <w:p>
            <w:pPr>
              <w:pStyle w:val="null3"/>
              <w:ind w:firstLine="440"/>
              <w:jc w:val="both"/>
            </w:pPr>
            <w:r>
              <w:rPr>
                <w:rFonts w:ascii="仿宋_GB2312" w:hAnsi="仿宋_GB2312" w:cs="仿宋_GB2312" w:eastAsia="仿宋_GB2312"/>
                <w:sz w:val="22"/>
              </w:rPr>
              <w:t>4.5备品备件：P10气体减压阀及氦气气体减压阀各一支，随主机配备至少五年使用的原装备品备件</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5.技术服务</w:t>
            </w:r>
          </w:p>
          <w:p>
            <w:pPr>
              <w:pStyle w:val="null3"/>
              <w:ind w:firstLine="440"/>
              <w:jc w:val="both"/>
            </w:pPr>
            <w:r>
              <w:rPr>
                <w:rFonts w:ascii="仿宋_GB2312" w:hAnsi="仿宋_GB2312" w:cs="仿宋_GB2312" w:eastAsia="仿宋_GB2312"/>
                <w:sz w:val="22"/>
              </w:rPr>
              <w:t>★5.1保修期：整机至少两年，核心部件测角仪</w:t>
            </w:r>
            <w:r>
              <w:rPr>
                <w:rFonts w:ascii="仿宋_GB2312" w:hAnsi="仿宋_GB2312" w:cs="仿宋_GB2312" w:eastAsia="仿宋_GB2312"/>
                <w:sz w:val="22"/>
              </w:rPr>
              <w:t>、</w:t>
            </w:r>
            <w:r>
              <w:rPr>
                <w:rFonts w:ascii="仿宋_GB2312" w:hAnsi="仿宋_GB2312" w:cs="仿宋_GB2312" w:eastAsia="仿宋_GB2312"/>
                <w:sz w:val="22"/>
              </w:rPr>
              <w:t>X射线光管和高压发生器至少三年。配套辅助设备质保两年。</w:t>
            </w:r>
            <w:r>
              <w:rPr>
                <w:rFonts w:ascii="仿宋_GB2312" w:hAnsi="仿宋_GB2312" w:cs="仿宋_GB2312" w:eastAsia="仿宋_GB2312"/>
                <w:sz w:val="22"/>
                <w:b/>
              </w:rPr>
              <w:t>（</w:t>
            </w:r>
            <w:r>
              <w:rPr>
                <w:rFonts w:ascii="仿宋_GB2312" w:hAnsi="仿宋_GB2312" w:cs="仿宋_GB2312" w:eastAsia="仿宋_GB2312"/>
                <w:sz w:val="22"/>
                <w:b/>
              </w:rPr>
              <w:t>提供生产厂家质量保证承诺函</w:t>
            </w:r>
            <w:r>
              <w:rPr>
                <w:rFonts w:ascii="仿宋_GB2312" w:hAnsi="仿宋_GB2312" w:cs="仿宋_GB2312" w:eastAsia="仿宋_GB2312"/>
                <w:sz w:val="22"/>
                <w:b/>
              </w:rPr>
              <w:t>）</w:t>
            </w:r>
          </w:p>
          <w:p>
            <w:pPr>
              <w:pStyle w:val="null3"/>
              <w:ind w:firstLine="440"/>
              <w:jc w:val="both"/>
            </w:pPr>
            <w:r>
              <w:rPr>
                <w:rFonts w:ascii="仿宋_GB2312" w:hAnsi="仿宋_GB2312" w:cs="仿宋_GB2312" w:eastAsia="仿宋_GB2312"/>
                <w:sz w:val="22"/>
              </w:rPr>
              <w:t>5.2</w:t>
            </w:r>
            <w:r>
              <w:rPr>
                <w:rFonts w:ascii="仿宋_GB2312" w:hAnsi="仿宋_GB2312" w:cs="仿宋_GB2312" w:eastAsia="仿宋_GB2312"/>
                <w:sz w:val="22"/>
                <w:b/>
              </w:rPr>
              <w:t>投标人承诺：</w:t>
            </w:r>
            <w:r>
              <w:rPr>
                <w:rFonts w:ascii="仿宋_GB2312" w:hAnsi="仿宋_GB2312" w:cs="仿宋_GB2312" w:eastAsia="仿宋_GB2312"/>
                <w:sz w:val="22"/>
                <w:b/>
              </w:rPr>
              <w:t>安装调试时，由</w:t>
            </w:r>
            <w:r>
              <w:rPr>
                <w:rFonts w:ascii="仿宋_GB2312" w:hAnsi="仿宋_GB2312" w:cs="仿宋_GB2312" w:eastAsia="仿宋_GB2312"/>
                <w:sz w:val="22"/>
                <w:b/>
              </w:rPr>
              <w:t>投标人</w:t>
            </w:r>
            <w:r>
              <w:rPr>
                <w:rFonts w:ascii="仿宋_GB2312" w:hAnsi="仿宋_GB2312" w:cs="仿宋_GB2312" w:eastAsia="仿宋_GB2312"/>
                <w:sz w:val="22"/>
                <w:b/>
              </w:rPr>
              <w:t>工程师在买方现场对操作人员进行免费培训，培训内容包括：仪器原理、结构、操作、校准、日常维护及维修。安装调试之后，由</w:t>
            </w:r>
            <w:r>
              <w:rPr>
                <w:rFonts w:ascii="仿宋_GB2312" w:hAnsi="仿宋_GB2312" w:cs="仿宋_GB2312" w:eastAsia="仿宋_GB2312"/>
                <w:sz w:val="22"/>
                <w:b/>
              </w:rPr>
              <w:t>投标人</w:t>
            </w:r>
            <w:r>
              <w:rPr>
                <w:rFonts w:ascii="仿宋_GB2312" w:hAnsi="仿宋_GB2312" w:cs="仿宋_GB2312" w:eastAsia="仿宋_GB2312"/>
                <w:sz w:val="22"/>
                <w:b/>
              </w:rPr>
              <w:t>应用工程师到买方现场进行应用培训，负责建立分析方法。设备安装后，制造商需提供免费专业培训名额</w:t>
            </w:r>
            <w:r>
              <w:rPr>
                <w:rFonts w:ascii="仿宋_GB2312" w:hAnsi="仿宋_GB2312" w:cs="仿宋_GB2312" w:eastAsia="仿宋_GB2312"/>
                <w:sz w:val="22"/>
                <w:b/>
              </w:rPr>
              <w:t>3人次（不含差旅费）</w:t>
            </w:r>
            <w:r>
              <w:rPr>
                <w:rFonts w:ascii="仿宋_GB2312" w:hAnsi="仿宋_GB2312" w:cs="仿宋_GB2312" w:eastAsia="仿宋_GB2312"/>
                <w:sz w:val="22"/>
                <w:b/>
              </w:rPr>
              <w:t>，</w:t>
            </w:r>
            <w:r>
              <w:rPr>
                <w:rFonts w:ascii="仿宋_GB2312" w:hAnsi="仿宋_GB2312" w:cs="仿宋_GB2312" w:eastAsia="仿宋_GB2312"/>
                <w:sz w:val="22"/>
                <w:b/>
              </w:rPr>
              <w:t>培训时长不少于</w:t>
            </w:r>
            <w:r>
              <w:rPr>
                <w:rFonts w:ascii="仿宋_GB2312" w:hAnsi="仿宋_GB2312" w:cs="仿宋_GB2312" w:eastAsia="仿宋_GB2312"/>
                <w:sz w:val="22"/>
                <w:b/>
              </w:rPr>
              <w:t>3天。</w:t>
            </w:r>
          </w:p>
          <w:p>
            <w:pPr>
              <w:pStyle w:val="null3"/>
              <w:jc w:val="both"/>
            </w:pPr>
            <w:r>
              <w:rPr>
                <w:rFonts w:ascii="仿宋_GB2312" w:hAnsi="仿宋_GB2312" w:cs="仿宋_GB2312" w:eastAsia="仿宋_GB2312"/>
                <w:sz w:val="22"/>
              </w:rPr>
              <w:t xml:space="preserve">   5.3设备在使用过程中如发现问题需要</w:t>
            </w:r>
            <w:r>
              <w:rPr>
                <w:rFonts w:ascii="仿宋_GB2312" w:hAnsi="仿宋_GB2312" w:cs="仿宋_GB2312" w:eastAsia="仿宋_GB2312"/>
                <w:sz w:val="22"/>
              </w:rPr>
              <w:t>投标人</w:t>
            </w:r>
            <w:r>
              <w:rPr>
                <w:rFonts w:ascii="仿宋_GB2312" w:hAnsi="仿宋_GB2312" w:cs="仿宋_GB2312" w:eastAsia="仿宋_GB2312"/>
                <w:sz w:val="22"/>
              </w:rPr>
              <w:t>配合解决时，</w:t>
            </w:r>
            <w:r>
              <w:rPr>
                <w:rFonts w:ascii="仿宋_GB2312" w:hAnsi="仿宋_GB2312" w:cs="仿宋_GB2312" w:eastAsia="仿宋_GB2312"/>
                <w:sz w:val="22"/>
              </w:rPr>
              <w:t>投标人</w:t>
            </w:r>
            <w:r>
              <w:rPr>
                <w:rFonts w:ascii="仿宋_GB2312" w:hAnsi="仿宋_GB2312" w:cs="仿宋_GB2312" w:eastAsia="仿宋_GB2312"/>
                <w:sz w:val="22"/>
              </w:rPr>
              <w:t>在接到通知后</w:t>
            </w:r>
            <w:r>
              <w:rPr>
                <w:rFonts w:ascii="仿宋_GB2312" w:hAnsi="仿宋_GB2312" w:cs="仿宋_GB2312" w:eastAsia="仿宋_GB2312"/>
                <w:sz w:val="22"/>
              </w:rPr>
              <w:t>2日内派有关人员到现场协助用户解决问题。</w:t>
            </w:r>
            <w:r>
              <w:br/>
            </w:r>
            <w:r>
              <w:rPr>
                <w:rFonts w:ascii="仿宋_GB2312" w:hAnsi="仿宋_GB2312" w:cs="仿宋_GB2312" w:eastAsia="仿宋_GB2312"/>
                <w:sz w:val="21"/>
              </w:rPr>
              <w:t xml:space="preserve">         </w:t>
            </w:r>
            <w:r>
              <w:rPr>
                <w:rFonts w:ascii="仿宋_GB2312" w:hAnsi="仿宋_GB2312" w:cs="仿宋_GB2312" w:eastAsia="仿宋_GB2312"/>
                <w:sz w:val="22"/>
              </w:rPr>
              <w:t>5.4若仪器安装需要单独接地线，接地线由中标人负责，相关费用中标人承担。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中标产品为国产产品，交货期：自合同签订生效之日起90天内完成产品的供货、安装、调试并正常运行；如中标产品为进口产品，交货期：自合同签订生效之日起150天内完成产品的供货、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西安市环境监测站，具体以采购人指定地点为准。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经甲方验收合格后确定项目完成，验收标准符合国家有关规定、规范。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1、超高效液相色谱-三重四级杆质谱联用仪 自验收合格之日起，整机提供两年的免费保修期，分子涡轮泵、四级杆等核心部件免费保修期三年。在保修期内，所有服务及硬件损坏全部免费维修；保修期外，投标人能及时地为用户提供备品备件和相应维修服务。 2、在线固相萃取-超高效液相色谱三重串联四极杆质谱联用 自验收合格之日起，提供三年的免费保修期，在保修期内，所有服务及硬件损坏全部免费维修；保修期外，投标人能及时地为用户提供备品备件和相应维修服务。 3、波长色散型X射线荧光光谱仪 自验收合格之日起，整机提供两年的免费保修期，核心部件X射线光管和高压发生器至少三年，核心部件测角仪质保至少五年。配套辅助设备质保两年。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 ②乙方较好期每超过一天，扣除乙方合同总价款的0.2%，迟交产品超过30天，甲方有权拒收产品。 ③按合同要求提供产品或产品质量不能满足采购技术要求，乙方必须无条件更换产品，提高技术，完善质量，否则，甲方会同监督机构、采购代理机构有权终止合同并对乙方违约行为进行追究，同时按政府采购投标人管理办法进行相应的处罚。 ④任何一方因不可抗力原因不能履行协议时，应尽快通知对方，双方均设法补偿。如仍无法履约协议，可协商延缓或撤销协议，双方责任免除。 ⑤本合同在履行过程中发生的争议，由甲、乙双方当事人协商解决，协商不成依法向甲方所在地人民法院起诉。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工业。2、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3、如招标文件中融资相关内容与新政策要求有出入，按照最新要求执行。4、本项目采购的波长色散型X射线荧光光谱仪，已做进口论证，允许进口产品参与投标。5、提供相同品牌产品且通过资格审查、符合性审查的不同投标人参加同一合同项下投标活动的，按一家投标人计算，评标后得分最高的同品牌投标人获得中标候选人推荐资格；评标得分相同的，采取随机抽取方式确定，其他同品牌投标人不作为中标候选人。非单一产品采购项目，多家投标人提供的核心产品（超高效液相色谱-三重四级杆质谱联用仪）品牌相同的，按以上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满足“★”项的技术参数并按要求提供相关证明材料。</w:t>
            </w:r>
          </w:p>
        </w:tc>
        <w:tc>
          <w:tcPr>
            <w:tcW w:type="dxa" w:w="1661"/>
          </w:tcPr>
          <w:p>
            <w:pPr>
              <w:pStyle w:val="null3"/>
            </w:pPr>
            <w:r>
              <w:rPr>
                <w:rFonts w:ascii="仿宋_GB2312" w:hAnsi="仿宋_GB2312" w:cs="仿宋_GB2312" w:eastAsia="仿宋_GB2312"/>
              </w:rPr>
              <w:t>产品技术条款响应偏离表.docx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技术响应评审</w:t>
            </w:r>
          </w:p>
        </w:tc>
        <w:tc>
          <w:tcPr>
            <w:tcW w:type="dxa" w:w="2492"/>
          </w:tcPr>
          <w:p>
            <w:pPr>
              <w:pStyle w:val="null3"/>
            </w:pPr>
            <w:r>
              <w:rPr>
                <w:rFonts w:ascii="仿宋_GB2312" w:hAnsi="仿宋_GB2312" w:cs="仿宋_GB2312" w:eastAsia="仿宋_GB2312"/>
              </w:rPr>
              <w:t>投标人应对采购参数中的技术参数、功能指标进行逐项应答，技术参数均满足采购要求且证明材料提供完整得基础分18分，▲每出现一项负偏离扣2分，非▲每出现一项负偏离扣1分，扣完为止。 评审依据为▲提供相应的功能证明材料及技术参数偏离表，非▲仅在技术参数偏离表体现也可以同时提供相应的功能证明材料。 若投标时响应产品的所有技术参数完全复制粘贴招标文件中的技术要求无明确性响应，得5分。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实施方案至少包括： （1）供货组织安排，包括仓储、运输、交付等内容； （2）实施步骤、进度计划和保证措施； （3）安全控制方案及质量措施； （4）组织机构人员配置、协调能力； （5）验收方案等。 实施方案各项内容全面详细、阐述条理清晰详尽、符合本项目采购需求，能有效保障本项目实施的得20分，每缺一项扣4分，评审内容有缺陷的根据响应情况扣分，扣完为止。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1、源渠道合法的证明文件（包括但不限于销售协议、代理协议、原厂授权等），每提供1个产品证明文件得1分，满分3分，未提供不得分。 2、产品质量保证措施，内容全面详细、阐述条理清晰详尽、符合本项目采购需求，能有效保障本项目实施的得4分，评审内容有缺陷的根据响应情况扣分，扣完为止。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 （1）提供拟投入售后服务地点及人员配备； （2）提供产品的保修时间、保修期内的保修内容与范围； （3）提供项目交付后采购人出现故障的响应时间、解决故障时间、补救措施等。 售后服务方案方案各项内容全面详细、阐述条理清晰详尽、符合本项目采购需求，能有效保障本项目实施的得12分，每缺一项扣4分，评审内容有缺陷的根据响应情况扣分，扣完为止。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培训方案至少包括： （1）培训内容及培训课程； （2）培训技术人员和培训时间安排等。 培训方案方案各项内容全面详细、阐述条理清晰详尽、符合本项目采购需求，能有效保障本项目实施的得8分，每缺一项扣4分，评审内容有缺陷的根据响应情况扣分，扣完为止。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投标人需提供2022年01月01日至今（以合同签订日期为准）环保监测类设备供货业绩，投标文件中提供合同复印件加盖投标人公章，每提供一个计1分，满分5分。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 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详见附件：产品技术条款响应偏离表.docx</w:t>
      </w:r>
    </w:p>
    <w:p>
      <w:pPr>
        <w:pStyle w:val="null3"/>
        <w:ind w:firstLine="960"/>
      </w:pPr>
      <w:r>
        <w:rPr>
          <w:rFonts w:ascii="仿宋_GB2312" w:hAnsi="仿宋_GB2312" w:cs="仿宋_GB2312" w:eastAsia="仿宋_GB2312"/>
        </w:rPr>
        <w:t>详见附件：投标方案响应说明(1).docx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