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spacing w:line="360" w:lineRule="auto"/>
        <w:jc w:val="both"/>
        <w:rPr>
          <w:rFonts w:hint="eastAsia" w:ascii="宋体" w:hAnsi="宋体" w:eastAsia="宋体" w:cs="宋体"/>
          <w:b/>
          <w:bCs/>
          <w:color w:val="auto"/>
          <w:sz w:val="52"/>
          <w:szCs w:val="52"/>
        </w:rPr>
      </w:pPr>
    </w:p>
    <w:p>
      <w:pPr>
        <w:shd w:val="clear"/>
        <w:jc w:val="center"/>
        <w:rPr>
          <w:rFonts w:hint="eastAsia" w:ascii="宋体" w:hAnsi="宋体" w:eastAsia="宋体" w:cs="宋体"/>
          <w:b/>
          <w:color w:val="auto"/>
          <w:spacing w:val="100"/>
          <w:kern w:val="16"/>
          <w:sz w:val="52"/>
          <w:szCs w:val="52"/>
        </w:rPr>
      </w:pPr>
      <w:r>
        <w:rPr>
          <w:rFonts w:hint="eastAsia" w:ascii="宋体" w:hAnsi="宋体" w:eastAsia="宋体" w:cs="宋体"/>
          <w:b/>
          <w:color w:val="auto"/>
          <w:spacing w:val="100"/>
          <w:kern w:val="16"/>
          <w:sz w:val="52"/>
          <w:szCs w:val="52"/>
        </w:rPr>
        <w:t>建设工程施工合同</w:t>
      </w:r>
    </w:p>
    <w:p>
      <w:pPr>
        <w:shd w:val="clear"/>
        <w:jc w:val="center"/>
        <w:rPr>
          <w:rFonts w:hint="eastAsia" w:ascii="宋体" w:hAnsi="宋体" w:eastAsia="宋体" w:cs="宋体"/>
          <w:b/>
          <w:bCs/>
          <w:color w:val="auto"/>
          <w:sz w:val="44"/>
          <w:szCs w:val="44"/>
        </w:rPr>
      </w:pPr>
    </w:p>
    <w:p>
      <w:pPr>
        <w:shd w:val="clear"/>
        <w:rPr>
          <w:rFonts w:hint="eastAsia" w:ascii="宋体" w:hAnsi="宋体" w:eastAsia="宋体" w:cs="宋体"/>
          <w:color w:val="auto"/>
        </w:rPr>
      </w:pPr>
    </w:p>
    <w:p>
      <w:pPr>
        <w:pStyle w:val="2"/>
        <w:shd w:val="clear"/>
        <w:ind w:left="0" w:leftChars="0" w:firstLine="0" w:firstLineChars="0"/>
        <w:jc w:val="center"/>
        <w:rPr>
          <w:rFonts w:hint="eastAsia" w:ascii="宋体" w:hAnsi="宋体" w:eastAsia="宋体" w:cs="宋体"/>
          <w:color w:val="auto"/>
          <w:lang w:eastAsia="zh-CN"/>
        </w:rPr>
      </w:pPr>
      <w:r>
        <w:rPr>
          <w:rFonts w:hint="eastAsia" w:ascii="宋体" w:hAnsi="宋体" w:cs="宋体"/>
          <w:color w:val="auto"/>
          <w:lang w:eastAsia="zh-CN"/>
        </w:rPr>
        <w:t>（本合同仅作为合同的基本格式，不作为最终合同，甲方有权在签订合同时对合同的相关条款及内容作进一步的细化和修改。）</w:t>
      </w:r>
    </w:p>
    <w:p>
      <w:pPr>
        <w:pStyle w:val="2"/>
        <w:shd w:val="clear"/>
        <w:rPr>
          <w:rFonts w:hint="eastAsia" w:ascii="宋体" w:hAnsi="宋体" w:eastAsia="宋体" w:cs="宋体"/>
          <w:color w:val="auto"/>
        </w:rPr>
      </w:pPr>
    </w:p>
    <w:p>
      <w:pPr>
        <w:pStyle w:val="2"/>
        <w:shd w:val="clear"/>
        <w:rPr>
          <w:rFonts w:hint="eastAsia" w:ascii="宋体" w:hAnsi="宋体" w:eastAsia="宋体" w:cs="宋体"/>
          <w:color w:val="auto"/>
        </w:rPr>
      </w:pPr>
    </w:p>
    <w:p>
      <w:pPr>
        <w:shd w:val="clear"/>
        <w:rPr>
          <w:rFonts w:hint="eastAsia" w:ascii="宋体" w:hAnsi="宋体" w:eastAsia="宋体" w:cs="宋体"/>
          <w:color w:val="auto"/>
        </w:rPr>
      </w:pPr>
    </w:p>
    <w:p>
      <w:pPr>
        <w:shd w:val="clear"/>
        <w:jc w:val="center"/>
        <w:rPr>
          <w:rFonts w:hint="eastAsia" w:ascii="宋体" w:hAnsi="宋体" w:eastAsia="宋体" w:cs="宋体"/>
          <w:bCs/>
          <w:color w:val="auto"/>
          <w:sz w:val="48"/>
          <w:szCs w:val="48"/>
        </w:rPr>
      </w:pPr>
      <w:r>
        <w:rPr>
          <w:rFonts w:hint="eastAsia" w:ascii="宋体" w:hAnsi="宋体" w:eastAsia="宋体" w:cs="宋体"/>
          <w:b/>
          <w:color w:val="auto"/>
          <w:sz w:val="36"/>
          <w:szCs w:val="36"/>
        </w:rPr>
        <w:t>（示范文本）</w:t>
      </w:r>
    </w:p>
    <w:p>
      <w:pPr>
        <w:pStyle w:val="5"/>
        <w:shd w:val="clear"/>
        <w:rPr>
          <w:rFonts w:hint="eastAsia" w:ascii="宋体" w:hAnsi="宋体" w:eastAsia="宋体" w:cs="宋体"/>
          <w:bCs/>
          <w:color w:val="auto"/>
          <w:sz w:val="48"/>
          <w:szCs w:val="48"/>
        </w:rPr>
      </w:pPr>
    </w:p>
    <w:p>
      <w:pPr>
        <w:pStyle w:val="5"/>
        <w:shd w:val="clear"/>
        <w:ind w:left="0" w:leftChars="0" w:firstLine="0" w:firstLineChars="0"/>
        <w:rPr>
          <w:rFonts w:hint="eastAsia" w:ascii="宋体" w:hAnsi="宋体" w:eastAsia="宋体" w:cs="宋体"/>
          <w:bCs/>
          <w:color w:val="auto"/>
          <w:sz w:val="48"/>
          <w:szCs w:val="48"/>
        </w:rPr>
      </w:pPr>
    </w:p>
    <w:p>
      <w:pPr>
        <w:pStyle w:val="4"/>
        <w:shd w:val="clear"/>
        <w:rPr>
          <w:rFonts w:hint="eastAsia" w:ascii="宋体" w:hAnsi="宋体" w:eastAsia="宋体" w:cs="宋体"/>
          <w:color w:val="auto"/>
        </w:rPr>
      </w:pPr>
    </w:p>
    <w:p>
      <w:pPr>
        <w:shd w:val="clear"/>
        <w:tabs>
          <w:tab w:val="left" w:pos="709"/>
          <w:tab w:val="left" w:pos="851"/>
        </w:tabs>
        <w:adjustRightInd w:val="0"/>
        <w:snapToGrid w:val="0"/>
        <w:spacing w:before="60" w:after="60"/>
        <w:ind w:firstLine="2146" w:firstLineChars="668"/>
        <w:rPr>
          <w:rFonts w:hint="eastAsia" w:ascii="宋体" w:hAnsi="宋体" w:eastAsia="宋体" w:cs="宋体"/>
          <w:b/>
          <w:color w:val="auto"/>
          <w:sz w:val="32"/>
          <w:szCs w:val="32"/>
        </w:rPr>
      </w:pPr>
      <w:r>
        <w:rPr>
          <w:rFonts w:hint="eastAsia" w:ascii="宋体" w:hAnsi="宋体" w:eastAsia="宋体" w:cs="宋体"/>
          <w:b/>
          <w:color w:val="auto"/>
          <w:sz w:val="32"/>
          <w:szCs w:val="32"/>
        </w:rPr>
        <w:t>中华人民共和国建设部</w:t>
      </w:r>
    </w:p>
    <w:p>
      <w:pPr>
        <w:shd w:val="clear"/>
        <w:adjustRightInd w:val="0"/>
        <w:snapToGrid w:val="0"/>
        <w:spacing w:before="60" w:after="60"/>
        <w:jc w:val="center"/>
        <w:rPr>
          <w:rFonts w:hint="eastAsia" w:ascii="宋体" w:hAnsi="宋体" w:eastAsia="宋体" w:cs="宋体"/>
          <w:b/>
          <w:color w:val="auto"/>
          <w:sz w:val="32"/>
          <w:szCs w:val="32"/>
        </w:rPr>
      </w:pPr>
      <w:r>
        <w:rPr>
          <w:rFonts w:hint="eastAsia" w:ascii="宋体" w:hAnsi="宋体" w:eastAsia="宋体" w:cs="宋体"/>
          <w:b/>
          <w:color w:val="auto"/>
          <w:sz w:val="32"/>
          <w:szCs w:val="32"/>
        </w:rPr>
        <w:t xml:space="preserve">                     制 定</w:t>
      </w:r>
    </w:p>
    <w:p>
      <w:pPr>
        <w:shd w:val="clear"/>
        <w:spacing w:before="156" w:beforeLines="50" w:line="360" w:lineRule="auto"/>
        <w:ind w:firstLine="2168" w:firstLineChars="600"/>
        <w:rPr>
          <w:rFonts w:hint="eastAsia" w:ascii="宋体" w:hAnsi="宋体" w:eastAsia="宋体" w:cs="宋体"/>
          <w:b/>
          <w:color w:val="auto"/>
          <w:spacing w:val="20"/>
          <w:sz w:val="32"/>
          <w:szCs w:val="32"/>
        </w:rPr>
      </w:pPr>
      <w:r>
        <w:rPr>
          <w:rFonts w:hint="eastAsia" w:ascii="宋体" w:hAnsi="宋体" w:eastAsia="宋体" w:cs="宋体"/>
          <w:b/>
          <w:color w:val="auto"/>
          <w:spacing w:val="20"/>
          <w:sz w:val="32"/>
          <w:szCs w:val="32"/>
        </w:rPr>
        <w:t>国家</w:t>
      </w:r>
      <w:r>
        <w:rPr>
          <w:rFonts w:hint="eastAsia" w:hAnsi="宋体" w:cs="宋体"/>
          <w:b/>
          <w:color w:val="auto"/>
          <w:spacing w:val="20"/>
          <w:sz w:val="32"/>
          <w:szCs w:val="32"/>
          <w:lang w:val="en-US" w:eastAsia="zh-CN"/>
        </w:rPr>
        <w:t>市场监督</w:t>
      </w:r>
      <w:r>
        <w:rPr>
          <w:rFonts w:hint="eastAsia" w:ascii="宋体" w:hAnsi="宋体" w:eastAsia="宋体" w:cs="宋体"/>
          <w:b/>
          <w:color w:val="auto"/>
          <w:spacing w:val="20"/>
          <w:sz w:val="32"/>
          <w:szCs w:val="32"/>
        </w:rPr>
        <w:t>管理</w:t>
      </w:r>
      <w:r>
        <w:rPr>
          <w:rFonts w:hint="eastAsia" w:hAnsi="宋体" w:cs="宋体"/>
          <w:b/>
          <w:color w:val="auto"/>
          <w:spacing w:val="20"/>
          <w:sz w:val="32"/>
          <w:szCs w:val="32"/>
          <w:lang w:val="en-US" w:eastAsia="zh-CN"/>
        </w:rPr>
        <w:t>总</w:t>
      </w:r>
      <w:r>
        <w:rPr>
          <w:rFonts w:hint="eastAsia" w:ascii="宋体" w:hAnsi="宋体" w:eastAsia="宋体" w:cs="宋体"/>
          <w:b/>
          <w:color w:val="auto"/>
          <w:spacing w:val="20"/>
          <w:sz w:val="32"/>
          <w:szCs w:val="32"/>
        </w:rPr>
        <w:t>局</w:t>
      </w:r>
    </w:p>
    <w:p>
      <w:pPr>
        <w:shd w:val="clear"/>
        <w:spacing w:before="156" w:beforeLines="50" w:line="360" w:lineRule="auto"/>
        <w:jc w:val="center"/>
        <w:outlineLvl w:val="1"/>
        <w:rPr>
          <w:rFonts w:hint="eastAsia" w:ascii="宋体" w:hAnsi="宋体" w:eastAsia="宋体" w:cs="宋体"/>
          <w:b/>
          <w:bCs/>
          <w:color w:val="auto"/>
          <w:sz w:val="28"/>
          <w:szCs w:val="28"/>
        </w:rPr>
      </w:pPr>
      <w:r>
        <w:rPr>
          <w:rFonts w:hint="eastAsia" w:ascii="宋体" w:hAnsi="宋体" w:eastAsia="宋体" w:cs="宋体"/>
          <w:bCs/>
          <w:color w:val="auto"/>
          <w:sz w:val="48"/>
          <w:szCs w:val="48"/>
        </w:rPr>
        <w:br w:type="page"/>
      </w:r>
      <w:r>
        <w:rPr>
          <w:rFonts w:hint="eastAsia" w:ascii="宋体" w:hAnsi="宋体" w:eastAsia="宋体" w:cs="宋体"/>
          <w:b/>
          <w:bCs/>
          <w:color w:val="auto"/>
          <w:sz w:val="28"/>
          <w:szCs w:val="28"/>
        </w:rPr>
        <w:t>第一部分  协议书</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发包人（全称）： </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承包人（全称）： </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依照《中华人民共和国民法典》、《中华人民共和国建筑法》及其他有关法律、行政法规，遵循平等、自愿、公平和诚实信用的原则，双方就本建设工程施工事项协商一致，订立本合同。 </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一、工程概况：</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工程名称：</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工程地点：</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资金来源：</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二、工程承包范围</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lang w:eastAsia="zh-CN"/>
        </w:rPr>
      </w:pPr>
      <w:r>
        <w:rPr>
          <w:rFonts w:hint="eastAsia" w:ascii="宋体" w:hAnsi="宋体" w:eastAsia="宋体" w:cs="宋体"/>
          <w:color w:val="auto"/>
          <w:sz w:val="21"/>
          <w:szCs w:val="21"/>
        </w:rPr>
        <w:t>承包范围：</w:t>
      </w:r>
      <w:r>
        <w:rPr>
          <w:rFonts w:hint="eastAsia" w:ascii="宋体" w:hAnsi="宋体" w:eastAsia="宋体" w:cs="宋体"/>
          <w:color w:val="auto"/>
          <w:sz w:val="21"/>
          <w:szCs w:val="21"/>
          <w:u w:val="single"/>
        </w:rPr>
        <w:t>因目前辖区部分区域属于拆迁改造中，老旧小区较多，整体环境及居民便民公共设施老旧，基础设施落后的现状，为进一步打造街道为民服务工作点，擦亮自强路新名片，提升社会治理能力，结合街道工作实际，对辖区公共活动区域有待改造、有重大安全隐患的点位等统一进行提升整治。具体以本合同</w:t>
      </w:r>
      <w:r>
        <w:rPr>
          <w:rFonts w:hint="eastAsia" w:hAnsi="宋体" w:cs="宋体"/>
          <w:color w:val="auto"/>
          <w:sz w:val="21"/>
          <w:szCs w:val="21"/>
          <w:u w:val="single"/>
          <w:lang w:val="en-US" w:eastAsia="zh-CN"/>
        </w:rPr>
        <w:t>工程</w:t>
      </w:r>
      <w:r>
        <w:rPr>
          <w:rFonts w:hint="eastAsia" w:ascii="宋体" w:hAnsi="宋体" w:eastAsia="宋体" w:cs="宋体"/>
          <w:color w:val="auto"/>
          <w:sz w:val="21"/>
          <w:szCs w:val="21"/>
          <w:u w:val="single"/>
        </w:rPr>
        <w:t>《施工图纸》、《已标价工程量清单》及发包人书面指示为准。承包人已充分踏勘现场，了解本工程地点分散、涉及老旧小区改造等特点。</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三、合同工期</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开工日期：</w:t>
      </w:r>
      <w:r>
        <w:rPr>
          <w:rFonts w:hint="eastAsia" w:ascii="宋体" w:hAnsi="宋体" w:eastAsia="宋体" w:cs="宋体"/>
          <w:color w:val="auto"/>
          <w:sz w:val="21"/>
          <w:szCs w:val="21"/>
          <w:u w:val="single"/>
        </w:rPr>
        <w:t xml:space="preserve">             </w:t>
      </w:r>
      <w:r>
        <w:rPr>
          <w:rFonts w:hint="eastAsia" w:hAnsi="宋体" w:cs="宋体"/>
          <w:color w:val="auto"/>
          <w:sz w:val="21"/>
          <w:szCs w:val="21"/>
          <w:u w:val="single"/>
          <w:lang w:eastAsia="zh-CN"/>
        </w:rPr>
        <w:t>（</w:t>
      </w:r>
      <w:r>
        <w:rPr>
          <w:rFonts w:hint="eastAsia" w:hAnsi="宋体" w:cs="宋体"/>
          <w:color w:val="auto"/>
          <w:sz w:val="21"/>
          <w:szCs w:val="21"/>
          <w:u w:val="single"/>
          <w:lang w:val="en-US" w:eastAsia="zh-CN"/>
        </w:rPr>
        <w:t>自本项目预付款支付之日起30天</w:t>
      </w:r>
      <w:r>
        <w:rPr>
          <w:rFonts w:hint="eastAsia" w:hAnsi="宋体" w:cs="宋体"/>
          <w:color w:val="auto"/>
          <w:sz w:val="21"/>
          <w:szCs w:val="21"/>
          <w:u w:val="single"/>
          <w:lang w:eastAsia="zh-CN"/>
        </w:rPr>
        <w:t>）</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竣工日期：</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四、质量标准</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default" w:ascii="宋体" w:hAnsi="宋体" w:eastAsia="宋体" w:cs="宋体"/>
          <w:color w:val="auto"/>
          <w:sz w:val="21"/>
          <w:szCs w:val="21"/>
          <w:u w:val="single"/>
          <w:lang w:val="en-US" w:eastAsia="zh-CN"/>
        </w:rPr>
      </w:pPr>
      <w:r>
        <w:rPr>
          <w:rFonts w:hint="eastAsia" w:ascii="宋体" w:hAnsi="宋体" w:eastAsia="宋体" w:cs="宋体"/>
          <w:color w:val="auto"/>
          <w:sz w:val="21"/>
          <w:szCs w:val="21"/>
        </w:rPr>
        <w:t>工程质量标准：</w:t>
      </w:r>
      <w:r>
        <w:rPr>
          <w:rFonts w:hint="eastAsia" w:hAnsi="宋体" w:cs="宋体"/>
          <w:color w:val="auto"/>
          <w:sz w:val="21"/>
          <w:szCs w:val="21"/>
          <w:u w:val="single"/>
          <w:lang w:val="en-US" w:eastAsia="zh-CN"/>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五、合同价款</w:t>
      </w:r>
    </w:p>
    <w:p>
      <w:pPr>
        <w:pStyle w:val="4"/>
        <w:keepNext w:val="0"/>
        <w:keepLines w:val="0"/>
        <w:pageBreakBefore w:val="0"/>
        <w:shd w:val="clear"/>
        <w:kinsoku/>
        <w:wordWrap/>
        <w:overflowPunct/>
        <w:topLinePunct w:val="0"/>
        <w:autoSpaceDE/>
        <w:autoSpaceDN/>
        <w:bidi w:val="0"/>
        <w:adjustRightInd/>
        <w:snapToGrid/>
        <w:spacing w:after="0" w:afterLines="0"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kern w:val="0"/>
          <w:sz w:val="21"/>
          <w:szCs w:val="21"/>
        </w:rPr>
        <w:t>本项目合同价款采用</w:t>
      </w:r>
      <w:r>
        <w:rPr>
          <w:rFonts w:hint="eastAsia" w:ascii="宋体" w:hAnsi="宋体" w:eastAsia="宋体" w:cs="宋体"/>
          <w:color w:val="auto"/>
          <w:kern w:val="0"/>
          <w:sz w:val="21"/>
          <w:szCs w:val="21"/>
          <w:lang w:eastAsia="zh-CN"/>
        </w:rPr>
        <w:t>固定</w:t>
      </w:r>
      <w:r>
        <w:rPr>
          <w:rFonts w:hint="eastAsia" w:ascii="宋体" w:hAnsi="宋体" w:cs="宋体"/>
          <w:color w:val="auto"/>
          <w:kern w:val="0"/>
          <w:sz w:val="21"/>
          <w:szCs w:val="21"/>
          <w:lang w:val="en-US" w:eastAsia="zh-CN"/>
        </w:rPr>
        <w:t>单价合同</w:t>
      </w:r>
      <w:r>
        <w:rPr>
          <w:rFonts w:hint="eastAsia" w:ascii="宋体" w:hAnsi="宋体" w:eastAsia="宋体" w:cs="宋体"/>
          <w:color w:val="auto"/>
          <w:kern w:val="0"/>
          <w:sz w:val="21"/>
          <w:szCs w:val="21"/>
        </w:rPr>
        <w:t>。</w:t>
      </w:r>
    </w:p>
    <w:p>
      <w:pPr>
        <w:keepNext w:val="0"/>
        <w:keepLines w:val="0"/>
        <w:pageBreakBefore w:val="0"/>
        <w:numPr>
          <w:ilvl w:val="0"/>
          <w:numId w:val="1"/>
        </w:numPr>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lang w:eastAsia="zh-CN"/>
        </w:rPr>
        <w:t>合同暂定总价</w:t>
      </w:r>
      <w:r>
        <w:rPr>
          <w:rFonts w:hint="eastAsia" w:ascii="宋体" w:hAnsi="宋体" w:eastAsia="宋体" w:cs="宋体"/>
          <w:color w:val="auto"/>
          <w:sz w:val="21"/>
          <w:szCs w:val="21"/>
        </w:rPr>
        <w:t>（大写）：</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元（人民币），</w:t>
      </w:r>
      <w:r>
        <w:rPr>
          <w:rFonts w:hint="default" w:ascii="宋体" w:hAnsi="宋体" w:eastAsia="宋体" w:cs="宋体"/>
          <w:color w:val="auto"/>
          <w:sz w:val="21"/>
          <w:szCs w:val="21"/>
        </w:rPr>
        <w:t>¥</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元</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其中：</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rPr>
        <w:t>（1）</w:t>
      </w:r>
      <w:r>
        <w:rPr>
          <w:rFonts w:hint="eastAsia" w:ascii="宋体" w:hAnsi="宋体" w:eastAsia="宋体" w:cs="宋体"/>
          <w:color w:val="auto"/>
          <w:sz w:val="21"/>
          <w:szCs w:val="21"/>
          <w:shd w:val="clear" w:color="auto" w:fill="auto"/>
          <w:lang w:eastAsia="zh-CN"/>
        </w:rPr>
        <w:t>措施项目工程费</w:t>
      </w:r>
      <w:r>
        <w:rPr>
          <w:rFonts w:hint="eastAsia" w:ascii="宋体" w:hAnsi="宋体" w:eastAsia="宋体" w:cs="宋体"/>
          <w:color w:val="auto"/>
          <w:sz w:val="21"/>
          <w:szCs w:val="21"/>
          <w:shd w:val="clear" w:color="auto" w:fill="auto"/>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945" w:firstLineChars="450"/>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rPr>
        <w:t>人民币（大写）</w:t>
      </w:r>
      <w:r>
        <w:rPr>
          <w:rFonts w:hint="eastAsia" w:ascii="宋体" w:hAnsi="宋体" w:eastAsia="宋体" w:cs="宋体"/>
          <w:color w:val="auto"/>
          <w:sz w:val="21"/>
          <w:szCs w:val="21"/>
          <w:u w:val="single"/>
          <w:shd w:val="clear" w:color="auto" w:fill="auto"/>
          <w:lang w:eastAsia="zh-CN"/>
        </w:rPr>
        <w:t xml:space="preserve"> </w:t>
      </w:r>
      <w:r>
        <w:rPr>
          <w:rFonts w:hint="eastAsia" w:ascii="宋体" w:hAnsi="宋体" w:eastAsia="宋体" w:cs="宋体"/>
          <w:color w:val="auto"/>
          <w:sz w:val="21"/>
          <w:szCs w:val="21"/>
          <w:u w:val="single"/>
          <w:shd w:val="clear" w:color="auto" w:fill="auto"/>
          <w:lang w:val="en-US" w:eastAsia="zh-CN"/>
        </w:rPr>
        <w:t xml:space="preserve">             </w:t>
      </w:r>
      <w:r>
        <w:rPr>
          <w:rFonts w:hint="eastAsia" w:ascii="宋体" w:hAnsi="宋体" w:eastAsia="宋体" w:cs="宋体"/>
          <w:color w:val="auto"/>
          <w:sz w:val="21"/>
          <w:szCs w:val="21"/>
          <w:shd w:val="clear" w:color="auto" w:fill="auto"/>
        </w:rPr>
        <w:t>(¥</w:t>
      </w:r>
      <w:r>
        <w:rPr>
          <w:rFonts w:hint="eastAsia" w:ascii="宋体" w:hAnsi="宋体" w:eastAsia="宋体" w:cs="宋体"/>
          <w:color w:val="auto"/>
          <w:sz w:val="21"/>
          <w:szCs w:val="21"/>
          <w:u w:val="single"/>
          <w:shd w:val="clear" w:color="auto" w:fill="auto"/>
          <w:lang w:eastAsia="zh-CN"/>
        </w:rPr>
        <w:t xml:space="preserve"> </w:t>
      </w:r>
      <w:r>
        <w:rPr>
          <w:rFonts w:hint="eastAsia" w:ascii="宋体" w:hAnsi="宋体" w:eastAsia="宋体" w:cs="宋体"/>
          <w:color w:val="auto"/>
          <w:sz w:val="21"/>
          <w:szCs w:val="21"/>
          <w:u w:val="single"/>
          <w:shd w:val="clear" w:color="auto" w:fill="auto"/>
          <w:lang w:val="en-US" w:eastAsia="zh-CN"/>
        </w:rPr>
        <w:t xml:space="preserve">         </w:t>
      </w:r>
      <w:r>
        <w:rPr>
          <w:rFonts w:hint="eastAsia" w:ascii="宋体" w:hAnsi="宋体" w:eastAsia="宋体" w:cs="宋体"/>
          <w:color w:val="auto"/>
          <w:sz w:val="21"/>
          <w:szCs w:val="21"/>
          <w:u w:val="single"/>
          <w:shd w:val="clear" w:color="auto" w:fill="auto"/>
        </w:rPr>
        <w:t xml:space="preserve"> </w:t>
      </w:r>
      <w:r>
        <w:rPr>
          <w:rFonts w:hint="eastAsia" w:ascii="宋体" w:hAnsi="宋体" w:eastAsia="宋体" w:cs="宋体"/>
          <w:color w:val="auto"/>
          <w:sz w:val="21"/>
          <w:szCs w:val="21"/>
          <w:shd w:val="clear" w:color="auto" w:fill="auto"/>
        </w:rPr>
        <w:t>元)；</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shd w:val="clear" w:color="auto" w:fill="auto"/>
        </w:rPr>
      </w:pPr>
      <w:r>
        <w:rPr>
          <w:rFonts w:hint="eastAsia" w:ascii="宋体" w:hAnsi="宋体" w:eastAsia="宋体" w:cs="宋体"/>
          <w:color w:val="auto"/>
          <w:sz w:val="21"/>
          <w:szCs w:val="21"/>
          <w:shd w:val="clear" w:color="auto" w:fill="auto"/>
        </w:rPr>
        <w:t>（2）</w:t>
      </w:r>
      <w:r>
        <w:rPr>
          <w:rFonts w:hint="eastAsia" w:ascii="宋体" w:hAnsi="宋体" w:eastAsia="宋体" w:cs="宋体"/>
          <w:color w:val="auto"/>
          <w:sz w:val="21"/>
          <w:szCs w:val="21"/>
          <w:shd w:val="clear" w:color="auto" w:fill="auto"/>
          <w:lang w:eastAsia="zh-CN"/>
        </w:rPr>
        <w:t>安全文明施工费</w:t>
      </w:r>
      <w:r>
        <w:rPr>
          <w:rFonts w:hint="eastAsia" w:ascii="宋体" w:hAnsi="宋体" w:eastAsia="宋体" w:cs="宋体"/>
          <w:color w:val="auto"/>
          <w:sz w:val="21"/>
          <w:szCs w:val="21"/>
          <w:shd w:val="clear" w:color="auto" w:fill="auto"/>
        </w:rPr>
        <w:t>：</w:t>
      </w:r>
    </w:p>
    <w:p>
      <w:pPr>
        <w:keepNext w:val="0"/>
        <w:keepLines w:val="0"/>
        <w:pageBreakBefore w:val="0"/>
        <w:widowControl/>
        <w:shd w:val="clear" w:color="auto"/>
        <w:kinsoku/>
        <w:wordWrap/>
        <w:overflowPunct/>
        <w:topLinePunct w:val="0"/>
        <w:autoSpaceDE/>
        <w:autoSpaceDN/>
        <w:bidi w:val="0"/>
        <w:adjustRightInd/>
        <w:snapToGrid/>
        <w:spacing w:line="360" w:lineRule="auto"/>
        <w:ind w:firstLine="945" w:firstLineChars="45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shd w:val="clear" w:color="auto" w:fill="auto"/>
        </w:rPr>
        <w:t>人民币（大写）</w:t>
      </w:r>
      <w:r>
        <w:rPr>
          <w:rFonts w:hint="eastAsia" w:ascii="宋体" w:hAnsi="宋体" w:eastAsia="宋体" w:cs="宋体"/>
          <w:color w:val="auto"/>
          <w:sz w:val="21"/>
          <w:szCs w:val="21"/>
          <w:u w:val="single"/>
          <w:shd w:val="clear" w:color="auto" w:fill="auto"/>
        </w:rPr>
        <w:t xml:space="preserve">       </w:t>
      </w:r>
      <w:r>
        <w:rPr>
          <w:rFonts w:hint="eastAsia" w:ascii="宋体" w:hAnsi="宋体" w:eastAsia="宋体" w:cs="宋体"/>
          <w:color w:val="auto"/>
          <w:sz w:val="21"/>
          <w:szCs w:val="21"/>
          <w:u w:val="single"/>
          <w:shd w:val="clear" w:color="auto" w:fill="auto"/>
          <w:lang w:val="en-US" w:eastAsia="zh-CN"/>
        </w:rPr>
        <w:t xml:space="preserve"> </w:t>
      </w:r>
      <w:r>
        <w:rPr>
          <w:rFonts w:hint="eastAsia" w:ascii="宋体" w:hAnsi="宋体" w:eastAsia="宋体" w:cs="宋体"/>
          <w:color w:val="auto"/>
          <w:sz w:val="21"/>
          <w:szCs w:val="21"/>
          <w:u w:val="single"/>
          <w:shd w:val="clear" w:color="auto" w:fill="auto"/>
        </w:rPr>
        <w:t xml:space="preserve">       </w:t>
      </w:r>
      <w:r>
        <w:rPr>
          <w:rFonts w:hint="eastAsia" w:ascii="宋体" w:hAnsi="宋体" w:eastAsia="宋体" w:cs="宋体"/>
          <w:color w:val="auto"/>
          <w:sz w:val="21"/>
          <w:szCs w:val="21"/>
          <w:shd w:val="clear" w:color="auto" w:fill="auto"/>
        </w:rPr>
        <w:t xml:space="preserve"> (¥</w:t>
      </w:r>
      <w:r>
        <w:rPr>
          <w:rFonts w:hint="eastAsia" w:ascii="宋体" w:hAnsi="宋体" w:eastAsia="宋体" w:cs="宋体"/>
          <w:color w:val="auto"/>
          <w:sz w:val="21"/>
          <w:szCs w:val="21"/>
          <w:u w:val="single"/>
          <w:shd w:val="clear" w:color="auto" w:fill="auto"/>
        </w:rPr>
        <w:t xml:space="preserve">     </w:t>
      </w:r>
      <w:r>
        <w:rPr>
          <w:rFonts w:hint="eastAsia" w:ascii="宋体" w:hAnsi="宋体" w:eastAsia="宋体" w:cs="宋体"/>
          <w:color w:val="auto"/>
          <w:sz w:val="21"/>
          <w:szCs w:val="21"/>
          <w:u w:val="single"/>
          <w:shd w:val="clear" w:color="auto" w:fill="auto"/>
          <w:lang w:val="en-US" w:eastAsia="zh-CN"/>
        </w:rPr>
        <w:t xml:space="preserve"> </w:t>
      </w:r>
      <w:r>
        <w:rPr>
          <w:rFonts w:hint="eastAsia" w:ascii="宋体" w:hAnsi="宋体" w:eastAsia="宋体" w:cs="宋体"/>
          <w:color w:val="auto"/>
          <w:sz w:val="21"/>
          <w:szCs w:val="21"/>
          <w:u w:val="single"/>
          <w:shd w:val="clear" w:color="auto" w:fill="auto"/>
        </w:rPr>
        <w:t xml:space="preserve">   </w:t>
      </w:r>
      <w:r>
        <w:rPr>
          <w:rFonts w:hint="eastAsia" w:ascii="宋体" w:hAnsi="宋体" w:eastAsia="宋体" w:cs="宋体"/>
          <w:color w:val="auto"/>
          <w:sz w:val="21"/>
          <w:szCs w:val="21"/>
          <w:shd w:val="clear" w:color="auto" w:fill="auto"/>
        </w:rPr>
        <w:t>元)</w:t>
      </w:r>
      <w:r>
        <w:rPr>
          <w:rFonts w:hint="eastAsia" w:ascii="宋体" w:hAnsi="宋体" w:eastAsia="宋体" w:cs="宋体"/>
          <w:color w:val="auto"/>
          <w:sz w:val="21"/>
          <w:szCs w:val="21"/>
          <w:shd w:val="clear" w:color="auto" w:fill="auto"/>
          <w:lang w:eastAsia="zh-CN"/>
        </w:rPr>
        <w:t>。</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六、合同主要条款</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按竞争性磋商文件、《中华人民共和国民法典》、《建筑工程质量保证条例》等有关规定要求,同时补充以下内容:</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1、承包方未经建设单位及有关部门同意，不得擅自变更本项目在磋商承诺中认定的改造范围、施工组织方案和项目负责人（项目经理，响应文件中应明确项目经理的姓名及联系方法，以备检查）。</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2、承包方必须自行施工，不得转包。为了确保工程质量，承包方应组织一支强有力的技术骨干队伍，建立严格的质量管理体系，规范操作。</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3、承包方如确因（不可抗拒）工程实际情况发生变化或其他因素造成需对方案进行修改、完善、补充时，需同发包方商定。因此发生的费用，由双方协商解决。</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七、组成合同的文件</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组成本合同的文件包括：</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1、本合同协议书</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2、本合同专用条款</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3、本合同通用条款</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4、成交通知书</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5、磋商响应文件、工程报价单或预算书及其附件</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6、竞争性磋商文件、答疑纪要及工程量清单</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7、标准、规范及有关技术文件</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双方为履行本合同的有关洽商、变更等书面协议或文件视为本合同的组成部分。</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七、工程质量保证</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1、质量标准：合格；</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2、所选材料必须保证质量可靠、进货渠道正常，符合国家相关标准，满足磋商要求；</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3、整个工程符合国家有关规范，确保工程质量合格；</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八、违约责任</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1、按《中华人民共和国民法典》等相关法律法规中的相关条款执行；</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2、未按合同要求提供材料或工程质量达不到国家标准要求，由成交供应商负责整改，并承担相关费用，由此引起一切经济损失及政治影响由成交供应商承担。</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九、验收</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1、主材到现场后，由发包单位、质检单位共同对其进行验收，确认材料的产地、规格、数量。</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2、完工验收</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（1）承包人完工后，进行自检，自检合格后准备验收文件，并书面通知发包单位；</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（2）发包单位确认发包单位的自检内容后，组织有关部门（必要时抽取专家）进行验收,或委托质检部门进行质检。验收合格作为工程被最终认可的唯一依据。</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3、验收依据：</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(1)经济合同；</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(2)国家相关的标准和规范。</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 xml:space="preserve">4.质量保修范围和保修期: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1）保修期:地基基础工程和主体结构工程，为设计文件规定的该工程的合理使用年限；屋面防水工程、有防水要求的卫生间、房间和外墙面的防渗漏，为5年；电气管线、给排水管道、设备安装工程，为2年；装修工程，为2年；其他项目的保修期限由双方在竣工验收前另行约定。 质量保修期自工程竣工验收合格之日起计算。</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default" w:ascii="宋体" w:hAnsi="宋体" w:eastAsia="宋体" w:cs="宋体"/>
          <w:color w:val="auto"/>
          <w:sz w:val="21"/>
          <w:szCs w:val="21"/>
          <w:lang w:val="en-US" w:eastAsia="zh-CN"/>
        </w:rPr>
      </w:pPr>
      <w:r>
        <w:rPr>
          <w:rFonts w:hint="eastAsia" w:ascii="宋体" w:hAnsi="宋体" w:eastAsia="宋体" w:cs="宋体"/>
          <w:color w:val="auto"/>
          <w:sz w:val="21"/>
          <w:lang w:val="en-US" w:eastAsia="zh-CN"/>
        </w:rPr>
        <w:t>（2）质量保修范围：竣工后二</w:t>
      </w:r>
      <w:r>
        <w:rPr>
          <w:rFonts w:hint="eastAsia" w:ascii="宋体" w:hAnsi="宋体" w:eastAsia="宋体" w:cs="宋体"/>
          <w:color w:val="auto"/>
          <w:sz w:val="21"/>
          <w:szCs w:val="21"/>
          <w:lang w:val="en-US" w:eastAsia="zh-CN"/>
        </w:rPr>
        <w:t>年内地下室无积水，车棚无塌陷破损、老旧电线线路无脱落短路等。</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十、争议</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在签订正式合同时再约定。</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十一、其他</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1、保险</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本工程双方约定投保内容如下：</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（1）发包人投保内容：无；</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（2）发包人委托承包人办理的保险事项:无</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（3）承包人投保内容:承包人按照规定办理。</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2、合同份数：见正式合同。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3、补充条款</w:t>
      </w:r>
    </w:p>
    <w:p>
      <w:pPr>
        <w:keepNext w:val="0"/>
        <w:keepLines w:val="0"/>
        <w:pageBreakBefore w:val="0"/>
        <w:shd w:val="clear"/>
        <w:kinsoku/>
        <w:wordWrap/>
        <w:overflowPunct/>
        <w:topLinePunct w:val="0"/>
        <w:autoSpaceDE/>
        <w:autoSpaceDN/>
        <w:bidi w:val="0"/>
        <w:adjustRightInd/>
        <w:snapToGrid/>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十二、合同生效</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合同订立时间：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年</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月</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日</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合同订立地点：</w:t>
      </w:r>
      <w:r>
        <w:rPr>
          <w:rFonts w:hint="eastAsia" w:ascii="宋体" w:hAnsi="宋体" w:eastAsia="宋体" w:cs="宋体"/>
          <w:color w:val="auto"/>
          <w:sz w:val="21"/>
          <w:szCs w:val="21"/>
          <w:u w:val="single"/>
        </w:rPr>
        <w:t xml:space="preserve">                                       </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本合同双方约定 </w:t>
      </w:r>
      <w:r>
        <w:rPr>
          <w:rFonts w:hint="eastAsia" w:ascii="宋体" w:hAnsi="宋体" w:eastAsia="宋体" w:cs="宋体"/>
          <w:color w:val="auto"/>
          <w:sz w:val="21"/>
          <w:szCs w:val="21"/>
          <w:u w:val="single"/>
        </w:rPr>
        <w:t xml:space="preserve">双方签字盖章 </w:t>
      </w:r>
      <w:r>
        <w:rPr>
          <w:rFonts w:hint="eastAsia" w:ascii="宋体" w:hAnsi="宋体" w:eastAsia="宋体" w:cs="宋体"/>
          <w:color w:val="auto"/>
          <w:sz w:val="21"/>
          <w:szCs w:val="21"/>
        </w:rPr>
        <w:t>后生效。</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（公章）            承包人：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（公章）</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法定代表人：                            法定代表人：</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委托代理人：                            委托代理人：</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联系人：                                联系人：</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电话：                                  电话：</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传真：                                  传真：</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                              开户银行：</w:t>
      </w:r>
    </w:p>
    <w:p>
      <w:pPr>
        <w:keepNext w:val="0"/>
        <w:keepLines w:val="0"/>
        <w:pageBreakBefore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rPr>
      </w:pPr>
      <w:r>
        <w:rPr>
          <w:rFonts w:hint="eastAsia" w:ascii="宋体" w:hAnsi="宋体" w:eastAsia="宋体" w:cs="宋体"/>
          <w:color w:val="auto"/>
          <w:sz w:val="21"/>
          <w:szCs w:val="21"/>
        </w:rPr>
        <w:t>账号：                                  账号：</w:t>
      </w:r>
    </w:p>
    <w:p>
      <w:pPr>
        <w:rPr>
          <w:rFonts w:hint="eastAsia" w:ascii="宋体" w:hAnsi="宋体" w:eastAsia="宋体" w:cs="宋体"/>
          <w:b/>
          <w:bCs/>
          <w:color w:val="auto"/>
          <w:sz w:val="28"/>
          <w:szCs w:val="28"/>
        </w:rPr>
      </w:pPr>
      <w:r>
        <w:rPr>
          <w:rFonts w:hint="eastAsia" w:ascii="宋体" w:hAnsi="宋体" w:eastAsia="宋体" w:cs="宋体"/>
          <w:b/>
          <w:bCs/>
          <w:color w:val="auto"/>
          <w:sz w:val="28"/>
          <w:szCs w:val="28"/>
        </w:rPr>
        <w:br w:type="page"/>
      </w:r>
    </w:p>
    <w:p>
      <w:pPr>
        <w:shd w:val="clear"/>
        <w:spacing w:before="156" w:beforeLines="50" w:line="360" w:lineRule="auto"/>
        <w:jc w:val="center"/>
        <w:outlineLvl w:val="1"/>
        <w:rPr>
          <w:rFonts w:hint="eastAsia" w:ascii="宋体" w:hAnsi="宋体" w:eastAsia="宋体" w:cs="宋体"/>
          <w:b/>
          <w:bCs/>
          <w:color w:val="auto"/>
          <w:sz w:val="28"/>
          <w:szCs w:val="28"/>
        </w:rPr>
      </w:pPr>
      <w:r>
        <w:rPr>
          <w:rFonts w:hint="eastAsia" w:ascii="宋体" w:hAnsi="宋体" w:eastAsia="宋体" w:cs="宋体"/>
          <w:b/>
          <w:bCs/>
          <w:color w:val="auto"/>
          <w:sz w:val="28"/>
          <w:szCs w:val="28"/>
        </w:rPr>
        <w:t>第二部分  通用合同条款</w:t>
      </w:r>
    </w:p>
    <w:p>
      <w:pPr>
        <w:shd w:val="clear"/>
        <w:spacing w:line="360" w:lineRule="auto"/>
        <w:ind w:firstLine="420" w:firstLineChars="200"/>
        <w:jc w:val="left"/>
        <w:rPr>
          <w:rFonts w:hint="eastAsia" w:ascii="宋体" w:hAnsi="宋体" w:eastAsia="宋体" w:cs="宋体"/>
          <w:color w:val="auto"/>
          <w:sz w:val="21"/>
          <w:szCs w:val="18"/>
        </w:rPr>
      </w:pPr>
      <w:r>
        <w:rPr>
          <w:rFonts w:hint="eastAsia" w:ascii="宋体" w:hAnsi="宋体" w:eastAsia="宋体" w:cs="宋体"/>
          <w:color w:val="auto"/>
          <w:sz w:val="21"/>
          <w:szCs w:val="18"/>
        </w:rPr>
        <w:t>本部分同GF-2017-0201建设部、国家工商行政管理局共同制定的《建设工程施工合同》示范文本中的通用条款。</w:t>
      </w:r>
    </w:p>
    <w:p>
      <w:pPr>
        <w:shd w:val="clear"/>
        <w:spacing w:line="360" w:lineRule="auto"/>
        <w:jc w:val="center"/>
        <w:outlineLvl w:val="1"/>
        <w:rPr>
          <w:rFonts w:hint="eastAsia" w:ascii="宋体" w:hAnsi="宋体" w:eastAsia="宋体" w:cs="宋体"/>
          <w:color w:val="auto"/>
          <w:sz w:val="28"/>
          <w:szCs w:val="28"/>
        </w:rPr>
      </w:pPr>
      <w:r>
        <w:rPr>
          <w:rFonts w:hint="eastAsia" w:ascii="宋体" w:hAnsi="宋体" w:eastAsia="宋体" w:cs="宋体"/>
          <w:color w:val="auto"/>
          <w:szCs w:val="21"/>
        </w:rPr>
        <w:br w:type="page"/>
      </w:r>
      <w:r>
        <w:rPr>
          <w:rFonts w:hint="eastAsia" w:ascii="宋体" w:hAnsi="宋体" w:eastAsia="宋体" w:cs="宋体"/>
          <w:b/>
          <w:bCs/>
          <w:color w:val="auto"/>
          <w:sz w:val="28"/>
          <w:szCs w:val="28"/>
        </w:rPr>
        <w:t>第三部分  专用合同条款</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一、词语定义及合同文件</w:t>
      </w:r>
    </w:p>
    <w:p>
      <w:pPr>
        <w:shd w:val="clear"/>
        <w:spacing w:line="360" w:lineRule="auto"/>
        <w:ind w:firstLine="422" w:firstLineChars="200"/>
        <w:jc w:val="left"/>
        <w:rPr>
          <w:rFonts w:hint="eastAsia" w:ascii="宋体" w:hAnsi="宋体" w:eastAsia="宋体" w:cs="宋体"/>
          <w:color w:val="auto"/>
          <w:sz w:val="21"/>
          <w:szCs w:val="21"/>
        </w:rPr>
      </w:pPr>
      <w:r>
        <w:rPr>
          <w:rFonts w:hint="eastAsia" w:ascii="宋体" w:hAnsi="宋体" w:eastAsia="宋体" w:cs="宋体"/>
          <w:b/>
          <w:bCs/>
          <w:color w:val="auto"/>
          <w:sz w:val="21"/>
          <w:szCs w:val="21"/>
        </w:rPr>
        <w:t>1、</w:t>
      </w:r>
      <w:r>
        <w:rPr>
          <w:rFonts w:hint="eastAsia" w:ascii="宋体" w:hAnsi="宋体" w:eastAsia="宋体" w:cs="宋体"/>
          <w:color w:val="auto"/>
          <w:sz w:val="21"/>
          <w:szCs w:val="21"/>
          <w:u w:val="single"/>
        </w:rPr>
        <w:t>专用合同条款是对通用条款中相应条款内容的解释、补充、删除或修改，其序号与通用条款中条款一一对应，未作改动的条款按通用条款执行。</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2、合同文件及解释顺序</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合同文件组成及解释顺序：</w:t>
      </w:r>
      <w:r>
        <w:rPr>
          <w:rFonts w:hint="eastAsia" w:ascii="宋体" w:hAnsi="宋体" w:eastAsia="宋体" w:cs="宋体"/>
          <w:color w:val="auto"/>
          <w:sz w:val="21"/>
          <w:szCs w:val="21"/>
          <w:u w:val="single"/>
        </w:rPr>
        <w:t>﹙1﹚本合同协议书；﹙2﹚本合同专用条款；﹙3﹚成交通知书；﹙4﹚</w:t>
      </w:r>
      <w:r>
        <w:rPr>
          <w:rFonts w:hint="eastAsia" w:ascii="宋体" w:hAnsi="宋体" w:eastAsia="宋体" w:cs="宋体"/>
          <w:color w:val="auto"/>
          <w:sz w:val="21"/>
          <w:szCs w:val="21"/>
          <w:u w:val="single"/>
          <w:lang w:eastAsia="zh-CN"/>
        </w:rPr>
        <w:t>磋商响应文件</w:t>
      </w:r>
      <w:r>
        <w:rPr>
          <w:rFonts w:hint="eastAsia" w:ascii="宋体" w:hAnsi="宋体" w:eastAsia="宋体" w:cs="宋体"/>
          <w:color w:val="auto"/>
          <w:sz w:val="21"/>
          <w:szCs w:val="21"/>
          <w:u w:val="single"/>
        </w:rPr>
        <w:t>，工程报价单或预算书及其附件；﹙5﹚</w:t>
      </w:r>
      <w:r>
        <w:rPr>
          <w:rFonts w:hint="eastAsia" w:ascii="宋体" w:hAnsi="宋体" w:eastAsia="宋体" w:cs="宋体"/>
          <w:color w:val="auto"/>
          <w:sz w:val="21"/>
          <w:szCs w:val="21"/>
          <w:u w:val="single"/>
          <w:lang w:eastAsia="zh-CN"/>
        </w:rPr>
        <w:t>磋商</w:t>
      </w:r>
      <w:r>
        <w:rPr>
          <w:rFonts w:hint="eastAsia" w:ascii="宋体" w:hAnsi="宋体" w:eastAsia="宋体" w:cs="宋体"/>
          <w:color w:val="auto"/>
          <w:sz w:val="21"/>
          <w:szCs w:val="21"/>
          <w:u w:val="single"/>
        </w:rPr>
        <w:t>文件答疑纪要及工程量清单；﹙6﹚本合同通用条款；﹙7﹚标准规范及有关技术文件。</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3、语言文字和适用法律语言文字和适用法律、标准及规范</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3.1本合同除使用汉语外，还使用</w:t>
      </w:r>
      <w:r>
        <w:rPr>
          <w:rFonts w:hint="eastAsia" w:ascii="宋体" w:hAnsi="宋体" w:eastAsia="宋体" w:cs="宋体"/>
          <w:color w:val="auto"/>
          <w:sz w:val="21"/>
          <w:szCs w:val="21"/>
          <w:u w:val="none"/>
        </w:rPr>
        <w:t>_________</w:t>
      </w:r>
      <w:r>
        <w:rPr>
          <w:rFonts w:hint="eastAsia" w:ascii="宋体" w:hAnsi="宋体" w:eastAsia="宋体" w:cs="宋体"/>
          <w:color w:val="auto"/>
          <w:sz w:val="21"/>
          <w:szCs w:val="21"/>
          <w:u w:val="single"/>
        </w:rPr>
        <w:t>/</w:t>
      </w:r>
      <w:r>
        <w:rPr>
          <w:rFonts w:hint="eastAsia" w:ascii="宋体" w:hAnsi="宋体" w:eastAsia="宋体" w:cs="宋体"/>
          <w:color w:val="auto"/>
          <w:sz w:val="21"/>
          <w:szCs w:val="21"/>
          <w:u w:val="none"/>
        </w:rPr>
        <w:t>__________</w:t>
      </w:r>
      <w:r>
        <w:rPr>
          <w:rFonts w:hint="eastAsia" w:ascii="宋体" w:hAnsi="宋体" w:eastAsia="宋体" w:cs="宋体"/>
          <w:color w:val="auto"/>
          <w:sz w:val="21"/>
          <w:szCs w:val="21"/>
        </w:rPr>
        <w:t>语言文字。</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3.2适用法律和法规需要明示的法律、行政法规：</w:t>
      </w:r>
      <w:r>
        <w:rPr>
          <w:rFonts w:hint="eastAsia" w:ascii="宋体" w:hAnsi="宋体" w:eastAsia="宋体" w:cs="宋体"/>
          <w:color w:val="auto"/>
          <w:sz w:val="21"/>
          <w:szCs w:val="21"/>
          <w:u w:val="single"/>
        </w:rPr>
        <w:t>本合同适用于中华人民共和国法律，行政法规、陕西省地方法规。</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3.3适用标准、规范 </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适用标准、规范的名称：</w:t>
      </w:r>
      <w:r>
        <w:rPr>
          <w:rFonts w:hint="eastAsia" w:ascii="宋体" w:hAnsi="宋体" w:eastAsia="宋体" w:cs="宋体"/>
          <w:color w:val="auto"/>
          <w:sz w:val="21"/>
          <w:szCs w:val="21"/>
          <w:u w:val="single"/>
        </w:rPr>
        <w:t>﹙1﹚国家现行和相关技术规程；﹙2﹚工程所在地建设主管部门的标准、规范；﹙3﹚工程所在地行业的标准、规范。</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发包人提供标准、规范的时间：</w:t>
      </w:r>
      <w:r>
        <w:rPr>
          <w:rFonts w:hint="eastAsia" w:ascii="宋体" w:hAnsi="宋体" w:eastAsia="宋体" w:cs="宋体"/>
          <w:color w:val="auto"/>
          <w:sz w:val="21"/>
          <w:szCs w:val="21"/>
          <w:u w:val="single"/>
        </w:rPr>
        <w:t xml:space="preserve">               /               </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国内没有相应标准、规范时的约定：</w:t>
      </w:r>
      <w:r>
        <w:rPr>
          <w:rFonts w:hint="eastAsia" w:ascii="宋体" w:hAnsi="宋体" w:eastAsia="宋体" w:cs="宋体"/>
          <w:color w:val="auto"/>
          <w:sz w:val="21"/>
          <w:szCs w:val="21"/>
          <w:u w:val="single"/>
        </w:rPr>
        <w:t>以发包人和监理人的要求为准。</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4、图纸</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4.1发包人向承包人提供图纸日期和套数：</w:t>
      </w:r>
      <w:r>
        <w:rPr>
          <w:rFonts w:hint="eastAsia" w:ascii="宋体" w:hAnsi="宋体" w:eastAsia="宋体" w:cs="宋体"/>
          <w:color w:val="auto"/>
          <w:sz w:val="21"/>
          <w:szCs w:val="21"/>
          <w:u w:val="single"/>
        </w:rPr>
        <w:t>/。</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发包人对图纸的保密要求</w:t>
      </w:r>
      <w:r>
        <w:rPr>
          <w:rFonts w:hint="eastAsia" w:ascii="宋体" w:hAnsi="宋体" w:eastAsia="宋体" w:cs="宋体"/>
          <w:color w:val="auto"/>
          <w:sz w:val="21"/>
          <w:szCs w:val="21"/>
          <w:u w:val="single"/>
        </w:rPr>
        <w:t>/。</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使用国外图纸的要求及费用承担：</w:t>
      </w:r>
      <w:r>
        <w:rPr>
          <w:rFonts w:hint="eastAsia" w:ascii="宋体" w:hAnsi="宋体" w:eastAsia="宋体" w:cs="宋体"/>
          <w:color w:val="auto"/>
          <w:sz w:val="21"/>
          <w:szCs w:val="21"/>
          <w:u w:val="single"/>
        </w:rPr>
        <w:t xml:space="preserve">   无    </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二、双方一般权利和义务</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5、工程师</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5.2监理单位委派的工程师 </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姓名：_______________职务：______________</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发包人委托的职权：</w:t>
      </w:r>
      <w:r>
        <w:rPr>
          <w:rFonts w:hint="eastAsia" w:ascii="宋体" w:hAnsi="宋体" w:eastAsia="宋体" w:cs="宋体"/>
          <w:color w:val="auto"/>
          <w:sz w:val="21"/>
          <w:szCs w:val="21"/>
          <w:u w:val="single"/>
        </w:rPr>
        <w:t>按照建设工程监理规范、监理合同，发包人与承包人签订的施工合同中的规定对施工过程进行全面监理。</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需要取得发包人批准才能行使的职权：</w:t>
      </w:r>
      <w:r>
        <w:rPr>
          <w:rFonts w:hint="eastAsia" w:ascii="宋体" w:hAnsi="宋体" w:eastAsia="宋体" w:cs="宋体"/>
          <w:color w:val="auto"/>
          <w:sz w:val="21"/>
          <w:szCs w:val="21"/>
          <w:u w:val="single"/>
        </w:rPr>
        <w:t>以发包人的书面通知为准。</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5.4发包人派驻的工程师 </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姓名：____________________职务：________________________________</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职权：</w:t>
      </w:r>
      <w:r>
        <w:rPr>
          <w:rFonts w:hint="eastAsia" w:ascii="宋体" w:hAnsi="宋体" w:eastAsia="宋体" w:cs="宋体"/>
          <w:color w:val="auto"/>
          <w:sz w:val="21"/>
          <w:szCs w:val="21"/>
          <w:u w:val="single"/>
        </w:rPr>
        <w:t>代表发包人，对施工单位的进度、安全、质量及资金使用情况进行全过程监督管理。</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5.6不实行监理的，工程师的职权：_______/___________________</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6、项目经理</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姓名：___________职务：___________________</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7、发包人工作</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7.1发包人应按约定的时间和要求完成以下工作：</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（1）施工场地具备施工条件的要求及完成的时间：</w:t>
      </w:r>
      <w:r>
        <w:rPr>
          <w:rFonts w:hint="eastAsia" w:ascii="宋体" w:hAnsi="宋体" w:eastAsia="宋体" w:cs="宋体"/>
          <w:color w:val="auto"/>
          <w:sz w:val="21"/>
          <w:szCs w:val="21"/>
          <w:u w:val="single"/>
        </w:rPr>
        <w:t>工程开工前五日内完成。</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（2）将施工所需的水、电、电讯线路接至施工场地的时间、地点和供应要求：</w:t>
      </w:r>
      <w:r>
        <w:rPr>
          <w:rFonts w:hint="eastAsia" w:ascii="宋体" w:hAnsi="宋体" w:eastAsia="宋体" w:cs="宋体"/>
          <w:color w:val="auto"/>
          <w:sz w:val="21"/>
          <w:szCs w:val="21"/>
          <w:u w:val="single"/>
        </w:rPr>
        <w:t>本工程施工地点分散，水源、电源、电讯均由承包人自行解决并承担费用。</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其计量和计价方法为：</w:t>
      </w:r>
      <w:r>
        <w:rPr>
          <w:rFonts w:hint="eastAsia" w:ascii="宋体" w:hAnsi="宋体" w:eastAsia="宋体" w:cs="宋体"/>
          <w:color w:val="auto"/>
          <w:sz w:val="21"/>
          <w:szCs w:val="21"/>
          <w:u w:val="single"/>
        </w:rPr>
        <w:t>由承包人承担费用，按不同来源在</w:t>
      </w:r>
      <w:r>
        <w:rPr>
          <w:rFonts w:hint="eastAsia" w:ascii="宋体" w:hAnsi="宋体" w:eastAsia="宋体" w:cs="宋体"/>
          <w:color w:val="auto"/>
          <w:sz w:val="21"/>
          <w:szCs w:val="21"/>
          <w:u w:val="single"/>
          <w:lang w:eastAsia="zh-CN"/>
        </w:rPr>
        <w:t>磋商</w:t>
      </w:r>
      <w:r>
        <w:rPr>
          <w:rFonts w:hint="eastAsia" w:ascii="宋体" w:hAnsi="宋体" w:eastAsia="宋体" w:cs="宋体"/>
          <w:color w:val="auto"/>
          <w:sz w:val="21"/>
          <w:szCs w:val="21"/>
          <w:u w:val="single"/>
        </w:rPr>
        <w:t>时自主报价，结算时不再调整。</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（3）施工场地与公共道路的通道开通时间和要求：</w:t>
      </w:r>
      <w:r>
        <w:rPr>
          <w:rFonts w:hint="eastAsia" w:ascii="宋体" w:hAnsi="宋体" w:eastAsia="宋体" w:cs="宋体"/>
          <w:color w:val="auto"/>
          <w:sz w:val="21"/>
          <w:szCs w:val="21"/>
          <w:u w:val="single"/>
        </w:rPr>
        <w:t>已通。</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（4）工程地质和地下管线资料的提供时间：</w:t>
      </w:r>
      <w:r>
        <w:rPr>
          <w:rFonts w:hint="eastAsia" w:ascii="宋体" w:hAnsi="宋体" w:eastAsia="宋体" w:cs="宋体"/>
          <w:color w:val="auto"/>
          <w:sz w:val="21"/>
          <w:szCs w:val="21"/>
          <w:u w:val="single"/>
        </w:rPr>
        <w:t>合同签订七日内提供发包人已知的情况，其它由承包人自行勘测和解决。</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（5）由发包人办理的施工所需证件、批件的名称和完成时间：</w:t>
      </w:r>
      <w:r>
        <w:rPr>
          <w:rFonts w:hint="eastAsia" w:ascii="宋体" w:hAnsi="宋体" w:eastAsia="宋体" w:cs="宋体"/>
          <w:color w:val="auto"/>
          <w:sz w:val="21"/>
          <w:szCs w:val="21"/>
          <w:u w:val="single"/>
        </w:rPr>
        <w:t>合同签订后发包人积极办理，需要承包人配合的承包人必须积极配合在开工前完成</w:t>
      </w:r>
      <w:r>
        <w:rPr>
          <w:rFonts w:hint="eastAsia" w:ascii="宋体" w:hAnsi="宋体" w:eastAsia="宋体" w:cs="宋体"/>
          <w:color w:val="auto"/>
          <w:sz w:val="21"/>
          <w:szCs w:val="21"/>
        </w:rPr>
        <w:t>。</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（6）水准点与座标控制点交验要求：</w:t>
      </w:r>
      <w:r>
        <w:rPr>
          <w:rFonts w:hint="eastAsia" w:ascii="宋体" w:hAnsi="宋体" w:eastAsia="宋体" w:cs="宋体"/>
          <w:color w:val="auto"/>
          <w:sz w:val="21"/>
          <w:szCs w:val="21"/>
          <w:u w:val="single"/>
        </w:rPr>
        <w:t>进场后七日内。</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（7）图纸会审和设计交底时间：</w:t>
      </w:r>
      <w:r>
        <w:rPr>
          <w:rFonts w:hint="eastAsia" w:ascii="宋体" w:hAnsi="宋体" w:eastAsia="宋体" w:cs="宋体"/>
          <w:color w:val="auto"/>
          <w:sz w:val="21"/>
          <w:szCs w:val="21"/>
          <w:u w:val="single"/>
        </w:rPr>
        <w:t>/。</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（8）协调处理施工场地周围地下管线和邻近建筑物、构筑物（含文物保护建筑）、古树名木的保护工作：</w:t>
      </w:r>
      <w:r>
        <w:rPr>
          <w:rFonts w:hint="eastAsia" w:ascii="宋体" w:hAnsi="宋体" w:eastAsia="宋体" w:cs="宋体"/>
          <w:color w:val="auto"/>
          <w:sz w:val="21"/>
          <w:szCs w:val="21"/>
          <w:u w:val="single"/>
        </w:rPr>
        <w:t>由发包人和承包人协商确定。</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（9）双方约定发包人应做的其他工作：</w:t>
      </w:r>
      <w:r>
        <w:rPr>
          <w:rFonts w:hint="eastAsia" w:ascii="宋体" w:hAnsi="宋体" w:eastAsia="宋体" w:cs="宋体"/>
          <w:color w:val="auto"/>
          <w:sz w:val="21"/>
          <w:szCs w:val="21"/>
          <w:u w:val="single"/>
        </w:rPr>
        <w:t>施工中的协调配合工作。</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7.2发包人委托承包人办理的工作：</w:t>
      </w:r>
      <w:r>
        <w:rPr>
          <w:rFonts w:hint="eastAsia" w:ascii="宋体" w:hAnsi="宋体" w:eastAsia="宋体" w:cs="宋体"/>
          <w:color w:val="auto"/>
          <w:sz w:val="21"/>
          <w:szCs w:val="21"/>
          <w:u w:val="single"/>
        </w:rPr>
        <w:t>配合发包人办理施工许可证、质量监督备案手续。</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8、承包人工作</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8.1承包人应按约定时间和要求，完成以下工作：</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（1）需由设计资质等级和业务范围允许的承包人完成的设计文件提交时间：</w:t>
      </w:r>
      <w:r>
        <w:rPr>
          <w:rFonts w:hint="eastAsia" w:ascii="宋体" w:hAnsi="宋体" w:eastAsia="宋体" w:cs="宋体"/>
          <w:color w:val="auto"/>
          <w:sz w:val="21"/>
          <w:szCs w:val="21"/>
          <w:u w:val="single"/>
        </w:rPr>
        <w:t>按发包人的要求提供。</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（2）应提供计划、报表的名称及完成时间：</w:t>
      </w:r>
      <w:r>
        <w:rPr>
          <w:rFonts w:hint="eastAsia" w:ascii="宋体" w:hAnsi="宋体" w:eastAsia="宋体" w:cs="宋体"/>
          <w:color w:val="auto"/>
          <w:sz w:val="21"/>
          <w:szCs w:val="21"/>
          <w:u w:val="single"/>
        </w:rPr>
        <w:t>a、合同签订后15日内向发包人、监理人提供切实可行的施工方案，项目部组成人员名单；b、每月26日向发包人、监理人提供当月25日以前完成的工程量报表。</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（3）承担施工安全保卫工作及非夜间施工照明的责任和要求：</w:t>
      </w:r>
      <w:r>
        <w:rPr>
          <w:rFonts w:hint="eastAsia" w:ascii="宋体" w:hAnsi="宋体" w:eastAsia="宋体" w:cs="宋体"/>
          <w:color w:val="auto"/>
          <w:sz w:val="21"/>
          <w:szCs w:val="21"/>
          <w:u w:val="single"/>
        </w:rPr>
        <w:t>a、为现场安全保卫提供足够的安全保卫人员及相应的设施和措施，提供24小时的安全保卫服务；b、负责维修夜间和非夜间施工用的照明；c、严格执行《施工现场临时用电安全技术规范》和《建设工程施工现场用电安全规范》。</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（4）向发包人提供的办公和生活房屋及设施的要求：</w:t>
      </w:r>
      <w:r>
        <w:rPr>
          <w:rFonts w:hint="eastAsia" w:ascii="宋体" w:hAnsi="宋体" w:eastAsia="宋体" w:cs="宋体"/>
          <w:color w:val="auto"/>
          <w:sz w:val="21"/>
          <w:szCs w:val="21"/>
          <w:u w:val="single"/>
        </w:rPr>
        <w:t>免费为发包人和监理人提供办公和生活用房。</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（5）需承包人办理的有关施工场地交通、环卫和施工噪音管理等手续：</w:t>
      </w:r>
      <w:r>
        <w:rPr>
          <w:rFonts w:hint="eastAsia" w:ascii="宋体" w:hAnsi="宋体" w:eastAsia="宋体" w:cs="宋体"/>
          <w:color w:val="auto"/>
          <w:sz w:val="21"/>
          <w:szCs w:val="21"/>
          <w:u w:val="single"/>
        </w:rPr>
        <w:t>由承包人负责各项手续的办理并承担费用。</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（6）已完工程成品保护的特殊要求及费用承担：</w:t>
      </w:r>
      <w:r>
        <w:rPr>
          <w:rFonts w:hint="eastAsia" w:ascii="宋体" w:hAnsi="宋体" w:eastAsia="宋体" w:cs="宋体"/>
          <w:color w:val="auto"/>
          <w:sz w:val="21"/>
          <w:szCs w:val="21"/>
          <w:u w:val="single"/>
        </w:rPr>
        <w:t>承包人负责，费用由承包人承担。</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（7）施工场地周围地下管线和邻近建筑物、构筑物（含文物保护建筑）、古树名木的保护要求及费用承担：</w:t>
      </w:r>
      <w:r>
        <w:rPr>
          <w:rFonts w:hint="eastAsia" w:ascii="宋体" w:hAnsi="宋体" w:eastAsia="宋体" w:cs="宋体"/>
          <w:color w:val="auto"/>
          <w:sz w:val="21"/>
          <w:szCs w:val="21"/>
          <w:u w:val="single"/>
        </w:rPr>
        <w:t>由发包人和承包人负责协商确定。</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（8）施工场地清洁卫生的要求：</w:t>
      </w:r>
      <w:r>
        <w:rPr>
          <w:rFonts w:hint="eastAsia" w:ascii="宋体" w:hAnsi="宋体" w:eastAsia="宋体" w:cs="宋体"/>
          <w:color w:val="auto"/>
          <w:sz w:val="21"/>
          <w:szCs w:val="21"/>
          <w:u w:val="single"/>
        </w:rPr>
        <w:t>由承包人负责。</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（9）双方约定承包人应做的其他工作：</w:t>
      </w:r>
      <w:r>
        <w:rPr>
          <w:rFonts w:hint="eastAsia" w:ascii="宋体" w:hAnsi="宋体" w:eastAsia="宋体" w:cs="宋体"/>
          <w:color w:val="auto"/>
          <w:sz w:val="21"/>
          <w:szCs w:val="21"/>
          <w:u w:val="single"/>
        </w:rPr>
        <w:t>相关的对外协调工作。</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三、施工组织设计和工期</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9、进度计划</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9.1承包人提供施工组织设计（施工方案）和进度计划的时间：</w:t>
      </w:r>
      <w:r>
        <w:rPr>
          <w:rFonts w:hint="eastAsia" w:ascii="宋体" w:hAnsi="宋体" w:eastAsia="宋体" w:cs="宋体"/>
          <w:color w:val="auto"/>
          <w:sz w:val="21"/>
          <w:szCs w:val="21"/>
          <w:u w:val="single"/>
        </w:rPr>
        <w:t>合同签订后15日内。</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工程师确认的时间：</w:t>
      </w:r>
      <w:r>
        <w:rPr>
          <w:rFonts w:hint="eastAsia" w:ascii="宋体" w:hAnsi="宋体" w:eastAsia="宋体" w:cs="宋体"/>
          <w:color w:val="auto"/>
          <w:sz w:val="21"/>
          <w:szCs w:val="21"/>
          <w:u w:val="single"/>
        </w:rPr>
        <w:t>承包人接交之日起七日内。</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9.2群体工程中有关进度计划的要求：</w:t>
      </w:r>
      <w:r>
        <w:rPr>
          <w:rFonts w:hint="eastAsia" w:ascii="宋体" w:hAnsi="宋体" w:eastAsia="宋体" w:cs="宋体"/>
          <w:color w:val="auto"/>
          <w:sz w:val="21"/>
          <w:szCs w:val="21"/>
          <w:u w:val="single"/>
        </w:rPr>
        <w:t>以发包人的要求为准。</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10、工期延误</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10.1双方约定工期顺延的其他情况：</w:t>
      </w:r>
      <w:r>
        <w:rPr>
          <w:rFonts w:hint="eastAsia" w:ascii="宋体" w:hAnsi="宋体" w:eastAsia="宋体" w:cs="宋体"/>
          <w:color w:val="auto"/>
          <w:sz w:val="21"/>
          <w:szCs w:val="21"/>
          <w:u w:val="single"/>
        </w:rPr>
        <w:t>执行</w:t>
      </w:r>
      <w:r>
        <w:rPr>
          <w:rFonts w:hint="eastAsia" w:hAnsi="宋体" w:cs="宋体"/>
          <w:color w:val="auto"/>
          <w:sz w:val="21"/>
          <w:szCs w:val="21"/>
          <w:u w:val="single"/>
          <w:lang w:val="en-US" w:eastAsia="zh-CN"/>
        </w:rPr>
        <w:t>第二部分</w:t>
      </w:r>
      <w:r>
        <w:rPr>
          <w:rFonts w:hint="eastAsia" w:ascii="宋体" w:hAnsi="宋体" w:eastAsia="宋体" w:cs="宋体"/>
          <w:color w:val="auto"/>
          <w:sz w:val="21"/>
          <w:szCs w:val="21"/>
          <w:u w:val="single"/>
        </w:rPr>
        <w:t>《通用条款》13条。</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四、质量与检验</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11、隐蔽工程和中间验收 </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11.1双方约定中间验收部位：</w:t>
      </w:r>
      <w:r>
        <w:rPr>
          <w:rFonts w:hint="eastAsia" w:ascii="宋体" w:hAnsi="宋体" w:eastAsia="宋体" w:cs="宋体"/>
          <w:color w:val="auto"/>
          <w:sz w:val="21"/>
          <w:szCs w:val="21"/>
          <w:u w:val="single"/>
        </w:rPr>
        <w:t>执行</w:t>
      </w:r>
      <w:r>
        <w:rPr>
          <w:rFonts w:hint="eastAsia" w:hAnsi="宋体" w:cs="宋体"/>
          <w:color w:val="auto"/>
          <w:sz w:val="21"/>
          <w:szCs w:val="21"/>
          <w:u w:val="single"/>
          <w:lang w:val="en-US" w:eastAsia="zh-CN"/>
        </w:rPr>
        <w:t>第二部分</w:t>
      </w:r>
      <w:r>
        <w:rPr>
          <w:rFonts w:hint="eastAsia" w:ascii="宋体" w:hAnsi="宋体" w:eastAsia="宋体" w:cs="宋体"/>
          <w:color w:val="auto"/>
          <w:sz w:val="21"/>
          <w:szCs w:val="21"/>
          <w:u w:val="single"/>
        </w:rPr>
        <w:t>《通用条款》。</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12、工程试车 </w:t>
      </w:r>
    </w:p>
    <w:p>
      <w:pPr>
        <w:shd w:val="clear"/>
        <w:spacing w:line="360" w:lineRule="auto"/>
        <w:ind w:firstLine="420" w:firstLineChars="200"/>
        <w:jc w:val="left"/>
        <w:rPr>
          <w:rFonts w:hint="eastAsia" w:ascii="宋体" w:hAnsi="宋体" w:eastAsia="宋体" w:cs="宋体"/>
          <w:color w:val="auto"/>
          <w:sz w:val="21"/>
          <w:szCs w:val="21"/>
          <w:u w:val="thick"/>
        </w:rPr>
      </w:pPr>
      <w:r>
        <w:rPr>
          <w:rFonts w:hint="eastAsia" w:ascii="宋体" w:hAnsi="宋体" w:eastAsia="宋体" w:cs="宋体"/>
          <w:color w:val="auto"/>
          <w:sz w:val="21"/>
          <w:szCs w:val="21"/>
        </w:rPr>
        <w:t>12.1试车费用的承担：</w:t>
      </w:r>
      <w:r>
        <w:rPr>
          <w:rFonts w:hint="eastAsia" w:ascii="宋体" w:hAnsi="宋体" w:eastAsia="宋体" w:cs="宋体"/>
          <w:color w:val="auto"/>
          <w:sz w:val="21"/>
          <w:szCs w:val="21"/>
          <w:u w:val="single"/>
        </w:rPr>
        <w:t>由承包人承担。</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五、安全防护文明施工</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六、合同价款</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13、合同价款约定 </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13.1本合同价款采用</w:t>
      </w:r>
      <w:r>
        <w:rPr>
          <w:rFonts w:hint="eastAsia" w:ascii="宋体" w:hAnsi="宋体" w:eastAsia="宋体" w:cs="宋体"/>
          <w:color w:val="auto"/>
          <w:sz w:val="21"/>
          <w:szCs w:val="21"/>
          <w:u w:val="single"/>
        </w:rPr>
        <w:t>（</w:t>
      </w:r>
      <w:r>
        <w:rPr>
          <w:rFonts w:hint="eastAsia" w:hAnsi="宋体" w:cs="宋体"/>
          <w:color w:val="auto"/>
          <w:sz w:val="21"/>
          <w:szCs w:val="21"/>
          <w:u w:val="single"/>
          <w:lang w:val="en-US" w:eastAsia="zh-CN"/>
        </w:rPr>
        <w:t>2</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方式确定。</w:t>
      </w:r>
    </w:p>
    <w:p>
      <w:pPr>
        <w:numPr>
          <w:ilvl w:val="0"/>
          <w:numId w:val="2"/>
        </w:num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采用固定总价合同：（</w:t>
      </w:r>
      <w:r>
        <w:rPr>
          <w:rFonts w:hint="eastAsia" w:ascii="宋体" w:hAnsi="宋体" w:eastAsia="宋体" w:cs="宋体"/>
          <w:color w:val="auto"/>
          <w:sz w:val="21"/>
          <w:szCs w:val="21"/>
          <w:lang w:eastAsia="zh-CN"/>
        </w:rPr>
        <w:t>磋商</w:t>
      </w:r>
      <w:r>
        <w:rPr>
          <w:rFonts w:hint="eastAsia" w:ascii="宋体" w:hAnsi="宋体" w:eastAsia="宋体" w:cs="宋体"/>
          <w:color w:val="auto"/>
          <w:sz w:val="21"/>
          <w:szCs w:val="21"/>
        </w:rPr>
        <w:t>报价总价作为合同价，结算总价需以财政评审为准且不能超过合同总价）</w:t>
      </w:r>
    </w:p>
    <w:p>
      <w:pPr>
        <w:shd w:val="clear"/>
        <w:spacing w:line="360" w:lineRule="auto"/>
        <w:ind w:firstLine="420" w:firstLineChars="200"/>
        <w:jc w:val="left"/>
        <w:rPr>
          <w:rFonts w:hint="eastAsia" w:ascii="宋体" w:hAnsi="宋体" w:eastAsia="宋体" w:cs="宋体"/>
          <w:color w:val="auto"/>
          <w:sz w:val="21"/>
          <w:szCs w:val="21"/>
          <w:u w:val="single"/>
        </w:rPr>
      </w:pPr>
      <w:r>
        <w:rPr>
          <w:rFonts w:hint="eastAsia" w:ascii="宋体" w:hAnsi="宋体" w:eastAsia="宋体" w:cs="宋体"/>
          <w:color w:val="auto"/>
          <w:sz w:val="21"/>
          <w:szCs w:val="21"/>
        </w:rPr>
        <w:t>（2）采用</w:t>
      </w:r>
      <w:r>
        <w:rPr>
          <w:rFonts w:hint="eastAsia" w:ascii="宋体" w:hAnsi="宋体" w:eastAsia="宋体" w:cs="宋体"/>
          <w:color w:val="auto"/>
          <w:sz w:val="21"/>
          <w:szCs w:val="21"/>
          <w:lang w:eastAsia="zh-CN"/>
        </w:rPr>
        <w:t>固定单价</w:t>
      </w:r>
      <w:r>
        <w:rPr>
          <w:rFonts w:hint="eastAsia" w:ascii="宋体" w:hAnsi="宋体" w:eastAsia="宋体" w:cs="宋体"/>
          <w:color w:val="auto"/>
          <w:sz w:val="21"/>
          <w:szCs w:val="21"/>
        </w:rPr>
        <w:t>合同，最终根据实际工程量与</w:t>
      </w:r>
      <w:r>
        <w:rPr>
          <w:rFonts w:hint="eastAsia" w:hAnsi="宋体" w:cs="宋体"/>
          <w:color w:val="auto"/>
          <w:sz w:val="21"/>
          <w:szCs w:val="21"/>
          <w:lang w:val="en-US" w:eastAsia="zh-CN"/>
        </w:rPr>
        <w:t>成交</w:t>
      </w:r>
      <w:r>
        <w:rPr>
          <w:rFonts w:hint="eastAsia" w:ascii="宋体" w:hAnsi="宋体" w:eastAsia="宋体" w:cs="宋体"/>
          <w:color w:val="auto"/>
          <w:sz w:val="21"/>
          <w:szCs w:val="21"/>
        </w:rPr>
        <w:t>单价据实结算，但不得超过总预算。综合单价中包括的风险范围：</w:t>
      </w:r>
      <w:r>
        <w:rPr>
          <w:rFonts w:hint="eastAsia" w:ascii="宋体" w:hAnsi="宋体" w:eastAsia="宋体" w:cs="宋体"/>
          <w:color w:val="auto"/>
          <w:sz w:val="21"/>
          <w:szCs w:val="21"/>
          <w:u w:val="single"/>
        </w:rPr>
        <w:t xml:space="preserve">除国家政策及不可抗力以外的所有风险。 </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（3）采用可调价格合同，合同价款调整方法：________</w:t>
      </w:r>
      <w:r>
        <w:rPr>
          <w:rFonts w:hint="eastAsia" w:ascii="宋体" w:hAnsi="宋体" w:eastAsia="宋体" w:cs="宋体"/>
          <w:i w:val="0"/>
          <w:iCs w:val="0"/>
          <w:color w:val="auto"/>
          <w:sz w:val="21"/>
          <w:szCs w:val="21"/>
          <w:u w:val="none"/>
        </w:rPr>
        <w:t>_/_</w:t>
      </w:r>
      <w:r>
        <w:rPr>
          <w:rFonts w:hint="eastAsia" w:ascii="宋体" w:hAnsi="宋体" w:eastAsia="宋体" w:cs="宋体"/>
          <w:color w:val="auto"/>
          <w:sz w:val="21"/>
          <w:szCs w:val="21"/>
        </w:rPr>
        <w:t>____________</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14、合同价款调整</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14.1双方约定合同价款的其他调整因素：___________/_______________</w:t>
      </w:r>
    </w:p>
    <w:p>
      <w:pPr>
        <w:shd w:val="clear"/>
        <w:spacing w:line="360" w:lineRule="auto"/>
        <w:ind w:firstLine="422" w:firstLineChars="200"/>
        <w:jc w:val="left"/>
        <w:rPr>
          <w:rFonts w:hint="eastAsia" w:ascii="宋体" w:hAnsi="宋体" w:eastAsia="宋体" w:cs="宋体"/>
          <w:b/>
          <w:bCs/>
          <w:color w:val="auto"/>
          <w:sz w:val="21"/>
          <w:szCs w:val="21"/>
        </w:rPr>
      </w:pPr>
      <w:r>
        <w:rPr>
          <w:rFonts w:hint="eastAsia" w:ascii="宋体" w:hAnsi="宋体" w:eastAsia="宋体" w:cs="宋体"/>
          <w:b/>
          <w:bCs/>
          <w:color w:val="auto"/>
          <w:sz w:val="21"/>
          <w:szCs w:val="21"/>
        </w:rPr>
        <w:t>15、工程预付款</w:t>
      </w:r>
    </w:p>
    <w:p>
      <w:pPr>
        <w:shd w:val="clear"/>
        <w:spacing w:line="360" w:lineRule="auto"/>
        <w:ind w:firstLine="420" w:firstLineChars="20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发包人向承包人预付工程款的时间和金额或占合同价款总额的比例：</w:t>
      </w:r>
      <w:r>
        <w:rPr>
          <w:rFonts w:hint="eastAsia" w:ascii="宋体" w:hAnsi="宋体" w:eastAsia="宋体" w:cs="宋体"/>
          <w:color w:val="auto"/>
          <w:sz w:val="21"/>
          <w:szCs w:val="21"/>
          <w:u w:val="single"/>
        </w:rPr>
        <w:t>合同签订后支付合同</w:t>
      </w:r>
      <w:r>
        <w:rPr>
          <w:rFonts w:hint="eastAsia" w:ascii="宋体" w:hAnsi="宋体" w:eastAsia="宋体" w:cs="宋体"/>
          <w:color w:val="auto"/>
          <w:sz w:val="21"/>
          <w:szCs w:val="21"/>
          <w:u w:val="single"/>
          <w:lang w:eastAsia="zh-CN"/>
        </w:rPr>
        <w:t>暂定</w:t>
      </w:r>
      <w:r>
        <w:rPr>
          <w:rFonts w:hint="eastAsia" w:ascii="宋体" w:hAnsi="宋体" w:eastAsia="宋体" w:cs="宋体"/>
          <w:color w:val="auto"/>
          <w:sz w:val="21"/>
          <w:szCs w:val="21"/>
          <w:u w:val="single"/>
        </w:rPr>
        <w:t>总价</w:t>
      </w:r>
      <w:r>
        <w:rPr>
          <w:rFonts w:hint="eastAsia" w:ascii="宋体" w:hAnsi="宋体" w:eastAsia="宋体" w:cs="宋体"/>
          <w:color w:val="auto"/>
          <w:sz w:val="21"/>
          <w:szCs w:val="21"/>
          <w:u w:val="single"/>
          <w:lang w:eastAsia="zh-CN"/>
        </w:rPr>
        <w:t>的</w:t>
      </w:r>
      <w:r>
        <w:rPr>
          <w:rFonts w:hint="eastAsia" w:hAnsi="宋体" w:cs="宋体"/>
          <w:color w:val="auto"/>
          <w:sz w:val="21"/>
          <w:szCs w:val="21"/>
          <w:u w:val="single"/>
          <w:lang w:val="en-US" w:eastAsia="zh-CN"/>
        </w:rPr>
        <w:t>40</w:t>
      </w:r>
      <w:r>
        <w:rPr>
          <w:rFonts w:hint="eastAsia" w:ascii="宋体" w:hAnsi="宋体" w:eastAsia="宋体" w:cs="宋体"/>
          <w:color w:val="auto"/>
          <w:sz w:val="21"/>
          <w:szCs w:val="21"/>
          <w:u w:val="single"/>
        </w:rPr>
        <w:t>%作为预付款</w:t>
      </w:r>
      <w:r>
        <w:rPr>
          <w:rFonts w:hint="eastAsia" w:ascii="宋体" w:hAnsi="宋体" w:eastAsia="宋体" w:cs="宋体"/>
          <w:color w:val="auto"/>
          <w:sz w:val="21"/>
          <w:szCs w:val="21"/>
          <w:lang w:eastAsia="zh-CN"/>
        </w:rPr>
        <w:t>。</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16、工程量确认</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16.1承包人向工程师提交已完工程量报告的时间：</w:t>
      </w:r>
      <w:r>
        <w:rPr>
          <w:rFonts w:hint="eastAsia" w:ascii="宋体" w:hAnsi="宋体" w:eastAsia="宋体" w:cs="宋体"/>
          <w:color w:val="auto"/>
          <w:sz w:val="21"/>
          <w:szCs w:val="21"/>
          <w:u w:val="single"/>
        </w:rPr>
        <w:t xml:space="preserve"> / </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17、工程进度款结算与支付</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双方约定的工程进度款支付的方式、时间和比例是：</w:t>
      </w:r>
    </w:p>
    <w:p>
      <w:pPr>
        <w:widowControl/>
        <w:shd w:val="clear"/>
        <w:spacing w:line="360" w:lineRule="auto"/>
        <w:ind w:firstLine="420" w:firstLineChars="200"/>
        <w:rPr>
          <w:rFonts w:hint="eastAsia" w:ascii="宋体" w:hAnsi="宋体" w:eastAsia="宋体" w:cs="宋体"/>
          <w:b w:val="0"/>
          <w:bCs w:val="0"/>
          <w:color w:val="auto"/>
          <w:sz w:val="21"/>
          <w:szCs w:val="21"/>
          <w:u w:val="single"/>
        </w:rPr>
      </w:pPr>
      <w:r>
        <w:rPr>
          <w:rFonts w:hint="eastAsia" w:ascii="宋体" w:hAnsi="宋体" w:eastAsia="宋体" w:cs="宋体"/>
          <w:b w:val="0"/>
          <w:bCs w:val="0"/>
          <w:color w:val="auto"/>
          <w:sz w:val="21"/>
          <w:szCs w:val="21"/>
          <w:u w:val="single"/>
        </w:rPr>
        <w:t>工程进度款</w:t>
      </w:r>
      <w:r>
        <w:rPr>
          <w:rFonts w:hint="eastAsia" w:hAnsi="宋体" w:cs="宋体"/>
          <w:b w:val="0"/>
          <w:bCs w:val="0"/>
          <w:color w:val="auto"/>
          <w:sz w:val="21"/>
          <w:szCs w:val="21"/>
          <w:u w:val="single"/>
          <w:lang w:val="en-US" w:eastAsia="zh-CN"/>
        </w:rPr>
        <w:t>在</w:t>
      </w:r>
      <w:r>
        <w:rPr>
          <w:rFonts w:hint="eastAsia" w:ascii="宋体" w:hAnsi="宋体" w:eastAsia="宋体" w:cs="宋体"/>
          <w:b w:val="0"/>
          <w:bCs w:val="0"/>
          <w:color w:val="auto"/>
          <w:sz w:val="21"/>
          <w:szCs w:val="21"/>
          <w:u w:val="single"/>
        </w:rPr>
        <w:t>竣工验收合格后支付至</w:t>
      </w:r>
      <w:r>
        <w:rPr>
          <w:rFonts w:hint="eastAsia" w:hAnsi="宋体" w:cs="宋体"/>
          <w:b w:val="0"/>
          <w:bCs w:val="0"/>
          <w:color w:val="auto"/>
          <w:sz w:val="21"/>
          <w:szCs w:val="21"/>
          <w:u w:val="single"/>
          <w:lang w:val="en-US" w:eastAsia="zh-CN"/>
        </w:rPr>
        <w:t>评审价</w:t>
      </w:r>
      <w:r>
        <w:rPr>
          <w:rFonts w:hint="eastAsia" w:ascii="宋体" w:hAnsi="宋体" w:eastAsia="宋体" w:cs="宋体"/>
          <w:b w:val="0"/>
          <w:bCs w:val="0"/>
          <w:color w:val="auto"/>
          <w:sz w:val="21"/>
          <w:szCs w:val="21"/>
          <w:u w:val="single"/>
        </w:rPr>
        <w:t>的</w:t>
      </w:r>
      <w:r>
        <w:rPr>
          <w:rFonts w:hint="default" w:ascii="宋体" w:hAnsi="宋体" w:eastAsia="宋体" w:cs="宋体"/>
          <w:b w:val="0"/>
          <w:bCs w:val="0"/>
          <w:color w:val="auto"/>
          <w:sz w:val="21"/>
          <w:szCs w:val="21"/>
          <w:u w:val="single"/>
          <w:lang w:val="en-US"/>
        </w:rPr>
        <w:t>10</w:t>
      </w:r>
      <w:r>
        <w:rPr>
          <w:rFonts w:hint="eastAsia" w:ascii="宋体" w:hAnsi="宋体" w:eastAsia="宋体" w:cs="宋体"/>
          <w:b w:val="0"/>
          <w:bCs w:val="0"/>
          <w:color w:val="auto"/>
          <w:sz w:val="21"/>
          <w:szCs w:val="21"/>
          <w:u w:val="single"/>
        </w:rPr>
        <w:t>0%。</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七、材料设备供应</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31发包人供应材料设备，承包人应按计划领取使用，在结算时发包人按暂定价从工程款中扣除。</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31.4发包人供应的材料设备与一览表不符时，双方约定发包人承担责任如下：</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（1）材料设备单价与一览表不符：</w:t>
      </w:r>
      <w:r>
        <w:rPr>
          <w:rFonts w:hint="eastAsia" w:ascii="宋体" w:hAnsi="宋体" w:eastAsia="宋体" w:cs="宋体"/>
          <w:color w:val="auto"/>
          <w:sz w:val="21"/>
          <w:szCs w:val="21"/>
          <w:u w:val="single"/>
        </w:rPr>
        <w:t>执行《通用条款》31.4.（1）款。</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（2）材料设备的品种、规格、型号、质量等级与一览表不符：</w:t>
      </w:r>
      <w:r>
        <w:rPr>
          <w:rFonts w:hint="eastAsia" w:ascii="宋体" w:hAnsi="宋体" w:eastAsia="宋体" w:cs="宋体"/>
          <w:color w:val="auto"/>
          <w:sz w:val="21"/>
          <w:szCs w:val="21"/>
          <w:u w:val="single"/>
        </w:rPr>
        <w:t>执行《通用条款》31.4(2)款。</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（3）承包人可代为调剂串换的材料：</w:t>
      </w:r>
      <w:r>
        <w:rPr>
          <w:rFonts w:hint="eastAsia" w:ascii="宋体" w:hAnsi="宋体" w:eastAsia="宋体" w:cs="宋体"/>
          <w:color w:val="auto"/>
          <w:sz w:val="21"/>
          <w:szCs w:val="21"/>
          <w:u w:val="single"/>
        </w:rPr>
        <w:t>执行《通用条款》31.4.（3）款。</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（4）到货地点与一览表不符：</w:t>
      </w:r>
      <w:r>
        <w:rPr>
          <w:rFonts w:hint="eastAsia" w:ascii="宋体" w:hAnsi="宋体" w:eastAsia="宋体" w:cs="宋体"/>
          <w:color w:val="auto"/>
          <w:sz w:val="21"/>
          <w:szCs w:val="21"/>
          <w:u w:val="single"/>
        </w:rPr>
        <w:t>执行《通用条款》31.4.（4）款。</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（5）供应数量与一览表不符：</w:t>
      </w:r>
      <w:r>
        <w:rPr>
          <w:rFonts w:hint="eastAsia" w:ascii="宋体" w:hAnsi="宋体" w:eastAsia="宋体" w:cs="宋体"/>
          <w:color w:val="auto"/>
          <w:sz w:val="21"/>
          <w:szCs w:val="21"/>
          <w:u w:val="single"/>
        </w:rPr>
        <w:t>执行《通用条款》31.4.（5）款。</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（6）到货时间与一览表不符：</w:t>
      </w:r>
      <w:r>
        <w:rPr>
          <w:rFonts w:hint="eastAsia" w:ascii="宋体" w:hAnsi="宋体" w:eastAsia="宋体" w:cs="宋体"/>
          <w:color w:val="auto"/>
          <w:sz w:val="21"/>
          <w:szCs w:val="21"/>
          <w:u w:val="single"/>
        </w:rPr>
        <w:t>执行《通用条款》31.4.（6）款。</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31.6发包人供应材料设备的结算方法：</w:t>
      </w:r>
      <w:r>
        <w:rPr>
          <w:rFonts w:hint="eastAsia" w:ascii="宋体" w:hAnsi="宋体" w:eastAsia="宋体" w:cs="宋体"/>
          <w:color w:val="auto"/>
          <w:sz w:val="21"/>
          <w:szCs w:val="21"/>
          <w:u w:val="single"/>
        </w:rPr>
        <w:t xml:space="preserve">  无</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32、承包人采购材料设备</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32.1承包人采购材料设备的约定：</w:t>
      </w:r>
      <w:r>
        <w:rPr>
          <w:rFonts w:hint="eastAsia" w:hAnsi="宋体" w:cs="宋体"/>
          <w:color w:val="auto"/>
          <w:sz w:val="21"/>
          <w:szCs w:val="21"/>
          <w:u w:val="single"/>
          <w:lang w:val="en-US" w:eastAsia="zh-CN"/>
        </w:rPr>
        <w:t>承包人</w:t>
      </w:r>
      <w:r>
        <w:rPr>
          <w:rFonts w:hint="eastAsia" w:ascii="宋体" w:hAnsi="宋体" w:eastAsia="宋体" w:cs="宋体"/>
          <w:color w:val="auto"/>
          <w:sz w:val="21"/>
          <w:szCs w:val="21"/>
          <w:u w:val="single"/>
        </w:rPr>
        <w:t>自行采购的材料进场前须经发包人、监理工程师对质量进行确认后方可进场。</w:t>
      </w:r>
      <w:r>
        <w:rPr>
          <w:rFonts w:hint="eastAsia" w:hAnsi="宋体" w:cs="宋体"/>
          <w:color w:val="auto"/>
          <w:sz w:val="21"/>
          <w:szCs w:val="21"/>
          <w:u w:val="single"/>
          <w:lang w:val="en-US" w:eastAsia="zh-CN"/>
        </w:rPr>
        <w:t>承包人</w:t>
      </w:r>
      <w:r>
        <w:rPr>
          <w:rFonts w:hint="eastAsia" w:ascii="宋体" w:hAnsi="宋体" w:eastAsia="宋体" w:cs="宋体"/>
          <w:color w:val="auto"/>
          <w:sz w:val="21"/>
          <w:szCs w:val="21"/>
          <w:u w:val="single"/>
        </w:rPr>
        <w:t>自行采购的材料规格型号应与施工图设计相符，质量等级必须合格。</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八、工程变更</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33、在本工程实施过程中若发生变更，按下列各项执行：</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33.1</w:t>
      </w:r>
      <w:r>
        <w:rPr>
          <w:rFonts w:hint="eastAsia" w:ascii="宋体" w:hAnsi="宋体" w:eastAsia="宋体" w:cs="宋体"/>
          <w:color w:val="auto"/>
          <w:sz w:val="21"/>
          <w:szCs w:val="21"/>
          <w:u w:val="single"/>
        </w:rPr>
        <w:t>合同中已有适用综合单价的，可参照类似综合单价调整；</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33.2</w:t>
      </w:r>
      <w:r>
        <w:rPr>
          <w:rFonts w:hint="eastAsia" w:ascii="宋体" w:hAnsi="宋体" w:eastAsia="宋体" w:cs="宋体"/>
          <w:color w:val="auto"/>
          <w:sz w:val="21"/>
          <w:szCs w:val="21"/>
          <w:u w:val="single"/>
        </w:rPr>
        <w:t>合同中有类似综合单价的，可参照类似综合单价调整；</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33.3</w:t>
      </w:r>
      <w:r>
        <w:rPr>
          <w:rFonts w:hint="eastAsia" w:ascii="宋体" w:hAnsi="宋体" w:eastAsia="宋体" w:cs="宋体"/>
          <w:color w:val="auto"/>
          <w:sz w:val="21"/>
          <w:szCs w:val="21"/>
          <w:u w:val="single"/>
        </w:rPr>
        <w:t>合同中没有</w:t>
      </w:r>
      <w:r>
        <w:rPr>
          <w:rFonts w:hint="eastAsia" w:hAnsi="宋体" w:cs="宋体"/>
          <w:color w:val="auto"/>
          <w:sz w:val="21"/>
          <w:szCs w:val="21"/>
          <w:u w:val="single"/>
          <w:lang w:val="en-US" w:eastAsia="zh-CN"/>
        </w:rPr>
        <w:t>适用</w:t>
      </w:r>
      <w:r>
        <w:rPr>
          <w:rFonts w:hint="eastAsia" w:ascii="宋体" w:hAnsi="宋体" w:eastAsia="宋体" w:cs="宋体"/>
          <w:color w:val="auto"/>
          <w:sz w:val="21"/>
          <w:szCs w:val="21"/>
          <w:u w:val="single"/>
        </w:rPr>
        <w:t>用或类似综合单价的发包人和承包人依据 2009《陕西省建设工程工程量清单计价规划》、2009《陕西省建筑、装饰工程价目表》、2013《陕西省建筑、装饰工程消耗量定额》和 2009 陕西省建设工程工程量清单计价费率（管理费、利润、风险费的费率执行投标人报价时所报的费率）可根据相关计价规则重新组价，并按中标价与上限控制价的比例进行优惠，报监理工程师和发包人审核认可。</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九、竣工验收与结算</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36、竣工验收</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36.1承包人提供竣工图的约定：</w:t>
      </w:r>
      <w:r>
        <w:rPr>
          <w:rFonts w:hint="eastAsia" w:ascii="宋体" w:hAnsi="宋体" w:eastAsia="宋体" w:cs="宋体"/>
          <w:color w:val="auto"/>
          <w:sz w:val="21"/>
          <w:szCs w:val="21"/>
          <w:u w:val="single"/>
        </w:rPr>
        <w:t>完整资料文件两套。</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36.6中间交工工程的范围和竣工时间：</w:t>
      </w:r>
      <w:r>
        <w:rPr>
          <w:rFonts w:hint="eastAsia" w:ascii="宋体" w:hAnsi="宋体" w:eastAsia="宋体" w:cs="宋体"/>
          <w:color w:val="auto"/>
          <w:sz w:val="21"/>
          <w:szCs w:val="21"/>
          <w:u w:val="single"/>
        </w:rPr>
        <w:t xml:space="preserve">  /   </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37、竣工结算</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 xml:space="preserve">结算审查期限： </w:t>
      </w:r>
      <w:r>
        <w:rPr>
          <w:rFonts w:hint="eastAsia" w:ascii="宋体" w:hAnsi="宋体" w:eastAsia="宋体" w:cs="宋体"/>
          <w:color w:val="auto"/>
          <w:sz w:val="21"/>
          <w:szCs w:val="21"/>
          <w:u w:val="single"/>
        </w:rPr>
        <w:t xml:space="preserve">  /   </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十、违约、索赔和争议</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39、违约</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39.1本合同中关于发包人违约的具体责任如下： </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本合同通用条款第28.1条约定发包人违约应承担的违约责任：</w:t>
      </w:r>
      <w:r>
        <w:rPr>
          <w:rFonts w:hint="eastAsia" w:ascii="宋体" w:hAnsi="宋体" w:eastAsia="宋体" w:cs="宋体"/>
          <w:color w:val="auto"/>
          <w:sz w:val="21"/>
          <w:szCs w:val="21"/>
          <w:u w:val="single"/>
        </w:rPr>
        <w:t xml:space="preserve">  /   </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本合同通用条款第30.5款约定发包人违约应承担的违约责任：</w:t>
      </w:r>
      <w:r>
        <w:rPr>
          <w:rFonts w:hint="eastAsia" w:ascii="宋体" w:hAnsi="宋体" w:eastAsia="宋体" w:cs="宋体"/>
          <w:color w:val="auto"/>
          <w:sz w:val="21"/>
          <w:szCs w:val="21"/>
          <w:u w:val="single"/>
        </w:rPr>
        <w:t>执行《通用条款》30.5款。</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本合同通用条款第37.6款约定发包人违约应承担的违约责任：</w:t>
      </w:r>
      <w:r>
        <w:rPr>
          <w:rFonts w:hint="eastAsia" w:ascii="宋体" w:hAnsi="宋体" w:eastAsia="宋体" w:cs="宋体"/>
          <w:color w:val="auto"/>
          <w:sz w:val="21"/>
          <w:szCs w:val="21"/>
          <w:u w:val="single"/>
        </w:rPr>
        <w:t>执行《通用条款》37.6款。</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双方约定的发包人其他违约责任：</w:t>
      </w:r>
      <w:r>
        <w:rPr>
          <w:rFonts w:hint="eastAsia" w:ascii="宋体" w:hAnsi="宋体" w:eastAsia="宋体" w:cs="宋体"/>
          <w:color w:val="auto"/>
          <w:sz w:val="21"/>
          <w:szCs w:val="21"/>
          <w:u w:val="single"/>
        </w:rPr>
        <w:t xml:space="preserve">  /   </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39.2  本合同中关于承包人违约的具体责任如下：本合同通用条款第14.2款约定承包人违约承担的违约责任：</w:t>
      </w:r>
      <w:r>
        <w:rPr>
          <w:rFonts w:hint="eastAsia" w:ascii="宋体" w:hAnsi="宋体" w:eastAsia="宋体" w:cs="宋体"/>
          <w:color w:val="auto"/>
          <w:sz w:val="21"/>
          <w:szCs w:val="21"/>
          <w:u w:val="single"/>
        </w:rPr>
        <w:t>承包人工期每推迟一天按合同总价款的5‰支付采购人误期赔偿金，若影响到发包人使用另行赔偿给</w:t>
      </w:r>
      <w:r>
        <w:rPr>
          <w:rFonts w:hint="eastAsia" w:hAnsi="宋体" w:cs="宋体"/>
          <w:color w:val="auto"/>
          <w:sz w:val="21"/>
          <w:szCs w:val="21"/>
          <w:u w:val="single"/>
          <w:lang w:val="en-US" w:eastAsia="zh-CN"/>
        </w:rPr>
        <w:t>发包人</w:t>
      </w:r>
      <w:r>
        <w:rPr>
          <w:rFonts w:hint="eastAsia" w:ascii="宋体" w:hAnsi="宋体" w:eastAsia="宋体" w:cs="宋体"/>
          <w:color w:val="auto"/>
          <w:sz w:val="21"/>
          <w:szCs w:val="21"/>
          <w:u w:val="single"/>
        </w:rPr>
        <w:t>造成的损失。</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本合同通用条款第15.1款约定承包人违约应承担的违约责任：</w:t>
      </w:r>
      <w:r>
        <w:rPr>
          <w:rFonts w:hint="eastAsia" w:ascii="宋体" w:hAnsi="宋体" w:eastAsia="宋体" w:cs="宋体"/>
          <w:color w:val="auto"/>
          <w:sz w:val="21"/>
          <w:szCs w:val="21"/>
          <w:u w:val="single"/>
        </w:rPr>
        <w:t>承包方除按合同价款的2%承担违约金外，另按国务院279号令有关规定执行。</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双方约定的承包人其他违约责任：</w:t>
      </w:r>
      <w:r>
        <w:rPr>
          <w:rFonts w:hint="eastAsia" w:hAnsi="宋体" w:cs="宋体"/>
          <w:color w:val="auto"/>
          <w:sz w:val="21"/>
          <w:szCs w:val="21"/>
          <w:u w:val="single"/>
        </w:rPr>
        <w:t>：本合同约定的费用由政府拨付，如因不可抗力、政府原因或政策影响等因素导致款项未能按合同约定时效、比例支付的，</w:t>
      </w:r>
      <w:r>
        <w:rPr>
          <w:rFonts w:hint="eastAsia" w:hAnsi="宋体" w:cs="宋体"/>
          <w:color w:val="auto"/>
          <w:sz w:val="21"/>
          <w:szCs w:val="21"/>
          <w:u w:val="single"/>
          <w:lang w:val="en-US" w:eastAsia="zh-CN"/>
        </w:rPr>
        <w:t>发包人</w:t>
      </w:r>
      <w:r>
        <w:rPr>
          <w:rFonts w:hint="eastAsia" w:hAnsi="宋体" w:cs="宋体"/>
          <w:color w:val="auto"/>
          <w:sz w:val="21"/>
          <w:szCs w:val="21"/>
          <w:u w:val="single"/>
        </w:rPr>
        <w:t>不承担违约责任，</w:t>
      </w:r>
      <w:r>
        <w:rPr>
          <w:rFonts w:hint="eastAsia" w:hAnsi="宋体" w:cs="宋体"/>
          <w:color w:val="auto"/>
          <w:sz w:val="21"/>
          <w:szCs w:val="21"/>
          <w:u w:val="single"/>
          <w:lang w:val="en-US" w:eastAsia="zh-CN"/>
        </w:rPr>
        <w:t>承包人</w:t>
      </w:r>
      <w:r>
        <w:rPr>
          <w:rFonts w:hint="eastAsia" w:hAnsi="宋体" w:cs="宋体"/>
          <w:color w:val="auto"/>
          <w:sz w:val="21"/>
          <w:szCs w:val="21"/>
          <w:u w:val="single"/>
        </w:rPr>
        <w:t>不得以此为由拒绝履行合同约定的责任和义务。</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41、争议</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41.1双方当事人约定，在履行合同过程中产生争议时：</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（1）请</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合同管理部门和其他有关部门</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rPr>
        <w:t>调解；</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（2）合同争议调解不成的，按下列第</w:t>
      </w:r>
      <w:r>
        <w:rPr>
          <w:rFonts w:hint="eastAsia" w:ascii="宋体" w:hAnsi="宋体" w:eastAsia="宋体" w:cs="宋体"/>
          <w:color w:val="auto"/>
          <w:sz w:val="21"/>
          <w:szCs w:val="21"/>
          <w:u w:val="single"/>
        </w:rPr>
        <w:t xml:space="preserve"> 2）</w:t>
      </w:r>
      <w:r>
        <w:rPr>
          <w:rFonts w:hint="eastAsia" w:ascii="宋体" w:hAnsi="宋体" w:eastAsia="宋体" w:cs="宋体"/>
          <w:color w:val="auto"/>
          <w:sz w:val="21"/>
          <w:szCs w:val="21"/>
        </w:rPr>
        <w:t>种方式解决：</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  1）提交 ____________仲裁委员会申请仲裁； </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  2）依法</w:t>
      </w:r>
      <w:r>
        <w:rPr>
          <w:rFonts w:hint="eastAsia" w:ascii="宋体" w:hAnsi="宋体" w:eastAsia="宋体" w:cs="宋体"/>
          <w:color w:val="auto"/>
          <w:sz w:val="21"/>
          <w:szCs w:val="21"/>
          <w:u w:val="single"/>
        </w:rPr>
        <w:t>向工程所在地</w:t>
      </w:r>
      <w:r>
        <w:rPr>
          <w:rFonts w:hint="eastAsia" w:ascii="宋体" w:hAnsi="宋体" w:eastAsia="宋体" w:cs="宋体"/>
          <w:color w:val="auto"/>
          <w:sz w:val="21"/>
          <w:szCs w:val="21"/>
        </w:rPr>
        <w:t xml:space="preserve">_人民法院提起诉讼。 </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十一、其他</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42、工程分包</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42.1本工程发包人同意承包人分包的专业工程：</w:t>
      </w:r>
      <w:r>
        <w:rPr>
          <w:rFonts w:hint="eastAsia" w:ascii="宋体" w:hAnsi="宋体" w:eastAsia="宋体" w:cs="宋体"/>
          <w:color w:val="auto"/>
          <w:sz w:val="21"/>
          <w:szCs w:val="21"/>
          <w:u w:val="single"/>
        </w:rPr>
        <w:t xml:space="preserve">   无  </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分包施工单位为：</w:t>
      </w:r>
      <w:r>
        <w:rPr>
          <w:rFonts w:hint="eastAsia" w:ascii="宋体" w:hAnsi="宋体" w:eastAsia="宋体" w:cs="宋体"/>
          <w:color w:val="auto"/>
          <w:sz w:val="21"/>
          <w:szCs w:val="21"/>
          <w:u w:val="single"/>
        </w:rPr>
        <w:t xml:space="preserve">      /      </w:t>
      </w:r>
    </w:p>
    <w:p>
      <w:pPr>
        <w:widowControl/>
        <w:shd w:val="clear"/>
        <w:spacing w:line="360" w:lineRule="auto"/>
        <w:ind w:firstLine="422" w:firstLineChars="200"/>
        <w:rPr>
          <w:rFonts w:hint="eastAsia" w:ascii="宋体" w:hAnsi="宋体" w:eastAsia="宋体" w:cs="宋体"/>
          <w:b/>
          <w:bCs/>
          <w:color w:val="auto"/>
          <w:sz w:val="21"/>
          <w:szCs w:val="21"/>
          <w:u w:val="single"/>
        </w:rPr>
      </w:pPr>
      <w:r>
        <w:rPr>
          <w:rFonts w:hint="eastAsia" w:ascii="宋体" w:hAnsi="宋体" w:eastAsia="宋体" w:cs="宋体"/>
          <w:b/>
          <w:bCs/>
          <w:color w:val="auto"/>
          <w:sz w:val="21"/>
          <w:szCs w:val="21"/>
        </w:rPr>
        <w:t>43、不可抗力</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 xml:space="preserve">43.1双方关于不可抗力的约定： </w:t>
      </w:r>
      <w:r>
        <w:rPr>
          <w:rFonts w:hint="eastAsia" w:ascii="宋体" w:hAnsi="宋体" w:eastAsia="宋体" w:cs="宋体"/>
          <w:color w:val="auto"/>
          <w:sz w:val="21"/>
          <w:szCs w:val="21"/>
          <w:u w:val="single"/>
        </w:rPr>
        <w:t>_根据国家的法律规定执行。</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44、保险</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44.6本工程双方约定投保内容如下：</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（1）发包人投保内容：</w:t>
      </w:r>
      <w:r>
        <w:rPr>
          <w:rFonts w:hint="eastAsia" w:ascii="宋体" w:hAnsi="宋体" w:eastAsia="宋体" w:cs="宋体"/>
          <w:color w:val="auto"/>
          <w:sz w:val="21"/>
          <w:szCs w:val="21"/>
          <w:u w:val="single"/>
        </w:rPr>
        <w:t>执行《通用条款》44.1款，费用由发包人承担。</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发包人委托承包人办理的保险事项：____________/________________</w:t>
      </w:r>
    </w:p>
    <w:p>
      <w:pPr>
        <w:widowControl/>
        <w:shd w:val="clear"/>
        <w:spacing w:line="360" w:lineRule="auto"/>
        <w:ind w:firstLine="420" w:firstLineChars="200"/>
        <w:rPr>
          <w:rFonts w:hint="eastAsia" w:ascii="宋体" w:hAnsi="宋体" w:eastAsia="宋体" w:cs="宋体"/>
          <w:color w:val="auto"/>
          <w:sz w:val="21"/>
          <w:szCs w:val="21"/>
          <w:u w:val="thick"/>
        </w:rPr>
      </w:pPr>
      <w:r>
        <w:rPr>
          <w:rFonts w:hint="eastAsia" w:ascii="宋体" w:hAnsi="宋体" w:eastAsia="宋体" w:cs="宋体"/>
          <w:color w:val="auto"/>
          <w:sz w:val="21"/>
          <w:szCs w:val="21"/>
        </w:rPr>
        <w:t>（2）承包人投保内容：</w:t>
      </w:r>
      <w:r>
        <w:rPr>
          <w:rFonts w:hint="eastAsia" w:ascii="宋体" w:hAnsi="宋体" w:eastAsia="宋体" w:cs="宋体"/>
          <w:color w:val="auto"/>
          <w:sz w:val="21"/>
          <w:szCs w:val="21"/>
          <w:u w:val="single"/>
        </w:rPr>
        <w:t>执行《通用条款》44.4款，费用由承包人承担。</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45、担保</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45.3本工程双方约定担保事项如下： </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（1）发包人向承包人提供支付担保，担保方式为：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，担保金额：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，担保有效期：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（2）承包人向发包人提供履约担保，担保方式为：</w:t>
      </w:r>
      <w:r>
        <w:rPr>
          <w:rFonts w:hint="eastAsia" w:ascii="宋体" w:hAnsi="宋体" w:eastAsia="宋体" w:cs="宋体"/>
          <w:color w:val="auto"/>
          <w:sz w:val="21"/>
          <w:szCs w:val="21"/>
          <w:u w:val="single"/>
        </w:rPr>
        <w:t xml:space="preserve"> / </w:t>
      </w:r>
      <w:r>
        <w:rPr>
          <w:rFonts w:hint="eastAsia" w:ascii="宋体" w:hAnsi="宋体" w:eastAsia="宋体" w:cs="宋体"/>
          <w:color w:val="auto"/>
          <w:sz w:val="21"/>
          <w:szCs w:val="21"/>
        </w:rPr>
        <w:t>，担保金额：</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，担保有效期：</w:t>
      </w:r>
      <w:r>
        <w:rPr>
          <w:rFonts w:hint="eastAsia" w:ascii="宋体" w:hAnsi="宋体" w:eastAsia="宋体" w:cs="宋体"/>
          <w:color w:val="auto"/>
          <w:sz w:val="21"/>
          <w:szCs w:val="21"/>
          <w:u w:val="single"/>
        </w:rPr>
        <w:t>/</w:t>
      </w:r>
      <w:r>
        <w:rPr>
          <w:rFonts w:hint="eastAsia" w:ascii="宋体" w:hAnsi="宋体" w:eastAsia="宋体" w:cs="宋体"/>
          <w:color w:val="auto"/>
          <w:sz w:val="21"/>
          <w:szCs w:val="21"/>
        </w:rPr>
        <w:t>。</w:t>
      </w:r>
    </w:p>
    <w:p>
      <w:pPr>
        <w:widowControl/>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（3）双方约定的其他担保事项：_______________/________________</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50、合同份数</w:t>
      </w:r>
    </w:p>
    <w:p>
      <w:pPr>
        <w:widowControl/>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50.2双方约定合同副本份数：</w:t>
      </w:r>
      <w:r>
        <w:rPr>
          <w:rFonts w:hint="eastAsia" w:hAnsi="宋体" w:cs="宋体"/>
          <w:color w:val="auto"/>
          <w:sz w:val="21"/>
          <w:szCs w:val="21"/>
          <w:u w:val="single"/>
          <w:lang w:val="en-US" w:eastAsia="zh-CN"/>
        </w:rPr>
        <w:t>肆</w:t>
      </w:r>
      <w:r>
        <w:rPr>
          <w:rFonts w:hint="eastAsia" w:ascii="宋体" w:hAnsi="宋体" w:eastAsia="宋体" w:cs="宋体"/>
          <w:color w:val="auto"/>
          <w:sz w:val="21"/>
          <w:szCs w:val="21"/>
          <w:u w:val="single"/>
        </w:rPr>
        <w:t>份。</w:t>
      </w:r>
    </w:p>
    <w:p>
      <w:pPr>
        <w:widowControl/>
        <w:shd w:val="clear"/>
        <w:spacing w:line="360" w:lineRule="auto"/>
        <w:ind w:firstLine="422" w:firstLineChars="200"/>
        <w:rPr>
          <w:rFonts w:hint="eastAsia" w:ascii="宋体" w:hAnsi="宋体" w:eastAsia="宋体" w:cs="宋体"/>
          <w:b/>
          <w:bCs/>
          <w:color w:val="auto"/>
          <w:sz w:val="21"/>
          <w:szCs w:val="21"/>
        </w:rPr>
      </w:pPr>
      <w:r>
        <w:rPr>
          <w:rFonts w:hint="eastAsia" w:ascii="宋体" w:hAnsi="宋体" w:eastAsia="宋体" w:cs="宋体"/>
          <w:b/>
          <w:bCs/>
          <w:color w:val="auto"/>
          <w:sz w:val="21"/>
          <w:szCs w:val="21"/>
        </w:rPr>
        <w:t>51、补充条款</w:t>
      </w:r>
    </w:p>
    <w:p>
      <w:pPr>
        <w:widowControl/>
        <w:shd w:val="clear"/>
        <w:spacing w:line="360" w:lineRule="auto"/>
        <w:ind w:firstLine="420" w:firstLineChars="200"/>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51.1本工程禁止转包，若发现承包方私自转包和未经发包人许可私自分包，发包人有权终止合同，对</w:t>
      </w:r>
      <w:bookmarkStart w:id="0" w:name="_GoBack"/>
      <w:bookmarkEnd w:id="0"/>
      <w:r>
        <w:rPr>
          <w:rFonts w:hint="eastAsia" w:ascii="宋体" w:hAnsi="宋体" w:eastAsia="宋体" w:cs="宋体"/>
          <w:color w:val="auto"/>
          <w:sz w:val="21"/>
          <w:szCs w:val="21"/>
          <w:u w:val="none"/>
        </w:rPr>
        <w:t>已完工程不予结算，并由承包人赔偿因此给发包方造成的直接或间接的经济损失。</w:t>
      </w:r>
    </w:p>
    <w:p>
      <w:pPr>
        <w:widowControl/>
        <w:shd w:val="clear"/>
        <w:spacing w:line="360" w:lineRule="auto"/>
        <w:ind w:firstLine="420" w:firstLineChars="200"/>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51.2施工企业须承诺按国务院及当地政府的规定按时、足额、实名方式支付农民工工资，否则发包人在工程款中代扣支付，并在工程结算时扣除。</w:t>
      </w:r>
    </w:p>
    <w:p>
      <w:pPr>
        <w:widowControl/>
        <w:shd w:val="clear"/>
        <w:spacing w:line="360" w:lineRule="auto"/>
        <w:ind w:firstLine="420" w:firstLineChars="200"/>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51.3本工程竣工后，应免费将建筑物周围和施工单位生活区周围内施工现场清除干净；无建筑材料、无建筑设备、无建筑垃圾、无坑池渠沟、无掩埋的硬化道路和施工垃圾，做到场地整洁。</w:t>
      </w:r>
    </w:p>
    <w:p>
      <w:pPr>
        <w:widowControl/>
        <w:shd w:val="clear"/>
        <w:spacing w:line="360" w:lineRule="auto"/>
        <w:ind w:firstLine="420" w:firstLineChars="200"/>
        <w:rPr>
          <w:rFonts w:hint="eastAsia" w:ascii="宋体" w:hAnsi="宋体" w:eastAsia="宋体" w:cs="宋体"/>
          <w:color w:val="auto"/>
          <w:sz w:val="21"/>
          <w:szCs w:val="21"/>
          <w:u w:val="none"/>
        </w:rPr>
      </w:pPr>
      <w:r>
        <w:rPr>
          <w:rFonts w:hint="eastAsia" w:ascii="宋体" w:hAnsi="宋体" w:eastAsia="宋体" w:cs="宋体"/>
          <w:color w:val="auto"/>
          <w:sz w:val="21"/>
          <w:szCs w:val="21"/>
          <w:u w:val="none"/>
        </w:rPr>
        <w:t>51.4承包人在施工过程中应服从、遵守发包人和当地政府职能部门的管理制度。关于安全防护、文明施工措施费用的其他约定如下：</w:t>
      </w:r>
    </w:p>
    <w:p>
      <w:pPr>
        <w:shd w:val="clear"/>
        <w:spacing w:line="360" w:lineRule="auto"/>
        <w:ind w:firstLine="420" w:firstLineChars="200"/>
        <w:rPr>
          <w:rFonts w:hint="eastAsia" w:ascii="宋体" w:hAnsi="宋体" w:eastAsia="宋体" w:cs="宋体"/>
          <w:color w:val="auto"/>
          <w:sz w:val="21"/>
          <w:szCs w:val="21"/>
          <w:u w:val="none"/>
        </w:rPr>
      </w:pPr>
      <w:r>
        <w:rPr>
          <w:rFonts w:hint="eastAsia" w:hAnsi="宋体" w:cs="宋体"/>
          <w:color w:val="auto"/>
          <w:sz w:val="21"/>
          <w:szCs w:val="21"/>
          <w:u w:val="none"/>
          <w:lang w:eastAsia="zh-CN"/>
        </w:rPr>
        <w:t>（</w:t>
      </w:r>
      <w:r>
        <w:rPr>
          <w:rFonts w:hint="eastAsia" w:hAnsi="宋体" w:cs="宋体"/>
          <w:color w:val="auto"/>
          <w:sz w:val="21"/>
          <w:szCs w:val="21"/>
          <w:u w:val="none"/>
          <w:lang w:val="en-US" w:eastAsia="zh-CN"/>
        </w:rPr>
        <w:t>1</w:t>
      </w:r>
      <w:r>
        <w:rPr>
          <w:rFonts w:hint="eastAsia" w:hAnsi="宋体" w:cs="宋体"/>
          <w:color w:val="auto"/>
          <w:sz w:val="21"/>
          <w:szCs w:val="21"/>
          <w:u w:val="none"/>
          <w:lang w:eastAsia="zh-CN"/>
        </w:rPr>
        <w:t>）</w:t>
      </w:r>
      <w:r>
        <w:rPr>
          <w:rFonts w:hint="eastAsia" w:ascii="宋体" w:hAnsi="宋体" w:eastAsia="宋体" w:cs="宋体"/>
          <w:color w:val="auto"/>
          <w:sz w:val="21"/>
          <w:szCs w:val="21"/>
          <w:u w:val="none"/>
        </w:rPr>
        <w:t>承包人需提供安全防护、文明施工措施费用的支付计划落实情况；</w:t>
      </w:r>
    </w:p>
    <w:p>
      <w:pPr>
        <w:shd w:val="clear"/>
        <w:spacing w:line="360" w:lineRule="auto"/>
        <w:ind w:firstLine="420" w:firstLineChars="200"/>
        <w:rPr>
          <w:rFonts w:hint="eastAsia" w:ascii="宋体" w:hAnsi="宋体" w:eastAsia="宋体" w:cs="宋体"/>
          <w:color w:val="auto"/>
          <w:sz w:val="21"/>
          <w:szCs w:val="21"/>
          <w:u w:val="none"/>
        </w:rPr>
      </w:pPr>
      <w:r>
        <w:rPr>
          <w:rFonts w:hint="eastAsia" w:hAnsi="宋体" w:cs="宋体"/>
          <w:color w:val="auto"/>
          <w:sz w:val="21"/>
          <w:szCs w:val="21"/>
          <w:u w:val="none"/>
          <w:lang w:eastAsia="zh-CN"/>
        </w:rPr>
        <w:t>（</w:t>
      </w:r>
      <w:r>
        <w:rPr>
          <w:rFonts w:hint="eastAsia" w:hAnsi="宋体" w:cs="宋体"/>
          <w:color w:val="auto"/>
          <w:sz w:val="21"/>
          <w:szCs w:val="21"/>
          <w:u w:val="none"/>
          <w:lang w:val="en-US" w:eastAsia="zh-CN"/>
        </w:rPr>
        <w:t>2</w:t>
      </w:r>
      <w:r>
        <w:rPr>
          <w:rFonts w:hint="eastAsia" w:hAnsi="宋体" w:cs="宋体"/>
          <w:color w:val="auto"/>
          <w:sz w:val="21"/>
          <w:szCs w:val="21"/>
          <w:u w:val="none"/>
          <w:lang w:eastAsia="zh-CN"/>
        </w:rPr>
        <w:t>）</w:t>
      </w:r>
      <w:r>
        <w:rPr>
          <w:rFonts w:hint="eastAsia" w:ascii="宋体" w:hAnsi="宋体" w:eastAsia="宋体" w:cs="宋体"/>
          <w:color w:val="auto"/>
          <w:sz w:val="21"/>
          <w:szCs w:val="21"/>
          <w:u w:val="none"/>
        </w:rPr>
        <w:t>工程师对承包人落实安全防护、文明施工措施分情况进行现场监理，若发现承包人</w:t>
      </w:r>
      <w:r>
        <w:rPr>
          <w:rFonts w:hint="eastAsia" w:hAnsi="宋体" w:cs="宋体"/>
          <w:color w:val="auto"/>
          <w:sz w:val="21"/>
          <w:szCs w:val="21"/>
          <w:u w:val="none"/>
          <w:lang w:val="en-US" w:eastAsia="zh-CN"/>
        </w:rPr>
        <w:t>未</w:t>
      </w:r>
      <w:r>
        <w:rPr>
          <w:rFonts w:hint="eastAsia" w:ascii="宋体" w:hAnsi="宋体" w:eastAsia="宋体" w:cs="宋体"/>
          <w:color w:val="auto"/>
          <w:sz w:val="21"/>
          <w:szCs w:val="21"/>
          <w:u w:val="none"/>
        </w:rPr>
        <w:t>落实安全防护、文明施工措施的，有权责令其立即整改；</w:t>
      </w:r>
    </w:p>
    <w:p>
      <w:pPr>
        <w:widowControl/>
        <w:shd w:val="clear"/>
        <w:spacing w:line="360" w:lineRule="auto"/>
        <w:ind w:firstLine="420" w:firstLineChars="200"/>
        <w:rPr>
          <w:rFonts w:hint="eastAsia" w:ascii="宋体" w:hAnsi="宋体" w:eastAsia="宋体" w:cs="宋体"/>
          <w:color w:val="auto"/>
          <w:sz w:val="21"/>
          <w:szCs w:val="21"/>
          <w:u w:val="none"/>
        </w:rPr>
      </w:pPr>
      <w:r>
        <w:rPr>
          <w:rFonts w:hint="eastAsia" w:hAnsi="宋体" w:cs="宋体"/>
          <w:color w:val="auto"/>
          <w:sz w:val="21"/>
          <w:szCs w:val="21"/>
          <w:u w:val="none"/>
          <w:lang w:eastAsia="zh-CN"/>
        </w:rPr>
        <w:t>（</w:t>
      </w:r>
      <w:r>
        <w:rPr>
          <w:rFonts w:hint="eastAsia" w:hAnsi="宋体" w:cs="宋体"/>
          <w:color w:val="auto"/>
          <w:sz w:val="21"/>
          <w:szCs w:val="21"/>
          <w:u w:val="none"/>
          <w:lang w:val="en-US" w:eastAsia="zh-CN"/>
        </w:rPr>
        <w:t>3</w:t>
      </w:r>
      <w:r>
        <w:rPr>
          <w:rFonts w:hint="eastAsia" w:hAnsi="宋体" w:cs="宋体"/>
          <w:color w:val="auto"/>
          <w:sz w:val="21"/>
          <w:szCs w:val="21"/>
          <w:u w:val="none"/>
          <w:lang w:eastAsia="zh-CN"/>
        </w:rPr>
        <w:t>）</w:t>
      </w:r>
      <w:r>
        <w:rPr>
          <w:rFonts w:hint="eastAsia" w:ascii="宋体" w:hAnsi="宋体" w:eastAsia="宋体" w:cs="宋体"/>
          <w:color w:val="auto"/>
          <w:sz w:val="21"/>
          <w:szCs w:val="21"/>
          <w:u w:val="none"/>
        </w:rPr>
        <w:t>发包人和承包人应在财务管理中单独列支安全防护、文明施工措施项目费用的支付情况。</w:t>
      </w:r>
    </w:p>
    <w:p>
      <w:pPr>
        <w:widowControl/>
        <w:shd w:val="clear"/>
        <w:spacing w:line="360" w:lineRule="auto"/>
        <w:ind w:firstLine="420" w:firstLineChars="200"/>
        <w:rPr>
          <w:rFonts w:hint="eastAsia" w:ascii="宋体" w:hAnsi="宋体" w:eastAsia="宋体" w:cs="宋体"/>
          <w:color w:val="auto"/>
          <w:szCs w:val="24"/>
          <w:u w:val="none"/>
        </w:rPr>
      </w:pPr>
      <w:r>
        <w:rPr>
          <w:rFonts w:hint="eastAsia" w:ascii="宋体" w:hAnsi="宋体" w:eastAsia="宋体" w:cs="宋体"/>
          <w:color w:val="auto"/>
          <w:sz w:val="21"/>
          <w:szCs w:val="21"/>
          <w:u w:val="none"/>
        </w:rPr>
        <w:t>51.5以上未尽事宜，双方协商解决或另行签署补充协议并到建设行政主管部门备案。</w:t>
      </w:r>
    </w:p>
    <w:p>
      <w:pPr>
        <w:shd w:val="clear"/>
        <w:rPr>
          <w:ins w:id="0" w:author="智聪律师E" w:date="2025-12-12T14:18:06Z"/>
          <w:rFonts w:hint="eastAsia" w:ascii="宋体" w:hAnsi="宋体" w:eastAsia="宋体" w:cs="宋体"/>
          <w:b/>
          <w:bCs/>
          <w:color w:val="auto"/>
          <w:szCs w:val="24"/>
          <w:u w:val="none"/>
        </w:rPr>
      </w:pPr>
    </w:p>
    <w:p>
      <w:pPr>
        <w:shd w:val="clear"/>
        <w:rPr>
          <w:ins w:id="1" w:author="智聪律师E" w:date="2025-12-12T14:18:06Z"/>
          <w:rFonts w:hint="eastAsia" w:ascii="宋体" w:hAnsi="宋体" w:eastAsia="宋体" w:cs="宋体"/>
          <w:b w:val="0"/>
          <w:bCs w:val="0"/>
          <w:color w:val="auto"/>
          <w:szCs w:val="24"/>
          <w:u w:val="none"/>
        </w:rPr>
      </w:pPr>
    </w:p>
    <w:p>
      <w:pPr>
        <w:shd w:val="clear"/>
        <w:tabs>
          <w:tab w:val="left" w:pos="7591"/>
        </w:tabs>
        <w:rPr>
          <w:rFonts w:hint="eastAsia" w:ascii="宋体" w:hAnsi="宋体" w:eastAsia="宋体" w:cs="宋体"/>
          <w:b w:val="0"/>
          <w:bCs w:val="0"/>
          <w:color w:val="auto"/>
          <w:szCs w:val="24"/>
          <w:u w:val="none"/>
          <w:lang w:eastAsia="zh-CN"/>
        </w:rPr>
      </w:pPr>
      <w:r>
        <w:rPr>
          <w:rFonts w:hint="eastAsia" w:hAnsi="宋体" w:cs="宋体"/>
          <w:b w:val="0"/>
          <w:bCs w:val="0"/>
          <w:color w:val="auto"/>
          <w:szCs w:val="24"/>
          <w:u w:val="none"/>
          <w:lang w:val="en-US" w:eastAsia="zh-CN"/>
        </w:rPr>
        <w:t>发包</w:t>
      </w:r>
      <w:r>
        <w:rPr>
          <w:rFonts w:hint="eastAsia" w:ascii="宋体" w:hAnsi="宋体" w:eastAsia="宋体" w:cs="宋体"/>
          <w:b w:val="0"/>
          <w:bCs w:val="0"/>
          <w:color w:val="auto"/>
          <w:szCs w:val="24"/>
          <w:u w:val="none"/>
        </w:rPr>
        <w:t>人：（盖章）                     承包人：（盖章）</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r>
    </w:p>
    <w:p>
      <w:pPr>
        <w:shd w:val="clear"/>
        <w:tabs>
          <w:tab w:val="left" w:pos="621"/>
          <w:tab w:val="left" w:pos="8606"/>
          <w:tab w:val="right" w:pos="9746"/>
        </w:tabs>
        <w:rPr>
          <w:rFonts w:hint="eastAsia" w:ascii="宋体" w:hAnsi="宋体" w:eastAsia="宋体" w:cs="宋体"/>
          <w:b w:val="0"/>
          <w:bCs w:val="0"/>
          <w:color w:val="auto"/>
          <w:szCs w:val="24"/>
          <w:u w:val="none"/>
          <w:lang w:eastAsia="zh-CN"/>
        </w:rPr>
      </w:pP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r>
    </w:p>
    <w:p>
      <w:pPr>
        <w:shd w:val="clear"/>
        <w:tabs>
          <w:tab w:val="left" w:pos="8206"/>
        </w:tabs>
        <w:rPr>
          <w:rFonts w:hint="eastAsia" w:ascii="宋体" w:hAnsi="宋体" w:eastAsia="宋体" w:cs="宋体"/>
          <w:b w:val="0"/>
          <w:bCs w:val="0"/>
          <w:color w:val="auto"/>
          <w:szCs w:val="24"/>
          <w:u w:val="none"/>
          <w:lang w:eastAsia="zh-CN"/>
        </w:rPr>
      </w:pPr>
      <w:r>
        <w:rPr>
          <w:rFonts w:hint="eastAsia" w:ascii="宋体" w:hAnsi="宋体" w:eastAsia="宋体" w:cs="宋体"/>
          <w:b w:val="0"/>
          <w:bCs w:val="0"/>
          <w:color w:val="auto"/>
          <w:szCs w:val="24"/>
          <w:u w:val="none"/>
        </w:rPr>
        <w:t xml:space="preserve">法定代表人：                         法定代表人：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r>
    </w:p>
    <w:p>
      <w:pPr>
        <w:shd w:val="clear"/>
        <w:tabs>
          <w:tab w:val="left" w:pos="8114"/>
        </w:tabs>
        <w:rPr>
          <w:rFonts w:hint="eastAsia" w:ascii="宋体" w:hAnsi="宋体" w:eastAsia="宋体" w:cs="宋体"/>
          <w:b w:val="0"/>
          <w:bCs w:val="0"/>
          <w:color w:val="auto"/>
          <w:szCs w:val="24"/>
          <w:u w:val="none"/>
          <w:lang w:eastAsia="zh-CN"/>
        </w:rPr>
      </w:pPr>
      <w:r>
        <w:rPr>
          <w:rFonts w:hint="eastAsia" w:ascii="宋体" w:hAnsi="宋体" w:eastAsia="宋体" w:cs="宋体"/>
          <w:b w:val="0"/>
          <w:bCs w:val="0"/>
          <w:color w:val="auto"/>
          <w:szCs w:val="24"/>
          <w:u w:val="none"/>
        </w:rPr>
        <w:t xml:space="preserve">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t/>
      </w:r>
      <w:r>
        <w:rPr>
          <w:rFonts w:hint="eastAsia" w:hAnsi="宋体" w:cs="宋体"/>
          <w:b w:val="0"/>
          <w:bCs w:val="0"/>
          <w:color w:val="auto"/>
          <w:szCs w:val="24"/>
          <w:u w:val="none"/>
          <w:lang w:eastAsia="zh-CN"/>
        </w:rPr>
        <w:tab/>
      </w:r>
    </w:p>
    <w:p>
      <w:pPr>
        <w:shd w:val="clear"/>
        <w:rPr>
          <w:rFonts w:hint="eastAsia" w:ascii="宋体" w:hAnsi="宋体" w:eastAsia="宋体" w:cs="宋体"/>
          <w:b w:val="0"/>
          <w:bCs w:val="0"/>
          <w:color w:val="auto"/>
          <w:szCs w:val="24"/>
          <w:u w:val="none"/>
        </w:rPr>
      </w:pPr>
      <w:r>
        <w:rPr>
          <w:rFonts w:hint="eastAsia" w:ascii="宋体" w:hAnsi="宋体" w:eastAsia="宋体" w:cs="宋体"/>
          <w:b w:val="0"/>
          <w:bCs w:val="0"/>
          <w:color w:val="auto"/>
          <w:szCs w:val="24"/>
          <w:u w:val="none"/>
        </w:rPr>
        <w:t xml:space="preserve">授权的代理人：    </w:t>
      </w:r>
      <w:r>
        <w:rPr>
          <w:rFonts w:hint="eastAsia" w:hAnsi="宋体" w:cs="宋体"/>
          <w:b w:val="0"/>
          <w:bCs w:val="0"/>
          <w:color w:val="auto"/>
          <w:szCs w:val="24"/>
          <w:u w:val="none"/>
          <w:lang w:val="en-US" w:eastAsia="zh-CN"/>
        </w:rPr>
        <w:t xml:space="preserve">                  </w:t>
      </w:r>
      <w:r>
        <w:rPr>
          <w:rFonts w:hint="eastAsia" w:ascii="宋体" w:hAnsi="宋体" w:eastAsia="宋体" w:cs="宋体"/>
          <w:b w:val="0"/>
          <w:bCs w:val="0"/>
          <w:color w:val="auto"/>
          <w:szCs w:val="24"/>
          <w:u w:val="none"/>
        </w:rPr>
        <w:t xml:space="preserve"> 授权的代理人：                                                                                                                                           </w:t>
      </w:r>
      <w:r>
        <w:rPr>
          <w:rFonts w:hint="eastAsia" w:ascii="宋体" w:hAnsi="宋体" w:eastAsia="宋体" w:cs="宋体"/>
          <w:b w:val="0"/>
          <w:bCs w:val="0"/>
          <w:color w:val="auto"/>
          <w:szCs w:val="24"/>
          <w:u w:val="none"/>
          <w:lang w:val="en-US" w:eastAsia="zh-CN"/>
        </w:rPr>
        <w:t xml:space="preserve">    </w:t>
      </w:r>
      <w:r>
        <w:rPr>
          <w:rFonts w:hint="eastAsia" w:ascii="宋体" w:hAnsi="宋体" w:eastAsia="宋体" w:cs="宋体"/>
          <w:b w:val="0"/>
          <w:bCs w:val="0"/>
          <w:color w:val="auto"/>
          <w:szCs w:val="24"/>
          <w:u w:val="none"/>
        </w:rPr>
        <w:t xml:space="preserve"> </w:t>
      </w:r>
    </w:p>
    <w:p>
      <w:pPr>
        <w:shd w:val="clear"/>
        <w:rPr>
          <w:rFonts w:hint="eastAsia" w:ascii="宋体" w:hAnsi="宋体" w:eastAsia="宋体" w:cs="宋体"/>
          <w:b w:val="0"/>
          <w:bCs w:val="0"/>
          <w:color w:val="auto"/>
          <w:szCs w:val="24"/>
          <w:u w:val="none"/>
        </w:rPr>
      </w:pPr>
    </w:p>
    <w:p>
      <w:pPr>
        <w:shd w:val="clear"/>
        <w:ind w:firstLine="4560" w:firstLineChars="1900"/>
        <w:rPr>
          <w:rFonts w:hint="eastAsia" w:ascii="宋体" w:hAnsi="宋体" w:eastAsia="宋体" w:cs="宋体"/>
          <w:b w:val="0"/>
          <w:bCs w:val="0"/>
          <w:color w:val="auto"/>
          <w:szCs w:val="24"/>
          <w:u w:val="none"/>
        </w:rPr>
      </w:pPr>
      <w:r>
        <w:rPr>
          <w:rFonts w:hint="eastAsia" w:ascii="宋体" w:hAnsi="宋体" w:eastAsia="宋体" w:cs="宋体"/>
          <w:b w:val="0"/>
          <w:bCs w:val="0"/>
          <w:color w:val="auto"/>
          <w:szCs w:val="24"/>
          <w:u w:val="none"/>
        </w:rPr>
        <w:t>合同签订时间：二零    年    月    日</w:t>
      </w:r>
    </w:p>
    <w:p>
      <w:pPr>
        <w:shd w:val="clear"/>
        <w:rPr>
          <w:rFonts w:hint="eastAsia" w:ascii="宋体" w:hAnsi="宋体" w:eastAsia="宋体" w:cs="宋体"/>
          <w:b w:val="0"/>
          <w:bCs w:val="0"/>
          <w:color w:val="auto"/>
          <w:szCs w:val="24"/>
          <w:u w:val="none"/>
        </w:rPr>
      </w:pPr>
      <w:r>
        <w:rPr>
          <w:rFonts w:hint="eastAsia" w:ascii="宋体" w:hAnsi="宋体" w:eastAsia="宋体" w:cs="宋体"/>
          <w:b w:val="0"/>
          <w:bCs w:val="0"/>
          <w:color w:val="auto"/>
          <w:szCs w:val="24"/>
          <w:u w:val="none"/>
        </w:rPr>
        <w:br w:type="page"/>
      </w:r>
    </w:p>
    <w:p>
      <w:pPr>
        <w:shd w:val="clear"/>
        <w:rPr>
          <w:rFonts w:hint="eastAsia" w:ascii="宋体" w:hAnsi="宋体" w:eastAsia="宋体" w:cs="宋体"/>
          <w:b w:val="0"/>
          <w:bCs w:val="0"/>
          <w:color w:val="auto"/>
          <w:szCs w:val="24"/>
          <w:u w:val="single"/>
        </w:rPr>
      </w:pPr>
    </w:p>
    <w:p>
      <w:pPr>
        <w:shd w:val="clear"/>
        <w:spacing w:line="480" w:lineRule="exact"/>
        <w:jc w:val="left"/>
        <w:rPr>
          <w:rFonts w:hint="eastAsia" w:ascii="宋体" w:hAnsi="宋体" w:eastAsia="宋体" w:cs="宋体"/>
          <w:b/>
          <w:bCs/>
          <w:color w:val="auto"/>
          <w:szCs w:val="24"/>
        </w:rPr>
      </w:pPr>
      <w:r>
        <w:rPr>
          <w:rFonts w:hint="eastAsia" w:ascii="宋体" w:hAnsi="宋体" w:eastAsia="宋体" w:cs="宋体"/>
          <w:b/>
          <w:bCs/>
          <w:color w:val="auto"/>
          <w:szCs w:val="24"/>
        </w:rPr>
        <w:t>附件一：廉政责任书格式</w:t>
      </w:r>
    </w:p>
    <w:p>
      <w:pPr>
        <w:shd w:val="clear"/>
        <w:spacing w:line="360" w:lineRule="auto"/>
        <w:ind w:firstLine="482" w:firstLineChars="200"/>
        <w:jc w:val="center"/>
        <w:rPr>
          <w:rFonts w:hint="eastAsia" w:ascii="宋体" w:hAnsi="宋体" w:eastAsia="宋体" w:cs="宋体"/>
          <w:b/>
          <w:bCs/>
          <w:color w:val="auto"/>
          <w:szCs w:val="24"/>
        </w:rPr>
      </w:pPr>
      <w:r>
        <w:rPr>
          <w:rFonts w:hint="eastAsia" w:ascii="宋体" w:hAnsi="宋体" w:eastAsia="宋体" w:cs="宋体"/>
          <w:b/>
          <w:bCs/>
          <w:color w:val="auto"/>
          <w:szCs w:val="24"/>
        </w:rPr>
        <w:t>建设工程廉政责任书</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eastAsia="宋体" w:cs="宋体"/>
          <w:color w:val="auto"/>
          <w:sz w:val="21"/>
          <w:szCs w:val="21"/>
          <w:u w:val="single"/>
        </w:rPr>
        <w:t xml:space="preserve">                                               </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rPr>
        <w:t xml:space="preserve">                                               </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为加强建设工程廉政建设，规范建设工程各项活动中发包人承包人双方的行为，防止谋取不正当利益的违法违纪现象的发生，保护国家、集体和当事人的合法权益，根据国家有关工程建设的法律法规和廉政建设的有关规定，订立本廉政责任书。</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一、双方的责任</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1.1应严格遵守国家关于建设工程的有关法律、法规，相关政策，以及廉政建设的各项规定。</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1.2严格执行建设工程合同文件，自觉按合同办事。</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1.3各项活动必须坚持公开、公平、公正、诚信、透明的原则(除法律法规另有规定者外)，不得为获取不正当的利益，损害国家、集体和对方利益，不得违反建设工程管理的规章制度。</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1.4发现对方在业务活动中有违规、违纪、违法行为的，应及时提醒对方，情节严重的，应向其上级主管部门或纪检监察、司法等有关机关举报。</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二、发包人责任</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发包人的领导和从事该建设工程项目的工作人员，在工程建设的事前、事中、事后应遵守以下规定：</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2.1不得向承包人和相关单位索要或接受回扣、礼金、有价证券、贵重物品和好处费、感谢费等。</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2.2不得在承包人和相关单位报销任何应由发包人或个人支付的费用。</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2.3不得要求、暗示或接受承包人和相关单位为个人装修住房、婚丧嫁娶、配偶子女的工作安排以及出国(境)、旅游等提供方便。</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2.4不得参加有可能影响公正执行公务的承包人和相关单位的宴请、健身、娱乐等活动。</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2.5不得向承包人和相关单位介绍或为配偶、子女、亲属参与同发包人工程建设管理合同有关的业务活动；不得以任何理由要求承包人和相关单位使用某种产品、材料和设备。</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三、承包人责任</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应与发包人保持正常的业务交往，按照有关法律法规和程序开展业务工作，严格执行工程建设的有关方针、政策，执行工程建设强制性标准，并遵守以下规定：</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3.1不得以任何理由向发包人及其工作人员索要、接受或赠送礼金、有价证券、贵重物品及回扣、好处费、感谢费等。</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3.2不得以任何理由为发包人和相关单位报销应由对方或个人支付的费用。</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3.3不得接受或暗示为发包人、相关单位或个人装修住房、婚丧嫁娶、配偶子女的工作安排以及出国(境)、旅游等提供方便。</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3.4不得以任何理由为发包人、相关单位或个人组织有可能影响公正执行公务的宴请、健身、娱乐等活动。</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四、违约责任</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4.1发包人工作人员有违反本责任书第一、二条责任行为的，依据有关法律、法规给予处理；涉嫌犯罪的，移交司法机关追究刑事责任；给承包人单位造成经济损失的，应予以赔偿。</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4.2承包人工作人员有违反本责任书第一、三条责任行为的，依据有关法律法规处理；涉嫌犯罪的，移交司法机关追究刑事责任；给发包人单位造成经济损失的，应予以赔偿。</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4.3本责任书作为建设工程合同的组成部分，与建设工程合同具有同等法律效力。经双方签署后立即生效。</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五、责任书有效期</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本责任书的有效期为双方签署之日起至该工程项目竣工验收合格时止。</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六、责任书份数</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本责任书一式二份，发包人承包人各执一份，具有同等效力。 </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发包人：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(公章)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承包人：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(公章)</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法定地址：</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法定地址：</w:t>
      </w:r>
      <w:r>
        <w:rPr>
          <w:rFonts w:hint="eastAsia" w:ascii="宋体" w:hAnsi="宋体" w:eastAsia="宋体" w:cs="宋体"/>
          <w:color w:val="auto"/>
          <w:sz w:val="21"/>
          <w:szCs w:val="21"/>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法定代表人或其                         法定代表人或其</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(签字)    </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t>委托代理人：</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(签字)</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电话：</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电话：</w:t>
      </w:r>
      <w:r>
        <w:rPr>
          <w:rFonts w:hint="eastAsia" w:ascii="宋体" w:hAnsi="宋体" w:eastAsia="宋体" w:cs="宋体"/>
          <w:color w:val="auto"/>
          <w:sz w:val="21"/>
          <w:szCs w:val="21"/>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传真：</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传真：</w:t>
      </w:r>
      <w:r>
        <w:rPr>
          <w:rFonts w:hint="eastAsia" w:ascii="宋体" w:hAnsi="宋体" w:eastAsia="宋体" w:cs="宋体"/>
          <w:color w:val="auto"/>
          <w:sz w:val="21"/>
          <w:szCs w:val="21"/>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电子邮箱：</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电子邮箱：</w:t>
      </w:r>
      <w:r>
        <w:rPr>
          <w:rFonts w:hint="eastAsia" w:ascii="宋体" w:hAnsi="宋体" w:eastAsia="宋体" w:cs="宋体"/>
          <w:color w:val="auto"/>
          <w:sz w:val="21"/>
          <w:szCs w:val="21"/>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开户银行：</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开户银行：</w:t>
      </w:r>
      <w:r>
        <w:rPr>
          <w:rFonts w:hint="eastAsia" w:ascii="宋体" w:hAnsi="宋体" w:eastAsia="宋体" w:cs="宋体"/>
          <w:color w:val="auto"/>
          <w:sz w:val="21"/>
          <w:szCs w:val="21"/>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rPr>
      </w:pPr>
      <w:r>
        <w:rPr>
          <w:rFonts w:hint="eastAsia" w:hAnsi="宋体" w:cs="宋体"/>
          <w:color w:val="auto"/>
          <w:sz w:val="21"/>
          <w:szCs w:val="21"/>
          <w:lang w:val="en-US" w:eastAsia="zh-CN"/>
        </w:rPr>
        <w:t>账</w:t>
      </w:r>
      <w:r>
        <w:rPr>
          <w:rFonts w:hint="eastAsia" w:ascii="宋体" w:hAnsi="宋体" w:eastAsia="宋体" w:cs="宋体"/>
          <w:color w:val="auto"/>
          <w:sz w:val="21"/>
          <w:szCs w:val="21"/>
        </w:rPr>
        <w:t>号：</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w:t>
      </w:r>
      <w:r>
        <w:rPr>
          <w:rFonts w:hint="eastAsia" w:hAnsi="宋体" w:cs="宋体"/>
          <w:color w:val="auto"/>
          <w:sz w:val="21"/>
          <w:szCs w:val="21"/>
          <w:lang w:val="en-US" w:eastAsia="zh-CN"/>
        </w:rPr>
        <w:t>账</w:t>
      </w:r>
      <w:r>
        <w:rPr>
          <w:rFonts w:hint="eastAsia" w:ascii="宋体" w:hAnsi="宋体" w:eastAsia="宋体" w:cs="宋体"/>
          <w:color w:val="auto"/>
          <w:sz w:val="21"/>
          <w:szCs w:val="21"/>
        </w:rPr>
        <w:t>号：</w:t>
      </w:r>
      <w:r>
        <w:rPr>
          <w:rFonts w:hint="eastAsia" w:ascii="宋体" w:hAnsi="宋体" w:eastAsia="宋体" w:cs="宋体"/>
          <w:color w:val="auto"/>
          <w:sz w:val="21"/>
          <w:szCs w:val="21"/>
          <w:u w:val="single"/>
        </w:rPr>
        <w:t xml:space="preserve">                       </w:t>
      </w:r>
    </w:p>
    <w:p>
      <w:pPr>
        <w:keepNext w:val="0"/>
        <w:keepLines w:val="0"/>
        <w:pageBreakBefore w:val="0"/>
        <w:widowControl w:val="0"/>
        <w:shd w:val="clear"/>
        <w:kinsoku/>
        <w:wordWrap/>
        <w:overflowPunct/>
        <w:topLinePunct w:val="0"/>
        <w:autoSpaceDE/>
        <w:autoSpaceDN/>
        <w:bidi w:val="0"/>
        <w:adjustRightInd/>
        <w:snapToGrid/>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邮政编码：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 xml:space="preserve">          邮政编码：</w:t>
      </w:r>
      <w:r>
        <w:rPr>
          <w:rFonts w:hint="eastAsia" w:ascii="宋体" w:hAnsi="宋体" w:eastAsia="宋体" w:cs="宋体"/>
          <w:color w:val="auto"/>
          <w:sz w:val="21"/>
          <w:szCs w:val="21"/>
          <w:u w:val="single"/>
        </w:rPr>
        <w:t xml:space="preserve">                   </w:t>
      </w:r>
    </w:p>
    <w:p>
      <w:pPr>
        <w:shd w:val="clear"/>
        <w:spacing w:line="500" w:lineRule="exact"/>
        <w:rPr>
          <w:rFonts w:hint="eastAsia" w:hAnsi="宋体" w:cs="宋体"/>
          <w:b/>
          <w:bCs/>
          <w:color w:val="auto"/>
          <w:szCs w:val="24"/>
          <w:lang w:val="en-US" w:eastAsia="zh-CN"/>
        </w:rPr>
      </w:pPr>
      <w:r>
        <w:rPr>
          <w:rFonts w:hint="eastAsia" w:ascii="宋体" w:hAnsi="宋体" w:eastAsia="宋体" w:cs="宋体"/>
          <w:color w:val="auto"/>
          <w:szCs w:val="24"/>
        </w:rPr>
        <w:br w:type="page"/>
      </w:r>
      <w:r>
        <w:rPr>
          <w:rFonts w:hint="eastAsia" w:ascii="宋体" w:hAnsi="宋体" w:eastAsia="宋体" w:cs="宋体"/>
          <w:b/>
          <w:bCs/>
          <w:color w:val="auto"/>
          <w:szCs w:val="24"/>
        </w:rPr>
        <w:t>附件二</w:t>
      </w:r>
    </w:p>
    <w:p>
      <w:pPr>
        <w:shd w:val="clear"/>
        <w:spacing w:line="500" w:lineRule="exact"/>
        <w:jc w:val="center"/>
        <w:rPr>
          <w:rFonts w:hint="eastAsia" w:ascii="宋体" w:hAnsi="宋体" w:eastAsia="宋体" w:cs="宋体"/>
          <w:b/>
          <w:bCs/>
          <w:color w:val="auto"/>
          <w:szCs w:val="24"/>
        </w:rPr>
      </w:pPr>
      <w:r>
        <w:rPr>
          <w:rFonts w:hint="eastAsia" w:ascii="宋体" w:hAnsi="宋体" w:eastAsia="宋体" w:cs="宋体"/>
          <w:b/>
          <w:bCs/>
          <w:color w:val="auto"/>
          <w:szCs w:val="24"/>
        </w:rPr>
        <w:t>工程质量保修书</w:t>
      </w:r>
    </w:p>
    <w:p>
      <w:pPr>
        <w:shd w:val="clear"/>
        <w:spacing w:line="500" w:lineRule="exact"/>
        <w:ind w:firstLine="480" w:firstLineChars="200"/>
        <w:rPr>
          <w:rFonts w:hint="eastAsia" w:ascii="宋体" w:hAnsi="宋体" w:eastAsia="宋体" w:cs="宋体"/>
          <w:color w:val="auto"/>
          <w:szCs w:val="24"/>
        </w:rPr>
      </w:pPr>
    </w:p>
    <w:p>
      <w:pPr>
        <w:shd w:val="clear"/>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rPr>
        <w:t>发包人(全称)：</w:t>
      </w:r>
      <w:r>
        <w:rPr>
          <w:rFonts w:hint="eastAsia" w:ascii="宋体" w:hAnsi="宋体" w:eastAsia="宋体" w:cs="宋体"/>
          <w:color w:val="auto"/>
          <w:sz w:val="21"/>
          <w:szCs w:val="21"/>
          <w:u w:val="single"/>
        </w:rPr>
        <w:t xml:space="preserve">                             </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承包人(全称)：</w:t>
      </w:r>
      <w:r>
        <w:rPr>
          <w:rFonts w:hint="eastAsia" w:ascii="宋体" w:hAnsi="宋体" w:eastAsia="宋体" w:cs="宋体"/>
          <w:color w:val="auto"/>
          <w:sz w:val="21"/>
          <w:szCs w:val="21"/>
          <w:u w:val="single"/>
        </w:rPr>
        <w:t xml:space="preserve">                             </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为保证</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u w:val="single"/>
          <w:lang w:val="en-US" w:eastAsia="zh-CN"/>
        </w:rPr>
        <w:t xml:space="preserve">    </w:t>
      </w:r>
      <w:r>
        <w:rPr>
          <w:rFonts w:hint="eastAsia" w:ascii="宋体" w:hAnsi="宋体" w:eastAsia="宋体" w:cs="宋体"/>
          <w:color w:val="auto"/>
          <w:sz w:val="21"/>
          <w:szCs w:val="21"/>
          <w:u w:val="single"/>
        </w:rPr>
        <w:t xml:space="preserve"> （</w:t>
      </w:r>
      <w:r>
        <w:rPr>
          <w:rFonts w:hint="eastAsia" w:ascii="宋体" w:hAnsi="宋体" w:eastAsia="宋体" w:cs="宋体"/>
          <w:color w:val="auto"/>
          <w:sz w:val="21"/>
          <w:szCs w:val="21"/>
        </w:rPr>
        <w:t>工程名称）在合理使用期限内正常使用，发包人、承包人协商一致签订工程质量保修书。承包人在质量保修期内按照有关管理规定及双方约定承担工程质量保修责任。</w:t>
      </w:r>
    </w:p>
    <w:p>
      <w:pPr>
        <w:shd w:val="clear"/>
        <w:autoSpaceDE w:val="0"/>
        <w:autoSpaceDN w:val="0"/>
        <w:adjustRightIn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第一条  工程质量保修范围和内容</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承包人在质量保修期内，按照有关法律、法规、规章的管理规定和双方约定，承担本工程质量保修责任。</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u w:val="single"/>
        </w:rPr>
      </w:pPr>
      <w:r>
        <w:rPr>
          <w:rFonts w:hint="eastAsia" w:ascii="宋体" w:hAnsi="宋体" w:eastAsia="宋体" w:cs="宋体"/>
          <w:color w:val="auto"/>
          <w:sz w:val="21"/>
          <w:szCs w:val="21"/>
          <w:u w:val="single"/>
        </w:rPr>
        <w:t>如在质保期内</w:t>
      </w:r>
      <w:r>
        <w:rPr>
          <w:rFonts w:hint="eastAsia" w:hAnsi="宋体" w:cs="宋体"/>
          <w:color w:val="auto"/>
          <w:sz w:val="21"/>
          <w:szCs w:val="21"/>
          <w:u w:val="single"/>
          <w:lang w:val="en-US" w:eastAsia="zh-CN"/>
        </w:rPr>
        <w:t>承包人</w:t>
      </w:r>
      <w:r>
        <w:rPr>
          <w:rFonts w:hint="eastAsia" w:ascii="宋体" w:hAnsi="宋体" w:eastAsia="宋体" w:cs="宋体"/>
          <w:color w:val="auto"/>
          <w:sz w:val="21"/>
          <w:szCs w:val="21"/>
          <w:u w:val="single"/>
        </w:rPr>
        <w:t>承包范围的工程内容发生质量问题，承包方应在接到通知后48小时内赶到现场，查明原因后进行返修，费用由承包方承担。</w:t>
      </w:r>
    </w:p>
    <w:p>
      <w:pPr>
        <w:shd w:val="clear"/>
        <w:autoSpaceDE w:val="0"/>
        <w:autoSpaceDN w:val="0"/>
        <w:adjustRightIn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第二条  质量保修期</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双方根据《建设工程质量管理条例》及有关规定，约定本工程的质量保修期如下：</w:t>
      </w:r>
    </w:p>
    <w:p>
      <w:pPr>
        <w:shd w:val="clear"/>
        <w:autoSpaceDE w:val="0"/>
        <w:autoSpaceDN w:val="0"/>
        <w:adjustRightInd w:val="0"/>
        <w:spacing w:line="360" w:lineRule="auto"/>
        <w:ind w:firstLine="420" w:firstLineChars="200"/>
        <w:rPr>
          <w:ins w:id="2" w:author="智聪律师E" w:date="2025-12-12T14:06:29Z"/>
          <w:rFonts w:hint="eastAsia" w:ascii="宋体" w:hAnsi="宋体" w:eastAsia="宋体" w:cs="宋体"/>
          <w:color w:val="auto"/>
          <w:sz w:val="21"/>
        </w:rPr>
      </w:pPr>
      <w:r>
        <w:rPr>
          <w:rFonts w:hint="eastAsia" w:ascii="宋体" w:hAnsi="宋体" w:eastAsia="宋体" w:cs="宋体"/>
          <w:color w:val="auto"/>
          <w:sz w:val="21"/>
        </w:rPr>
        <w:t xml:space="preserve">质量保修范围和保修期: </w:t>
      </w:r>
    </w:p>
    <w:p>
      <w:pPr>
        <w:shd w:val="clear"/>
        <w:autoSpaceDE w:val="0"/>
        <w:autoSpaceDN w:val="0"/>
        <w:adjustRightInd w:val="0"/>
        <w:spacing w:line="360" w:lineRule="auto"/>
        <w:ind w:firstLine="420" w:firstLineChars="200"/>
        <w:rPr>
          <w:rFonts w:hint="eastAsia" w:ascii="宋体" w:hAnsi="宋体" w:eastAsia="宋体" w:cs="宋体"/>
          <w:color w:val="000000" w:themeColor="text1"/>
          <w:sz w:val="21"/>
          <w14:textFill>
            <w14:solidFill>
              <w14:schemeClr w14:val="tx1"/>
            </w14:solidFill>
          </w14:textFill>
        </w:rPr>
      </w:pPr>
      <w:r>
        <w:rPr>
          <w:rFonts w:hint="eastAsia" w:ascii="宋体" w:hAnsi="宋体" w:eastAsia="宋体" w:cs="宋体"/>
          <w:color w:val="auto"/>
          <w:sz w:val="21"/>
        </w:rPr>
        <w:t>保修</w:t>
      </w:r>
      <w:r>
        <w:rPr>
          <w:rFonts w:hint="eastAsia" w:ascii="宋体" w:hAnsi="宋体" w:eastAsia="宋体" w:cs="宋体"/>
          <w:color w:val="000000" w:themeColor="text1"/>
          <w:sz w:val="21"/>
          <w14:textFill>
            <w14:solidFill>
              <w14:schemeClr w14:val="tx1"/>
            </w14:solidFill>
          </w14:textFill>
        </w:rPr>
        <w:t>期:</w:t>
      </w:r>
      <w:r>
        <w:rPr>
          <w:rFonts w:hint="eastAsia" w:ascii="宋体" w:hAnsi="宋体" w:eastAsia="宋体" w:cs="宋体"/>
          <w:color w:val="000000" w:themeColor="text1"/>
          <w:sz w:val="21"/>
          <w:lang w:val="en-US" w:eastAsia="zh-CN"/>
          <w14:textFill>
            <w14:solidFill>
              <w14:schemeClr w14:val="tx1"/>
            </w14:solidFill>
          </w14:textFill>
        </w:rPr>
        <w:t>地基基础工程和主体结构工程，为设计文件规定的该工程的合理使用年限；屋面防水工程、有防水要求的卫生间、房间和外墙面的防渗漏，为5年；电气管线、给排水管道、设备安装工程，为2年；装修工程，为2年；其他项目的保修期限由双方在竣工验收前另行约定。 质量保修期自工程竣工验收合格之日起计算</w:t>
      </w:r>
      <w:r>
        <w:rPr>
          <w:rFonts w:hint="eastAsia" w:ascii="宋体" w:hAnsi="宋体" w:eastAsia="宋体" w:cs="宋体"/>
          <w:color w:val="000000" w:themeColor="text1"/>
          <w:sz w:val="21"/>
          <w14:textFill>
            <w14:solidFill>
              <w14:schemeClr w14:val="tx1"/>
            </w14:solidFill>
          </w14:textFill>
        </w:rPr>
        <w:t>。</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rPr>
        <w:t>竣工后二</w:t>
      </w:r>
      <w:r>
        <w:rPr>
          <w:rFonts w:hint="eastAsia" w:ascii="宋体" w:hAnsi="宋体" w:eastAsia="宋体" w:cs="宋体"/>
          <w:color w:val="auto"/>
          <w:sz w:val="21"/>
          <w:szCs w:val="21"/>
        </w:rPr>
        <w:t>年内地下室无积水，车棚无塌陷破损、老旧电线线路无脱落短路等。</w:t>
      </w:r>
    </w:p>
    <w:p>
      <w:pPr>
        <w:shd w:val="clear"/>
        <w:autoSpaceDE w:val="0"/>
        <w:autoSpaceDN w:val="0"/>
        <w:adjustRightIn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第三条  质量保修责任</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1.属于保修范围、内容的项目，承包人应当在接到保修通知之日起7天内进行保修。承包人不在约定期限内派人保修的，发包人可以委托他人修理。</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2.发生紧急抢修事故的，承包人在接到事故通知后，应当立即到达事故现场抢修。</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对于涉及结构安全的质量问题，应当按照《房屋建筑工程质量保修办法》的规定，立即向当地建设行政主管部门报告，采取安全防范措施；由原设计单位或者具有相应资质等级的设计单位提出保修方案，承包人实施保修。</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4.质量保修完成后，由发包人组织验收。</w:t>
      </w:r>
    </w:p>
    <w:p>
      <w:pPr>
        <w:shd w:val="clear"/>
        <w:autoSpaceDE w:val="0"/>
        <w:autoSpaceDN w:val="0"/>
        <w:adjustRightIn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第四条  保修费用</w:t>
      </w:r>
    </w:p>
    <w:p>
      <w:pPr>
        <w:shd w:val="clear"/>
        <w:autoSpaceDE w:val="0"/>
        <w:autoSpaceDN w:val="0"/>
        <w:adjustRightInd w:val="0"/>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保修费用由造成质量缺陷的责任方承担。</w:t>
      </w:r>
    </w:p>
    <w:p>
      <w:pPr>
        <w:shd w:val="clear"/>
        <w:autoSpaceDE w:val="0"/>
        <w:autoSpaceDN w:val="0"/>
        <w:adjustRightInd w:val="0"/>
        <w:spacing w:line="360" w:lineRule="auto"/>
        <w:rPr>
          <w:rFonts w:hint="eastAsia" w:ascii="宋体" w:hAnsi="宋体" w:eastAsia="宋体" w:cs="宋体"/>
          <w:b/>
          <w:color w:val="auto"/>
          <w:sz w:val="21"/>
          <w:szCs w:val="21"/>
        </w:rPr>
      </w:pPr>
      <w:r>
        <w:rPr>
          <w:rFonts w:hint="eastAsia" w:ascii="宋体" w:hAnsi="宋体" w:eastAsia="宋体" w:cs="宋体"/>
          <w:b/>
          <w:color w:val="auto"/>
          <w:sz w:val="21"/>
          <w:szCs w:val="21"/>
        </w:rPr>
        <w:t>第五条  其他</w:t>
      </w:r>
    </w:p>
    <w:p>
      <w:pPr>
        <w:shd w:val="clea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本工程质量保修书，由施工合同发包人、承包人双方在竣工验收前共同签署，作为施工合同附件，其有效期限至保修期满。</w:t>
      </w:r>
    </w:p>
    <w:p>
      <w:pPr>
        <w:shd w:val="clear"/>
        <w:autoSpaceDE w:val="0"/>
        <w:autoSpaceDN w:val="0"/>
        <w:adjustRightInd w:val="0"/>
        <w:spacing w:line="360" w:lineRule="auto"/>
        <w:jc w:val="left"/>
        <w:rPr>
          <w:rFonts w:hint="eastAsia" w:ascii="宋体" w:hAnsi="宋体" w:eastAsia="宋体" w:cs="宋体"/>
          <w:color w:val="auto"/>
          <w:sz w:val="21"/>
          <w:szCs w:val="21"/>
        </w:rPr>
      </w:pPr>
    </w:p>
    <w:p>
      <w:pPr>
        <w:shd w:val="clear"/>
        <w:autoSpaceDE w:val="0"/>
        <w:autoSpaceDN w:val="0"/>
        <w:adjustRightInd w:val="0"/>
        <w:spacing w:line="360" w:lineRule="auto"/>
        <w:ind w:firstLine="315" w:firstLineChars="150"/>
        <w:jc w:val="left"/>
        <w:rPr>
          <w:rFonts w:hint="eastAsia" w:ascii="宋体" w:hAnsi="宋体" w:eastAsia="宋体" w:cs="宋体"/>
          <w:color w:val="auto"/>
          <w:sz w:val="21"/>
          <w:szCs w:val="21"/>
        </w:rPr>
      </w:pPr>
    </w:p>
    <w:p>
      <w:pPr>
        <w:shd w:val="clear"/>
        <w:autoSpaceDE w:val="0"/>
        <w:autoSpaceDN w:val="0"/>
        <w:adjustRightInd w:val="0"/>
        <w:spacing w:line="360" w:lineRule="auto"/>
        <w:ind w:firstLine="315" w:firstLineChars="150"/>
        <w:jc w:val="left"/>
        <w:rPr>
          <w:rFonts w:hint="eastAsia" w:ascii="宋体" w:hAnsi="宋体" w:eastAsia="宋体" w:cs="宋体"/>
          <w:color w:val="auto"/>
          <w:sz w:val="21"/>
          <w:szCs w:val="21"/>
        </w:rPr>
      </w:pPr>
      <w:r>
        <w:rPr>
          <w:rFonts w:hint="eastAsia" w:ascii="宋体" w:hAnsi="宋体" w:eastAsia="宋体" w:cs="宋体"/>
          <w:color w:val="auto"/>
          <w:sz w:val="21"/>
          <w:szCs w:val="21"/>
        </w:rPr>
        <w:t>发包人：（盖章）                     承包人：（盖章）</w:t>
      </w:r>
    </w:p>
    <w:p>
      <w:pPr>
        <w:shd w:val="clear"/>
        <w:autoSpaceDE w:val="0"/>
        <w:autoSpaceDN w:val="0"/>
        <w:adjustRightInd w:val="0"/>
        <w:spacing w:line="360" w:lineRule="auto"/>
        <w:ind w:firstLine="315" w:firstLineChars="150"/>
        <w:jc w:val="left"/>
        <w:rPr>
          <w:rFonts w:hint="eastAsia" w:ascii="宋体" w:hAnsi="宋体" w:eastAsia="宋体" w:cs="宋体"/>
          <w:color w:val="auto"/>
          <w:sz w:val="21"/>
          <w:szCs w:val="21"/>
        </w:rPr>
      </w:pPr>
    </w:p>
    <w:p>
      <w:pPr>
        <w:shd w:val="clear"/>
        <w:autoSpaceDE w:val="0"/>
        <w:autoSpaceDN w:val="0"/>
        <w:adjustRightInd w:val="0"/>
        <w:spacing w:line="360" w:lineRule="auto"/>
        <w:ind w:firstLine="315" w:firstLineChars="15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法定代表人：                         法定代表人：   </w:t>
      </w:r>
    </w:p>
    <w:p>
      <w:pPr>
        <w:shd w:val="clear"/>
        <w:autoSpaceDE w:val="0"/>
        <w:autoSpaceDN w:val="0"/>
        <w:adjustRightInd w:val="0"/>
        <w:spacing w:line="360" w:lineRule="auto"/>
        <w:ind w:firstLine="315" w:firstLineChars="15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shd w:val="clear"/>
        <w:autoSpaceDE w:val="0"/>
        <w:autoSpaceDN w:val="0"/>
        <w:adjustRightInd w:val="0"/>
        <w:spacing w:line="360" w:lineRule="auto"/>
        <w:ind w:firstLine="315" w:firstLineChars="15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授权的代理人：                       授权的代理人：                                                                                                  </w:t>
      </w:r>
    </w:p>
    <w:p>
      <w:pPr>
        <w:shd w:val="clear"/>
        <w:autoSpaceDE w:val="0"/>
        <w:autoSpaceDN w:val="0"/>
        <w:adjustRightInd w:val="0"/>
        <w:spacing w:line="360" w:lineRule="auto"/>
        <w:ind w:firstLine="315" w:firstLineChars="150"/>
        <w:jc w:val="left"/>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p>
    <w:p>
      <w:pPr>
        <w:shd w:val="clear"/>
        <w:autoSpaceDE w:val="0"/>
        <w:autoSpaceDN w:val="0"/>
        <w:adjustRightInd w:val="0"/>
        <w:spacing w:line="360" w:lineRule="auto"/>
        <w:ind w:firstLine="315" w:firstLineChars="150"/>
        <w:jc w:val="center"/>
        <w:rPr>
          <w:rFonts w:hint="eastAsia" w:ascii="宋体" w:hAnsi="宋体" w:eastAsia="宋体" w:cs="宋体"/>
          <w:color w:val="auto"/>
          <w:sz w:val="21"/>
          <w:szCs w:val="21"/>
        </w:rPr>
      </w:pPr>
      <w:r>
        <w:rPr>
          <w:rFonts w:hint="eastAsia" w:ascii="宋体" w:hAnsi="宋体" w:eastAsia="宋体" w:cs="宋体"/>
          <w:color w:val="auto"/>
          <w:sz w:val="21"/>
          <w:szCs w:val="21"/>
        </w:rPr>
        <w:t xml:space="preserve">                            </w:t>
      </w:r>
      <w:r>
        <w:rPr>
          <w:rFonts w:hint="eastAsia" w:hAnsi="宋体" w:cs="宋体"/>
          <w:color w:val="auto"/>
          <w:sz w:val="21"/>
          <w:szCs w:val="21"/>
          <w:lang w:val="en-US" w:eastAsia="zh-CN"/>
        </w:rPr>
        <w:t xml:space="preserve">    </w:t>
      </w:r>
      <w:r>
        <w:rPr>
          <w:rFonts w:hint="eastAsia" w:ascii="宋体" w:hAnsi="宋体" w:eastAsia="宋体" w:cs="宋体"/>
          <w:color w:val="auto"/>
          <w:sz w:val="21"/>
          <w:szCs w:val="21"/>
        </w:rPr>
        <w:t xml:space="preserve"> 合同签订时间：二零    年    月    日</w:t>
      </w:r>
    </w:p>
    <w:p>
      <w:pPr>
        <w:shd w:val="clear"/>
        <w:rPr>
          <w:rFonts w:hint="eastAsia" w:ascii="宋体" w:hAnsi="宋体" w:eastAsia="宋体" w:cs="宋体"/>
          <w:color w:val="auto"/>
          <w:sz w:val="21"/>
          <w:szCs w:val="21"/>
        </w:rPr>
      </w:pPr>
      <w:r>
        <w:rPr>
          <w:rFonts w:hint="eastAsia" w:ascii="宋体" w:hAnsi="宋体" w:eastAsia="宋体" w:cs="宋体"/>
          <w:color w:val="auto"/>
          <w:sz w:val="21"/>
          <w:szCs w:val="21"/>
        </w:rPr>
        <w:br w:type="page"/>
      </w:r>
    </w:p>
    <w:p>
      <w:pPr>
        <w:shd w:val="clear"/>
        <w:spacing w:line="500" w:lineRule="exact"/>
        <w:rPr>
          <w:rFonts w:hint="eastAsia" w:hAnsi="宋体" w:cs="宋体"/>
          <w:color w:val="auto"/>
          <w:sz w:val="21"/>
          <w:szCs w:val="21"/>
          <w:lang w:val="en-US" w:eastAsia="zh-CN"/>
        </w:rPr>
      </w:pPr>
      <w:r>
        <w:rPr>
          <w:rFonts w:hint="eastAsia" w:ascii="宋体" w:hAnsi="宋体" w:eastAsia="宋体" w:cs="宋体"/>
          <w:b/>
          <w:bCs/>
          <w:color w:val="auto"/>
          <w:szCs w:val="24"/>
          <w:lang w:val="en-US" w:eastAsia="zh-CN"/>
        </w:rPr>
        <w:t>附件三</w:t>
      </w:r>
    </w:p>
    <w:p>
      <w:pPr>
        <w:shd w:val="clear"/>
        <w:autoSpaceDE w:val="0"/>
        <w:autoSpaceDN w:val="0"/>
        <w:adjustRightInd w:val="0"/>
        <w:spacing w:line="360" w:lineRule="auto"/>
        <w:ind w:firstLine="361" w:firstLineChars="150"/>
        <w:jc w:val="center"/>
        <w:rPr>
          <w:rFonts w:hint="default" w:hAnsi="宋体" w:cs="宋体"/>
          <w:b/>
          <w:bCs/>
          <w:color w:val="auto"/>
          <w:sz w:val="24"/>
          <w:szCs w:val="24"/>
          <w:lang w:val="en-US" w:eastAsia="zh-CN"/>
        </w:rPr>
      </w:pPr>
      <w:r>
        <w:rPr>
          <w:rFonts w:hint="eastAsia" w:hAnsi="宋体" w:cs="宋体"/>
          <w:b/>
          <w:bCs/>
          <w:color w:val="auto"/>
          <w:sz w:val="24"/>
          <w:szCs w:val="24"/>
          <w:lang w:val="en-US" w:eastAsia="zh-CN"/>
        </w:rPr>
        <w:t>已标价工程量清单（最终）</w:t>
      </w:r>
    </w:p>
    <w:p>
      <w:pPr>
        <w:shd w:val="clear"/>
        <w:rPr>
          <w:rFonts w:hint="eastAsia" w:ascii="宋体" w:hAnsi="宋体" w:eastAsia="宋体" w:cs="宋体"/>
          <w:color w:val="auto"/>
          <w:highlight w:val="cyan"/>
        </w:rPr>
      </w:pPr>
    </w:p>
    <w:p>
      <w:pPr>
        <w:pStyle w:val="10"/>
        <w:shd w:val="clear"/>
        <w:rPr>
          <w:rFonts w:hint="eastAsia" w:ascii="宋体" w:hAnsi="宋体" w:eastAsia="宋体" w:cs="宋体"/>
          <w:color w:val="auto"/>
          <w:lang w:val="en-US" w:eastAsia="zh-Hans"/>
        </w:rPr>
      </w:pPr>
      <w:r>
        <w:rPr>
          <w:rFonts w:hint="eastAsia" w:ascii="宋体" w:hAnsi="宋体" w:eastAsia="宋体" w:cs="宋体"/>
          <w:color w:val="auto"/>
          <w:highlight w:val="cyan"/>
        </w:rPr>
        <w:br w:type="textWrapping"/>
      </w:r>
    </w:p>
    <w:p>
      <w:pPr>
        <w:rPr>
          <w:color w:val="auto"/>
        </w:rPr>
      </w:pPr>
    </w:p>
    <w:sectPr>
      <w:footerReference r:id="rId3"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rFonts w:hint="eastAsia" w:ascii="宋体" w:hAnsi="宋体" w:eastAsia="宋体" w:cs="宋体"/>
        <w:sz w:val="20"/>
        <w:szCs w:val="2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E6D02"/>
    <w:multiLevelType w:val="singleLevel"/>
    <w:tmpl w:val="8CEE6D02"/>
    <w:lvl w:ilvl="0" w:tentative="0">
      <w:start w:val="1"/>
      <w:numFmt w:val="decimal"/>
      <w:suff w:val="nothing"/>
      <w:lvlText w:val="%1、"/>
      <w:lvlJc w:val="left"/>
    </w:lvl>
  </w:abstractNum>
  <w:abstractNum w:abstractNumId="1">
    <w:nsid w:val="614CE6EE"/>
    <w:multiLevelType w:val="singleLevel"/>
    <w:tmpl w:val="614CE6EE"/>
    <w:lvl w:ilvl="0" w:tentative="0">
      <w:start w:val="1"/>
      <w:numFmt w:val="decimal"/>
      <w:suff w:val="nothing"/>
      <w:lvlText w:val="（%1）"/>
      <w:lvlJc w:val="left"/>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智聪律师E">
    <w15:presenceInfo w15:providerId="None" w15:userId="智聪律师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5"/>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134D31"/>
    <w:rsid w:val="00977559"/>
    <w:rsid w:val="02230A12"/>
    <w:rsid w:val="042D592C"/>
    <w:rsid w:val="075371B1"/>
    <w:rsid w:val="07DB27F8"/>
    <w:rsid w:val="07DB478B"/>
    <w:rsid w:val="08E31609"/>
    <w:rsid w:val="095627DF"/>
    <w:rsid w:val="0DBE4ACE"/>
    <w:rsid w:val="0DFE0A1D"/>
    <w:rsid w:val="0E464928"/>
    <w:rsid w:val="11C73088"/>
    <w:rsid w:val="15A344A4"/>
    <w:rsid w:val="17B81F2C"/>
    <w:rsid w:val="181A2A7D"/>
    <w:rsid w:val="19955D91"/>
    <w:rsid w:val="1C445A16"/>
    <w:rsid w:val="1D717C22"/>
    <w:rsid w:val="1ED774D7"/>
    <w:rsid w:val="2088287F"/>
    <w:rsid w:val="21FB4D4D"/>
    <w:rsid w:val="2364157D"/>
    <w:rsid w:val="23DC3EFA"/>
    <w:rsid w:val="28163DF6"/>
    <w:rsid w:val="2B621F8E"/>
    <w:rsid w:val="2F0066F7"/>
    <w:rsid w:val="315F3386"/>
    <w:rsid w:val="34387414"/>
    <w:rsid w:val="376712E7"/>
    <w:rsid w:val="37F67B59"/>
    <w:rsid w:val="38C93FF0"/>
    <w:rsid w:val="39AA1698"/>
    <w:rsid w:val="3C5C7DDC"/>
    <w:rsid w:val="3C6319F3"/>
    <w:rsid w:val="3CE36F59"/>
    <w:rsid w:val="3D2555B1"/>
    <w:rsid w:val="3D2836D7"/>
    <w:rsid w:val="3F386BAF"/>
    <w:rsid w:val="409749EB"/>
    <w:rsid w:val="44A850AD"/>
    <w:rsid w:val="452747B2"/>
    <w:rsid w:val="4A372D9B"/>
    <w:rsid w:val="4C9E7102"/>
    <w:rsid w:val="4DD741BA"/>
    <w:rsid w:val="51116C65"/>
    <w:rsid w:val="53105DB4"/>
    <w:rsid w:val="5346557B"/>
    <w:rsid w:val="55134D31"/>
    <w:rsid w:val="55630EE8"/>
    <w:rsid w:val="55D749A5"/>
    <w:rsid w:val="56243ED1"/>
    <w:rsid w:val="58346B6C"/>
    <w:rsid w:val="601E5A88"/>
    <w:rsid w:val="60DF2EBA"/>
    <w:rsid w:val="61056094"/>
    <w:rsid w:val="62980EE3"/>
    <w:rsid w:val="63117838"/>
    <w:rsid w:val="6448103D"/>
    <w:rsid w:val="66C24225"/>
    <w:rsid w:val="66C960F4"/>
    <w:rsid w:val="66E00081"/>
    <w:rsid w:val="67283057"/>
    <w:rsid w:val="69823BAF"/>
    <w:rsid w:val="6A4964A7"/>
    <w:rsid w:val="6AF91C7B"/>
    <w:rsid w:val="6B1B16C9"/>
    <w:rsid w:val="6BCE4EB6"/>
    <w:rsid w:val="6C471485"/>
    <w:rsid w:val="6EB83BFB"/>
    <w:rsid w:val="6F335014"/>
    <w:rsid w:val="6F63745F"/>
    <w:rsid w:val="705C4E7E"/>
    <w:rsid w:val="70FF5B11"/>
    <w:rsid w:val="73F010D7"/>
    <w:rsid w:val="75041948"/>
    <w:rsid w:val="79590708"/>
    <w:rsid w:val="79733540"/>
    <w:rsid w:val="79A44BD5"/>
    <w:rsid w:val="7AA05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qFormat="1" w:unhideWhenUsed="0" w:uiPriority="0" w:semiHidden="0" w:name="Normal Indent"/>
    <w:lsdException w:unhideWhenUsed="0" w:uiPriority="99" w:semiHidden="0" w:name="footnote text"/>
    <w:lsdException w:unhideWhenUsed="0" w:uiPriority="99" w:semiHidden="0" w:name="annotation text"/>
    <w:lsdException w:unhideWhenUsed="0" w:uiPriority="99" w:semiHidden="0" w:name="header"/>
    <w:lsdException w:qFormat="1" w:unhideWhenUsed="0" w:uiPriority="99"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unhideWhenUsed="0" w:uiPriority="0" w:name="Default Paragraph Font"/>
    <w:lsdException w:qFormat="1" w:unhideWhenUsed="0" w:uiPriority="0"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qFormat="1" w:unhideWhenUsed="0" w:uiPriority="0"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qFormat="1" w:unhideWhenUsed="0" w:uiPriority="0" w:name="Normal Table"/>
    <w:lsdException w:unhideWhenUsed="0" w:uiPriority="99" w:semiHidden="0" w:name="annotation subject"/>
    <w:lsdException w:unhideWhenUsed="0" w:uiPriority="99" w:semiHidden="0" w:name="Table Simple 1"/>
    <w:lsdException w:unhideWhenUsed="0" w:uiPriority="99" w:semiHidden="0" w:name="Table Simple 2"/>
    <w:lsdException w:unhideWhenUsed="0" w:uiPriority="99" w:semiHidden="0" w:name="Table Simple 3"/>
    <w:lsdException w:unhideWhenUsed="0" w:uiPriority="99" w:semiHidden="0" w:name="Table Classic 1"/>
    <w:lsdException w:unhideWhenUsed="0" w:uiPriority="99" w:semiHidden="0" w:name="Table Classic 2"/>
    <w:lsdException w:unhideWhenUsed="0" w:uiPriority="99" w:semiHidden="0" w:name="Table Classic 3"/>
    <w:lsdException w:unhideWhenUsed="0" w:uiPriority="99" w:semiHidden="0" w:name="Table Classic 4"/>
    <w:lsdException w:unhideWhenUsed="0" w:uiPriority="99" w:semiHidden="0" w:name="Table Colorful 1"/>
    <w:lsdException w:unhideWhenUsed="0" w:uiPriority="99" w:semiHidden="0" w:name="Table Colorful 2"/>
    <w:lsdException w:unhideWhenUsed="0" w:uiPriority="99" w:semiHidden="0" w:name="Table Colorful 3"/>
    <w:lsdException w:unhideWhenUsed="0" w:uiPriority="99" w:semiHidden="0" w:name="Table Columns 1"/>
    <w:lsdException w:unhideWhenUsed="0" w:uiPriority="99" w:semiHidden="0" w:name="Table Columns 2"/>
    <w:lsdException w:unhideWhenUsed="0" w:uiPriority="99" w:semiHidden="0" w:name="Table Columns 3"/>
    <w:lsdException w:unhideWhenUsed="0" w:uiPriority="99" w:semiHidden="0" w:name="Table Columns 4"/>
    <w:lsdException w:unhideWhenUsed="0" w:uiPriority="99" w:semiHidden="0" w:name="Table Columns 5"/>
    <w:lsdException w:unhideWhenUsed="0" w:uiPriority="99" w:semiHidden="0" w:name="Table Grid 1"/>
    <w:lsdException w:unhideWhenUsed="0" w:uiPriority="99" w:semiHidden="0" w:name="Table Grid 2"/>
    <w:lsdException w:unhideWhenUsed="0" w:uiPriority="99" w:semiHidden="0" w:name="Table Grid 3"/>
    <w:lsdException w:unhideWhenUsed="0" w:uiPriority="99" w:semiHidden="0" w:name="Table Grid 4"/>
    <w:lsdException w:unhideWhenUsed="0" w:uiPriority="99" w:semiHidden="0" w:name="Table Grid 5"/>
    <w:lsdException w:unhideWhenUsed="0" w:uiPriority="99" w:semiHidden="0" w:name="Table Grid 6"/>
    <w:lsdException w:unhideWhenUsed="0" w:uiPriority="99" w:semiHidden="0" w:name="Table Grid 7"/>
    <w:lsdException w:unhideWhenUsed="0" w:uiPriority="99" w:semiHidden="0" w:name="Table Grid 8"/>
    <w:lsdException w:unhideWhenUsed="0" w:uiPriority="99" w:semiHidden="0" w:name="Table List 1"/>
    <w:lsdException w:unhideWhenUsed="0" w:uiPriority="99" w:semiHidden="0" w:name="Table List 2"/>
    <w:lsdException w:unhideWhenUsed="0" w:uiPriority="99" w:semiHidden="0" w:name="Table List 3"/>
    <w:lsdException w:unhideWhenUsed="0" w:uiPriority="99" w:semiHidden="0" w:name="Table List 4"/>
    <w:lsdException w:unhideWhenUsed="0" w:uiPriority="99" w:semiHidden="0" w:name="Table List 5"/>
    <w:lsdException w:unhideWhenUsed="0" w:uiPriority="99" w:semiHidden="0" w:name="Table List 6"/>
    <w:lsdException w:unhideWhenUsed="0" w:uiPriority="99" w:semiHidden="0" w:name="Table List 7"/>
    <w:lsdException w:unhideWhenUsed="0" w:uiPriority="99" w:semiHidden="0" w:name="Table List 8"/>
    <w:lsdException w:unhideWhenUsed="0" w:uiPriority="99" w:semiHidden="0" w:name="Table 3D effects 1"/>
    <w:lsdException w:unhideWhenUsed="0" w:uiPriority="99" w:semiHidden="0" w:name="Table 3D effects 2"/>
    <w:lsdException w:unhideWhenUsed="0" w:uiPriority="99" w:semiHidden="0" w:name="Table 3D effects 3"/>
    <w:lsdException w:unhideWhenUsed="0" w:uiPriority="99" w:semiHidden="0" w:name="Table Contemporary"/>
    <w:lsdException w:unhideWhenUsed="0" w:uiPriority="99" w:semiHidden="0" w:name="Table Elegant"/>
    <w:lsdException w:unhideWhenUsed="0" w:uiPriority="99" w:semiHidden="0" w:name="Table Professional"/>
    <w:lsdException w:unhideWhenUsed="0" w:uiPriority="99" w:semiHidden="0" w:name="Table Subtle 1"/>
    <w:lsdException w:unhideWhenUsed="0" w:uiPriority="99" w:semiHidden="0" w:name="Table Subtle 2"/>
    <w:lsdException w:unhideWhenUsed="0" w:uiPriority="99" w:semiHidden="0" w:name="Table Web 1"/>
    <w:lsdException w:unhideWhenUsed="0" w:uiPriority="99" w:semiHidden="0" w:name="Table Web 2"/>
    <w:lsdException w:unhideWhenUsed="0" w:uiPriority="99" w:semiHidden="0" w:name="Table Web 3"/>
    <w:lsdException w:unhideWhenUsed="0" w:uiPriority="99" w:semiHidden="0" w:name="Balloon Text"/>
    <w:lsdException w:unhideWhenUsed="0"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9">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00" w:lineRule="auto"/>
      <w:ind w:firstLine="420" w:firstLineChars="200"/>
    </w:pPr>
    <w:rPr>
      <w:rFonts w:ascii="Times New Roman"/>
      <w:kern w:val="2"/>
      <w:sz w:val="21"/>
      <w:szCs w:val="24"/>
    </w:rPr>
  </w:style>
  <w:style w:type="paragraph" w:styleId="3">
    <w:name w:val="annotation text"/>
    <w:basedOn w:val="1"/>
    <w:uiPriority w:val="99"/>
    <w:pPr>
      <w:jc w:val="left"/>
    </w:pPr>
  </w:style>
  <w:style w:type="paragraph" w:styleId="4">
    <w:name w:val="Body Text"/>
    <w:basedOn w:val="1"/>
    <w:qFormat/>
    <w:uiPriority w:val="0"/>
    <w:pPr>
      <w:spacing w:after="120" w:afterLines="0"/>
    </w:pPr>
    <w:rPr>
      <w:rFonts w:ascii="Times New Roman"/>
      <w:kern w:val="2"/>
      <w:sz w:val="21"/>
    </w:rPr>
  </w:style>
  <w:style w:type="paragraph" w:styleId="5">
    <w:name w:val="Block Text"/>
    <w:basedOn w:val="1"/>
    <w:qFormat/>
    <w:uiPriority w:val="0"/>
    <w:pPr>
      <w:widowControl w:val="0"/>
      <w:adjustRightInd w:val="0"/>
      <w:ind w:left="420" w:right="33"/>
    </w:pPr>
    <w:rPr>
      <w:rFonts w:ascii="Times New Roman" w:hAnsi="Times New Roman" w:eastAsia="宋体" w:cs="Times New Roman"/>
      <w:sz w:val="24"/>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uiPriority w:val="99"/>
    <w:pPr>
      <w:spacing w:before="0" w:beforeAutospacing="1" w:after="0" w:afterAutospacing="1"/>
      <w:ind w:left="0" w:right="0"/>
      <w:jc w:val="left"/>
    </w:pPr>
    <w:rPr>
      <w:kern w:val="0"/>
      <w:sz w:val="24"/>
      <w:lang w:val="en-US" w:eastAsia="zh-CN" w:bidi="ar"/>
    </w:rPr>
  </w:style>
  <w:style w:type="paragraph" w:customStyle="1" w:styleId="10">
    <w:name w:val="null3"/>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7980</Words>
  <Characters>8511</Characters>
  <Lines>0</Lines>
  <Paragraphs>0</Paragraphs>
  <TotalTime>1</TotalTime>
  <ScaleCrop>false</ScaleCrop>
  <LinksUpToDate>false</LinksUpToDate>
  <CharactersWithSpaces>10142</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2025-09-09T07:54:00Z</dcterms:created>
  <dc:creator>ZBB</dc:creator>
  <cp:lastModifiedBy>lenovo</cp:lastModifiedBy>
  <dcterms:modified xsi:type="dcterms:W3CDTF">2025-12-16T07:55:02Z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y fmtid="{D5CDD505-2E9C-101B-9397-08002B2CF9AE}" pid="3" name="ICV">
    <vt:lpwstr>673F538E450940169D5E7702D3E5668C_13</vt:lpwstr>
  </property>
  <property fmtid="{D5CDD505-2E9C-101B-9397-08002B2CF9AE}" pid="4" name="KSOTemplateDocerSaveRecord">
    <vt:lpwstr>eyJoZGlkIjoiMzZmYjgwYjE5M2JhYTlkYzc3YTdjZGE0YTNjMDg5OGUiLCJ1c2VySWQiOiIxMzEwOTkxNzc2In0=</vt:lpwstr>
  </property>
</Properties>
</file>