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BC740">
      <w:pPr>
        <w:autoSpaceDE w:val="0"/>
        <w:autoSpaceDN w:val="0"/>
        <w:adjustRightInd w:val="0"/>
        <w:spacing w:line="400" w:lineRule="exact"/>
        <w:jc w:val="center"/>
        <w:outlineLvl w:val="2"/>
        <w:rPr>
          <w:rFonts w:hint="eastAsia" w:ascii="宋体" w:hAnsi="宋体" w:eastAsia="宋体" w:cs="宋体"/>
          <w:b/>
          <w:bCs/>
          <w:sz w:val="24"/>
          <w:szCs w:val="22"/>
        </w:rPr>
      </w:pPr>
      <w:r>
        <w:rPr>
          <w:rFonts w:hint="eastAsia" w:ascii="宋体" w:hAnsi="宋体" w:eastAsia="宋体" w:cs="宋体"/>
          <w:b/>
          <w:bCs/>
          <w:sz w:val="24"/>
          <w:szCs w:val="22"/>
        </w:rPr>
        <w:t>供应商诚信承诺书</w:t>
      </w:r>
    </w:p>
    <w:p w14:paraId="4CEB4076">
      <w:pPr>
        <w:autoSpaceDE w:val="0"/>
        <w:autoSpaceDN w:val="0"/>
        <w:adjustRightInd w:val="0"/>
        <w:spacing w:line="400" w:lineRule="exact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  <w:lang w:val="zh-CN"/>
        </w:rPr>
        <w:t xml:space="preserve">   （采购人名称） 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  <w:lang w:val="zh-CN" w:eastAsia="zh-CN"/>
        </w:rPr>
        <w:t xml:space="preserve"> </w:t>
      </w:r>
    </w:p>
    <w:p w14:paraId="10477B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</w:rPr>
        <w:t>了诚实、客观、有序地参与陕西省政府采购活动，</w:t>
      </w:r>
      <w:r>
        <w:rPr>
          <w:rFonts w:hint="eastAsia" w:ascii="宋体" w:hAnsi="宋体" w:eastAsia="宋体" w:cs="宋体"/>
          <w:sz w:val="24"/>
          <w:lang w:val="en-US" w:eastAsia="zh-CN"/>
        </w:rPr>
        <w:t>自</w:t>
      </w:r>
      <w:r>
        <w:rPr>
          <w:rFonts w:hint="eastAsia" w:ascii="宋体" w:hAnsi="宋体" w:eastAsia="宋体" w:cs="宋体"/>
          <w:sz w:val="24"/>
        </w:rPr>
        <w:t>愿就以下内容作出承诺：</w:t>
      </w:r>
    </w:p>
    <w:p w14:paraId="585E95B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一、自觉遵守各项法律、法规、规章、制度以及社会公德，维护廉洁环境，与同场竞争的供应商平等参加政府采购活动。</w:t>
      </w:r>
    </w:p>
    <w:p w14:paraId="026908D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202A387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三、尊重参与政府采购活动各相关方的合法行为，接受政府采购活动依法形成的意见、结果。</w:t>
      </w:r>
    </w:p>
    <w:p w14:paraId="752B2D1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四、依法参加政府采购活动，不围标、串标，维护市场秩序，不提供“三无”产品、以次充好。</w:t>
      </w:r>
    </w:p>
    <w:p w14:paraId="4D684F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12DF558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六、认真履行</w:t>
      </w:r>
      <w:r>
        <w:rPr>
          <w:rFonts w:hint="eastAsia" w:ascii="宋体" w:hAnsi="宋体" w:eastAsia="宋体" w:cs="宋体"/>
          <w:sz w:val="24"/>
          <w:lang w:eastAsia="zh-CN"/>
        </w:rPr>
        <w:t>中标供应商</w:t>
      </w:r>
      <w:r>
        <w:rPr>
          <w:rFonts w:hint="eastAsia" w:ascii="宋体" w:hAnsi="宋体" w:eastAsia="宋体" w:cs="宋体"/>
          <w:sz w:val="24"/>
        </w:rPr>
        <w:t>应承担的责任和义务，全面执行采购合同规定的各项内容，保质保量地按时提供采购物品。</w:t>
      </w:r>
    </w:p>
    <w:p w14:paraId="7FC12BB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 w14:paraId="0ED8C8C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本承诺是项目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文件的组成部分。</w:t>
      </w:r>
    </w:p>
    <w:p w14:paraId="6678A4D1">
      <w:pPr>
        <w:rPr>
          <w:rFonts w:hint="eastAsia" w:ascii="宋体" w:hAnsi="宋体" w:eastAsia="宋体" w:cs="宋体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B925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0B56F44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38B103B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5AB8252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AB5D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E9B10CA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870A058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680FD3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833C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253861F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DE193EA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841FD2B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806D2A0">
      <w:pPr>
        <w:rPr>
          <w:ins w:id="0" w:author="Zhe" w:date="2025-10-15T23:05:59Z"/>
          <w:rFonts w:hint="eastAsia"/>
        </w:rPr>
      </w:pPr>
      <w:r>
        <w:rPr>
          <w:rFonts w:hint="eastAsia"/>
        </w:rPr>
        <w:br w:type="page"/>
      </w:r>
      <w:bookmarkStart w:id="0" w:name="_Toc373"/>
      <w:bookmarkStart w:id="1" w:name="_Toc9834"/>
    </w:p>
    <w:bookmarkEnd w:id="0"/>
    <w:bookmarkEnd w:id="1"/>
    <w:p w14:paraId="25019D1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e">
    <w15:presenceInfo w15:providerId="WPS Office" w15:userId="31646286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92945"/>
    <w:rsid w:val="0799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2025-10-23T04:56:00Z</dcterms:created>
  <dc:creator>Zhe</dc:creator>
  <cp:lastModifiedBy>Zhe</cp:lastModifiedBy>
  <dcterms:modified xsi:type="dcterms:W3CDTF">2025-10-23T04:57:05Z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22E88EC1ADBB4A65B8AD36FE67BFBB88_11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