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9C440">
      <w:pPr>
        <w:spacing w:line="360" w:lineRule="auto"/>
        <w:ind w:firstLine="482" w:firstLineChars="200"/>
        <w:jc w:val="center"/>
        <w:outlineLvl w:val="2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拒绝商业贿赂承诺书</w:t>
      </w:r>
    </w:p>
    <w:p w14:paraId="50BB663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  <w:lang w:val="en-US" w:eastAsia="zh-CN"/>
        </w:rPr>
        <w:t>为</w:t>
      </w:r>
      <w:r>
        <w:rPr>
          <w:rFonts w:hint="eastAsia" w:ascii="宋体" w:hAnsi="宋体" w:eastAsia="宋体" w:cs="宋体"/>
          <w:sz w:val="24"/>
          <w:szCs w:val="22"/>
        </w:rPr>
        <w:t>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635DE09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在此，我们郑重向社会承诺：</w:t>
      </w:r>
    </w:p>
    <w:p w14:paraId="5B5733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1.认真学习并自觉遵守党纪政纪和政府采购法律法规，不断提高法律意识和法制观念；</w:t>
      </w:r>
    </w:p>
    <w:p w14:paraId="6B0CFAC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 w14:paraId="63F397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3.不接受可能影响采购公正的单位和个人的宴请、休闲和旅游活动及礼品馈赠、不利用工作之便谋取不正当利益；</w:t>
      </w:r>
    </w:p>
    <w:p w14:paraId="7A0451C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4.不与招标代理机构和供应商发生不正当的经济往来、采购活动期间不在非办公场所与供应商私自单独接触；</w:t>
      </w:r>
    </w:p>
    <w:p w14:paraId="1623F39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5.文明办公，热情服务，不断提高办事效率和服务水平，自觉维护政府采购从业人员的良好形象。</w:t>
      </w:r>
    </w:p>
    <w:p w14:paraId="3D8DD5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本承诺是项目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文件的组成部分。</w:t>
      </w:r>
    </w:p>
    <w:p w14:paraId="1A5F918C">
      <w:pPr>
        <w:pStyle w:val="4"/>
        <w:rPr>
          <w:rFonts w:hint="eastAsia" w:ascii="宋体" w:hAnsi="宋体" w:eastAsia="宋体" w:cs="宋体"/>
        </w:rPr>
      </w:pPr>
    </w:p>
    <w:p w14:paraId="299EEFFD">
      <w:pPr>
        <w:pStyle w:val="4"/>
        <w:rPr>
          <w:rFonts w:hint="eastAsia" w:ascii="宋体" w:hAnsi="宋体" w:eastAsia="宋体" w:cs="宋体"/>
        </w:rPr>
      </w:pPr>
    </w:p>
    <w:p w14:paraId="004208D1">
      <w:pPr>
        <w:pStyle w:val="4"/>
        <w:rPr>
          <w:rFonts w:hint="eastAsia" w:ascii="宋体" w:hAnsi="宋体" w:eastAsia="宋体" w:cs="宋体"/>
        </w:rPr>
      </w:pPr>
    </w:p>
    <w:p w14:paraId="127585E7">
      <w:pPr>
        <w:pStyle w:val="4"/>
        <w:rPr>
          <w:rFonts w:hint="eastAsia" w:ascii="宋体" w:hAnsi="宋体" w:eastAsia="宋体" w:cs="宋体"/>
        </w:rPr>
      </w:pPr>
    </w:p>
    <w:p w14:paraId="3082B576">
      <w:pPr>
        <w:pStyle w:val="4"/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CC32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DB39CCB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BB355F3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147605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17DB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06782AD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BA1D5EE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D4D59C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2153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E64F58A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37DF7FC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94233B7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806D2A0">
      <w:pPr>
        <w:rPr>
          <w:ins w:id="0" w:author="Zhe" w:date="2025-10-15T23:05:59Z"/>
          <w:rFonts w:hint="eastAsia"/>
        </w:rPr>
      </w:pPr>
      <w:bookmarkStart w:id="2" w:name="_GoBack"/>
      <w:bookmarkEnd w:id="2"/>
      <w:r>
        <w:rPr>
          <w:rFonts w:hint="eastAsia"/>
        </w:rPr>
        <w:br w:type="page"/>
      </w:r>
      <w:bookmarkStart w:id="0" w:name="_Toc373"/>
      <w:bookmarkStart w:id="1" w:name="_Toc9834"/>
    </w:p>
    <w:bookmarkEnd w:id="0"/>
    <w:bookmarkEnd w:id="1"/>
    <w:p w14:paraId="25019D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e">
    <w15:presenceInfo w15:providerId="WPS Office" w15:userId="31646286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92945"/>
    <w:rsid w:val="07992945"/>
    <w:rsid w:val="77CC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3">
    <w:name w:val="Body Text"/>
    <w:basedOn w:val="1"/>
    <w:next w:val="1"/>
    <w:qFormat/>
    <w:uiPriority w:val="1"/>
    <w:rPr>
      <w:rFonts w:ascii="宋体" w:hAnsi="宋体" w:cs="宋体"/>
      <w:szCs w:val="21"/>
      <w:lang w:val="zh-CN" w:bidi="zh-CN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2025-10-23T04:56:00Z</dcterms:created>
  <dc:creator>Zhe</dc:creator>
  <cp:lastModifiedBy>Zhe</cp:lastModifiedBy>
  <dcterms:modified xsi:type="dcterms:W3CDTF">2025-10-23T04:57:52Z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B7F541713DF943E5910E662BC052CB03_13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