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8AC6B">
      <w:pPr>
        <w:pStyle w:val="6"/>
        <w:spacing w:line="360" w:lineRule="auto"/>
        <w:ind w:firstLine="562" w:firstLineChars="200"/>
        <w:jc w:val="center"/>
        <w:rPr>
          <w:rFonts w:hint="eastAsia"/>
          <w:b/>
          <w:sz w:val="28"/>
          <w:szCs w:val="28"/>
        </w:rPr>
      </w:pPr>
      <w:r>
        <w:rPr>
          <w:rFonts w:hint="eastAsia"/>
          <w:b/>
          <w:sz w:val="28"/>
          <w:szCs w:val="28"/>
        </w:rPr>
        <w:t>投标人</w:t>
      </w:r>
      <w:r>
        <w:rPr>
          <w:rFonts w:hint="eastAsia"/>
          <w:b/>
          <w:sz w:val="28"/>
          <w:szCs w:val="28"/>
          <w:lang w:eastAsia="zh-CN"/>
        </w:rPr>
        <w:t>资格</w:t>
      </w:r>
      <w:r>
        <w:rPr>
          <w:rFonts w:hint="eastAsia"/>
          <w:b/>
          <w:sz w:val="28"/>
          <w:szCs w:val="28"/>
        </w:rPr>
        <w:t>证明文件</w:t>
      </w:r>
    </w:p>
    <w:p w14:paraId="43DE2F0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rPr>
        <w:t>法定代表人身份证明或法人授权委托书：</w:t>
      </w:r>
      <w:r>
        <w:rPr>
          <w:rFonts w:hint="eastAsia" w:ascii="宋体" w:hAnsi="宋体" w:eastAsia="宋体" w:cs="宋体"/>
          <w:sz w:val="24"/>
          <w:szCs w:val="24"/>
          <w:lang w:val="zh-CN"/>
        </w:rPr>
        <w:t>法定代表人授权书（附法定代表人、被授权人身份证复印件）及被授权人身份证复印件（法定代表人直接参加招标，须提供法定代表人身份证明书）；非法人单位参照执行。</w:t>
      </w:r>
    </w:p>
    <w:p w14:paraId="3B1E577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w:t>
      </w:r>
      <w:r>
        <w:rPr>
          <w:rFonts w:hint="eastAsia" w:ascii="宋体" w:hAnsi="宋体" w:eastAsia="宋体" w:cs="宋体"/>
          <w:sz w:val="24"/>
          <w:szCs w:val="24"/>
          <w:lang w:val="en-US" w:eastAsia="zh-CN"/>
        </w:rPr>
        <w:t>信誉要求：</w:t>
      </w:r>
      <w:r>
        <w:rPr>
          <w:rFonts w:hint="eastAsia" w:ascii="宋体" w:hAnsi="宋体" w:eastAsia="宋体" w:cs="宋体"/>
          <w:sz w:val="24"/>
          <w:szCs w:val="24"/>
          <w:lang w:val="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50B2FD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3.供应商具有行业主管部门颁发的土地规划乙级及以上资质和测绘乙级及以上资质；</w:t>
      </w:r>
    </w:p>
    <w:p w14:paraId="3BD9C9BA">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4.拟派项目负责人须具备土地或规划或测绘类等相关专业中级及以上技术职称；</w:t>
      </w:r>
    </w:p>
    <w:p w14:paraId="7F8699A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5</w:t>
      </w:r>
      <w:r>
        <w:rPr>
          <w:rFonts w:hint="eastAsia" w:ascii="宋体" w:hAnsi="宋体" w:eastAsia="宋体" w:cs="宋体"/>
          <w:sz w:val="24"/>
          <w:szCs w:val="24"/>
          <w:lang w:val="zh-CN"/>
        </w:rPr>
        <w:t>.控股管理关系：单位负责人为同一人或者存在直接控股、管理关系的不同投标人，不得参加同一合同项下的政府采购活动；</w:t>
      </w:r>
    </w:p>
    <w:p w14:paraId="6604EA8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6.非联合体承诺：</w:t>
      </w:r>
      <w:r>
        <w:rPr>
          <w:rFonts w:hint="eastAsia" w:ascii="宋体" w:hAnsi="宋体" w:eastAsia="宋体" w:cs="宋体"/>
          <w:sz w:val="24"/>
          <w:szCs w:val="24"/>
          <w:lang w:val="zh-CN"/>
        </w:rPr>
        <w:t>本项目不接受联合体投标（提供承诺函）；</w:t>
      </w:r>
    </w:p>
    <w:p w14:paraId="12E3834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zh-CN"/>
        </w:rPr>
        <w:t>.须提供《中华人民共和国政府采购法》第二十二条规定的相关证明资料如下：</w:t>
      </w:r>
    </w:p>
    <w:p w14:paraId="7A6AD4A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lang w:val="zh-CN" w:eastAsia="zh-CN"/>
        </w:rPr>
        <w:t>有效的</w:t>
      </w:r>
      <w:r>
        <w:rPr>
          <w:rFonts w:hint="eastAsia" w:ascii="宋体" w:hAnsi="宋体" w:eastAsia="宋体" w:cs="宋体"/>
          <w:sz w:val="24"/>
          <w:szCs w:val="24"/>
          <w:lang w:val="zh-CN"/>
        </w:rPr>
        <w:t>主体资格证明文件：具有独立承担民事责任能力的法人、其他组织或自然人，并出具合法有效的营业执照或事业单位法人证书等国家规定的相关证明，自然人参与的提供其身份证明书；</w:t>
      </w:r>
    </w:p>
    <w:p w14:paraId="3CBED18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634E883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13EB549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14:paraId="3C29B26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（5）参加政府采购活动前3年内，在经营活动中没有重大违法记录（提供书面声明）；</w:t>
      </w:r>
    </w:p>
    <w:p w14:paraId="71D51D2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（6）提供具有履行本合同所必需的设备和专业技术能力的承诺（</w:t>
      </w:r>
      <w:r>
        <w:rPr>
          <w:rFonts w:hint="eastAsia" w:ascii="宋体" w:hAnsi="宋体" w:eastAsia="宋体" w:cs="宋体"/>
          <w:sz w:val="24"/>
          <w:szCs w:val="24"/>
          <w:lang w:val="en-US" w:eastAsia="zh-CN"/>
        </w:rPr>
        <w:t>提供承诺书</w:t>
      </w:r>
      <w:r>
        <w:rPr>
          <w:rFonts w:hint="eastAsia" w:ascii="宋体" w:hAnsi="宋体" w:eastAsia="宋体" w:cs="宋体"/>
          <w:sz w:val="24"/>
          <w:szCs w:val="24"/>
          <w:lang w:val="zh-CN"/>
        </w:rPr>
        <w:t>）。</w:t>
      </w:r>
    </w:p>
    <w:p w14:paraId="578FAE26">
      <w:pPr>
        <w:keepNext w:val="0"/>
        <w:keepLines w:val="0"/>
        <w:pageBreakBefore w:val="0"/>
        <w:widowControl w:val="0"/>
        <w:kinsoku/>
        <w:wordWrap/>
        <w:overflowPunct/>
        <w:topLinePunct w:val="0"/>
        <w:autoSpaceDE/>
        <w:autoSpaceDN/>
        <w:bidi w:val="0"/>
        <w:adjustRightInd/>
        <w:snapToGrid/>
        <w:spacing w:line="460" w:lineRule="exact"/>
        <w:textAlignment w:val="auto"/>
      </w:pPr>
    </w:p>
    <w:p w14:paraId="58451DF1">
      <w:pPr>
        <w:rPr>
          <w:rFonts w:hint="eastAsia"/>
          <w:sz w:val="24"/>
          <w:szCs w:val="24"/>
          <w:lang w:eastAsia="zh-CN"/>
        </w:rPr>
      </w:pPr>
      <w:r>
        <w:rPr>
          <w:rFonts w:hint="eastAsia"/>
          <w:sz w:val="24"/>
          <w:szCs w:val="24"/>
          <w:lang w:eastAsia="zh-CN"/>
        </w:rPr>
        <w:br w:type="page"/>
      </w:r>
    </w:p>
    <w:p w14:paraId="7AE5F01A">
      <w:pPr>
        <w:rPr>
          <w:rFonts w:hint="eastAsia"/>
          <w:sz w:val="24"/>
          <w:szCs w:val="24"/>
          <w:lang w:eastAsia="zh-CN"/>
        </w:rPr>
      </w:pPr>
      <w:r>
        <w:rPr>
          <w:rFonts w:hint="eastAsia"/>
          <w:sz w:val="24"/>
          <w:szCs w:val="24"/>
          <w:lang w:eastAsia="zh-CN"/>
        </w:rPr>
        <w:t>附件一：</w:t>
      </w:r>
    </w:p>
    <w:p w14:paraId="53A58359">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1181"/>
      <w:bookmarkStart w:id="1" w:name="_Toc10064"/>
      <w:bookmarkStart w:id="2" w:name="_Toc1006"/>
      <w:bookmarkStart w:id="3" w:name="_Toc17"/>
      <w:bookmarkStart w:id="4" w:name="_Toc1052"/>
      <w:bookmarkStart w:id="5" w:name="_Toc15496"/>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p w14:paraId="1504AA53">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1FFBFF08">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bookmarkStart w:id="8" w:name="_Toc426457701"/>
      <w:bookmarkStart w:id="9" w:name="_Toc16097"/>
      <w:bookmarkStart w:id="10" w:name="_Toc403077649"/>
      <w:bookmarkStart w:id="11" w:name="_Toc363474028"/>
      <w:bookmarkStart w:id="12" w:name="_Toc4867"/>
      <w:bookmarkStart w:id="13" w:name="_Toc19075"/>
      <w:bookmarkStart w:id="14" w:name="_Toc25348"/>
      <w:bookmarkStart w:id="15" w:name="_Toc30210"/>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53B67D99">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5D0D7D8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19ADFA1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5555DE9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0E8DE8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46F7D6D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特此证明。</w:t>
      </w:r>
    </w:p>
    <w:p w14:paraId="3DCA5DB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附：法定代表人身份证复印件</w:t>
      </w:r>
    </w:p>
    <w:tbl>
      <w:tblPr>
        <w:tblStyle w:val="10"/>
        <w:tblpPr w:leftFromText="180" w:rightFromText="180" w:vertAnchor="text" w:horzAnchor="margin" w:tblpXSpec="center" w:tblpY="10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14:paraId="4419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2" w:hRule="atLeast"/>
          <w:jc w:val="center"/>
        </w:trPr>
        <w:tc>
          <w:tcPr>
            <w:tcW w:w="8560" w:type="dxa"/>
            <w:tcBorders>
              <w:top w:val="single" w:color="auto" w:sz="4" w:space="0"/>
              <w:left w:val="single" w:color="auto" w:sz="4" w:space="0"/>
              <w:bottom w:val="single" w:color="auto" w:sz="4" w:space="0"/>
              <w:right w:val="single" w:color="auto" w:sz="4" w:space="0"/>
            </w:tcBorders>
            <w:noWrap w:val="0"/>
            <w:vAlign w:val="center"/>
          </w:tcPr>
          <w:p w14:paraId="2D4E2D43">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1"/>
                <w:szCs w:val="21"/>
                <w:lang w:val="en-US"/>
              </w:rPr>
            </w:pPr>
          </w:p>
          <w:p w14:paraId="10230BE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1"/>
                <w:szCs w:val="21"/>
                <w:lang w:val="en-US"/>
              </w:rPr>
            </w:pPr>
          </w:p>
          <w:p w14:paraId="64F61E2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1"/>
                <w:szCs w:val="21"/>
                <w:lang w:val="en-US"/>
              </w:rPr>
            </w:pPr>
          </w:p>
          <w:p w14:paraId="224D66A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法定代表人身份证复印件粘贴处</w:t>
            </w:r>
          </w:p>
          <w:p w14:paraId="5983ECA2">
            <w:pPr>
              <w:pStyle w:val="3"/>
              <w:widowControl/>
              <w:jc w:val="center"/>
              <w:rPr>
                <w:rFonts w:hint="eastAsia" w:ascii="宋体" w:hAnsi="宋体" w:eastAsia="宋体" w:cs="宋体"/>
                <w:color w:val="auto"/>
                <w:sz w:val="21"/>
                <w:szCs w:val="21"/>
                <w:lang w:val="en-US"/>
              </w:rPr>
            </w:pPr>
            <w:r>
              <w:rPr>
                <w:rFonts w:hint="eastAsia" w:ascii="宋体" w:hAnsi="宋体" w:eastAsia="宋体" w:cs="宋体"/>
                <w:color w:val="auto"/>
                <w:sz w:val="21"/>
                <w:szCs w:val="21"/>
              </w:rPr>
              <w:t>（双面）</w:t>
            </w:r>
          </w:p>
          <w:p w14:paraId="789C098B">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1"/>
                <w:szCs w:val="21"/>
                <w:lang w:val="en-US"/>
              </w:rPr>
            </w:pPr>
          </w:p>
          <w:p w14:paraId="6798552B">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1"/>
                <w:szCs w:val="21"/>
                <w:lang w:val="en-US"/>
              </w:rPr>
            </w:pPr>
          </w:p>
        </w:tc>
      </w:tr>
    </w:tbl>
    <w:p w14:paraId="0C7DC779">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 w:val="21"/>
          <w:szCs w:val="21"/>
          <w:lang w:val="en-US"/>
        </w:rPr>
      </w:pPr>
    </w:p>
    <w:p w14:paraId="31DF832A">
      <w:pPr>
        <w:pStyle w:val="12"/>
        <w:rPr>
          <w:rFonts w:hint="eastAsia" w:ascii="宋体" w:hAnsi="宋体" w:eastAsia="宋体" w:cs="宋体"/>
          <w:kern w:val="2"/>
          <w:sz w:val="21"/>
          <w:szCs w:val="21"/>
          <w:lang w:val="en-US" w:eastAsia="zh-CN" w:bidi="ar"/>
        </w:rPr>
      </w:pPr>
    </w:p>
    <w:p w14:paraId="5545B56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供应商名称（公章）：</w:t>
      </w:r>
    </w:p>
    <w:p w14:paraId="7060BC56">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日期：    年  月  日</w:t>
      </w:r>
    </w:p>
    <w:p w14:paraId="7B467D18">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1"/>
          <w:szCs w:val="21"/>
          <w:lang w:val="en-US"/>
        </w:rPr>
      </w:pPr>
    </w:p>
    <w:p w14:paraId="3BD8A446">
      <w:pPr>
        <w:pStyle w:val="8"/>
        <w:widowControl/>
        <w:rPr>
          <w:rFonts w:hint="eastAsia" w:ascii="宋体" w:hAnsi="宋体" w:eastAsia="宋体" w:cs="宋体"/>
          <w:sz w:val="21"/>
          <w:szCs w:val="21"/>
          <w:lang w:val="en-US"/>
        </w:rPr>
      </w:pPr>
    </w:p>
    <w:p w14:paraId="04A229BD">
      <w:pPr>
        <w:pStyle w:val="6"/>
        <w:widowControl/>
        <w:ind w:left="0" w:firstLine="105" w:firstLineChars="50"/>
        <w:jc w:val="left"/>
        <w:rPr>
          <w:rFonts w:hint="eastAsia" w:ascii="宋体" w:hAnsi="宋体" w:eastAsia="宋体" w:cs="宋体"/>
          <w:b/>
          <w:bCs/>
          <w:sz w:val="21"/>
          <w:szCs w:val="21"/>
          <w:lang w:val="en-US"/>
        </w:rPr>
      </w:pPr>
      <w:r>
        <w:rPr>
          <w:rFonts w:hAnsi="宋体" w:cs="宋体"/>
          <w:b/>
          <w:bCs/>
          <w:sz w:val="21"/>
          <w:szCs w:val="21"/>
          <w:lang w:eastAsia="zh-CN"/>
        </w:rPr>
        <w:t>说明：仅限法定代表人参加投标</w:t>
      </w:r>
      <w:r>
        <w:rPr>
          <w:rFonts w:hint="eastAsia" w:hAnsi="宋体" w:cs="宋体"/>
          <w:b/>
          <w:bCs/>
          <w:sz w:val="21"/>
          <w:szCs w:val="21"/>
          <w:lang w:eastAsia="zh-CN"/>
        </w:rPr>
        <w:t>（磋商</w:t>
      </w:r>
      <w:r>
        <w:rPr>
          <w:rFonts w:hint="eastAsia" w:hAnsi="宋体" w:cs="宋体"/>
          <w:b/>
          <w:bCs/>
          <w:sz w:val="21"/>
          <w:szCs w:val="21"/>
          <w:lang w:val="en-US" w:eastAsia="zh-CN"/>
        </w:rPr>
        <w:t>/谈判</w:t>
      </w:r>
      <w:r>
        <w:rPr>
          <w:rFonts w:hint="eastAsia" w:hAnsi="宋体" w:cs="宋体"/>
          <w:b/>
          <w:bCs/>
          <w:sz w:val="21"/>
          <w:szCs w:val="21"/>
          <w:lang w:eastAsia="zh-CN"/>
        </w:rPr>
        <w:t>）</w:t>
      </w:r>
      <w:r>
        <w:rPr>
          <w:rFonts w:hAnsi="宋体" w:cs="宋体"/>
          <w:b/>
          <w:bCs/>
          <w:sz w:val="21"/>
          <w:szCs w:val="21"/>
          <w:lang w:eastAsia="zh-CN"/>
        </w:rPr>
        <w:t>时提供。</w:t>
      </w:r>
      <w:bookmarkEnd w:id="8"/>
      <w:bookmarkEnd w:id="9"/>
      <w:bookmarkEnd w:id="10"/>
      <w:bookmarkEnd w:id="11"/>
      <w:bookmarkEnd w:id="12"/>
      <w:bookmarkEnd w:id="13"/>
      <w:bookmarkEnd w:id="14"/>
      <w:bookmarkEnd w:id="15"/>
    </w:p>
    <w:p w14:paraId="57A77179">
      <w:pPr>
        <w:rPr>
          <w:rFonts w:hint="eastAsia" w:ascii="宋体" w:hAnsi="宋体" w:eastAsia="宋体" w:cs="宋体"/>
          <w:b/>
          <w:bCs/>
          <w:kern w:val="2"/>
          <w:sz w:val="32"/>
          <w:szCs w:val="32"/>
          <w:lang w:eastAsia="zh-CN"/>
        </w:rPr>
      </w:pPr>
      <w:bookmarkStart w:id="16" w:name="_Toc4852"/>
      <w:bookmarkStart w:id="17" w:name="_Toc21507"/>
      <w:bookmarkStart w:id="18" w:name="_Toc13130"/>
      <w:bookmarkStart w:id="19" w:name="_Toc4792"/>
      <w:bookmarkStart w:id="20" w:name="_Toc26764"/>
      <w:bookmarkStart w:id="21" w:name="_Toc30633"/>
      <w:r>
        <w:rPr>
          <w:rFonts w:hint="eastAsia" w:ascii="宋体" w:hAnsi="宋体" w:eastAsia="宋体" w:cs="宋体"/>
          <w:b/>
          <w:bCs/>
          <w:kern w:val="2"/>
          <w:sz w:val="32"/>
          <w:szCs w:val="32"/>
          <w:lang w:eastAsia="zh-CN"/>
        </w:rPr>
        <w:br w:type="page"/>
      </w:r>
    </w:p>
    <w:p w14:paraId="79CB7893">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682A73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 w:val="21"/>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53CB6701">
      <w:pPr>
        <w:pStyle w:val="6"/>
        <w:widowControl/>
        <w:spacing w:line="360" w:lineRule="auto"/>
        <w:ind w:left="-118" w:leftChars="-56" w:firstLine="525" w:firstLineChars="250"/>
        <w:rPr>
          <w:rFonts w:hAnsi="宋体" w:cs="宋体"/>
          <w:sz w:val="21"/>
          <w:szCs w:val="21"/>
          <w:lang w:val="en-US"/>
        </w:rPr>
      </w:pPr>
      <w:r>
        <w:rPr>
          <w:rFonts w:hAnsi="宋体" w:cs="宋体"/>
          <w:sz w:val="21"/>
          <w:szCs w:val="21"/>
          <w:lang w:eastAsia="zh-CN"/>
        </w:rPr>
        <w:t>本授权书声明：注册于</w:t>
      </w:r>
      <w:r>
        <w:rPr>
          <w:rFonts w:hint="eastAsia" w:hAnsi="宋体" w:cs="宋体"/>
          <w:sz w:val="21"/>
          <w:szCs w:val="21"/>
          <w:u w:val="single"/>
          <w:lang w:val="en-US" w:eastAsia="zh-CN"/>
        </w:rPr>
        <w:t xml:space="preserve">  </w:t>
      </w:r>
      <w:r>
        <w:rPr>
          <w:rFonts w:hAnsi="宋体" w:cs="宋体"/>
          <w:sz w:val="21"/>
          <w:szCs w:val="21"/>
          <w:u w:val="single"/>
          <w:lang w:eastAsia="zh-CN"/>
        </w:rPr>
        <w:t>（工商行政管理局名称）之（委托单位全称）</w:t>
      </w:r>
      <w:r>
        <w:rPr>
          <w:rFonts w:hint="eastAsia" w:hAnsi="宋体" w:cs="宋体"/>
          <w:sz w:val="21"/>
          <w:szCs w:val="21"/>
          <w:u w:val="single"/>
          <w:lang w:val="en-US" w:eastAsia="zh-CN"/>
        </w:rPr>
        <w:t xml:space="preserve">  </w:t>
      </w:r>
      <w:r>
        <w:rPr>
          <w:rFonts w:hAnsi="宋体" w:cs="宋体"/>
          <w:sz w:val="21"/>
          <w:szCs w:val="21"/>
          <w:lang w:eastAsia="zh-CN"/>
        </w:rPr>
        <w:t>的法定代表人</w:t>
      </w:r>
      <w:r>
        <w:rPr>
          <w:rFonts w:hint="eastAsia" w:hAnsi="宋体" w:cs="宋体"/>
          <w:sz w:val="21"/>
          <w:szCs w:val="21"/>
          <w:u w:val="single"/>
          <w:lang w:val="en-US" w:eastAsia="zh-CN"/>
        </w:rPr>
        <w:t xml:space="preserve">  </w:t>
      </w:r>
      <w:r>
        <w:rPr>
          <w:rFonts w:hAnsi="宋体" w:cs="宋体"/>
          <w:sz w:val="21"/>
          <w:szCs w:val="21"/>
          <w:u w:val="single"/>
          <w:lang w:eastAsia="zh-CN"/>
        </w:rPr>
        <w:t>（姓名、性别）</w:t>
      </w:r>
      <w:r>
        <w:rPr>
          <w:rFonts w:hint="eastAsia" w:hAnsi="宋体" w:cs="宋体"/>
          <w:sz w:val="21"/>
          <w:szCs w:val="21"/>
          <w:u w:val="single"/>
          <w:lang w:val="en-US" w:eastAsia="zh-CN"/>
        </w:rPr>
        <w:t xml:space="preserve">  </w:t>
      </w:r>
      <w:r>
        <w:rPr>
          <w:rFonts w:hAnsi="宋体" w:cs="宋体"/>
          <w:sz w:val="21"/>
          <w:szCs w:val="21"/>
          <w:lang w:eastAsia="zh-CN"/>
        </w:rPr>
        <w:t>授权</w:t>
      </w:r>
      <w:r>
        <w:rPr>
          <w:rFonts w:hint="eastAsia" w:hAnsi="宋体" w:cs="宋体"/>
          <w:sz w:val="21"/>
          <w:szCs w:val="21"/>
          <w:u w:val="single"/>
          <w:lang w:val="en-US" w:eastAsia="zh-CN"/>
        </w:rPr>
        <w:t xml:space="preserve">  </w:t>
      </w:r>
      <w:r>
        <w:rPr>
          <w:rFonts w:hAnsi="宋体" w:cs="宋体"/>
          <w:sz w:val="21"/>
          <w:szCs w:val="21"/>
          <w:u w:val="single"/>
          <w:lang w:eastAsia="zh-CN"/>
        </w:rPr>
        <w:t>（被授权人姓名、性别、职务）</w:t>
      </w:r>
      <w:r>
        <w:rPr>
          <w:rFonts w:hint="eastAsia" w:hAnsi="宋体" w:cs="宋体"/>
          <w:sz w:val="21"/>
          <w:szCs w:val="21"/>
          <w:u w:val="single"/>
          <w:lang w:val="en-US" w:eastAsia="zh-CN"/>
        </w:rPr>
        <w:t xml:space="preserve">  </w:t>
      </w:r>
      <w:r>
        <w:rPr>
          <w:rFonts w:hAnsi="宋体" w:cs="宋体"/>
          <w:sz w:val="21"/>
          <w:szCs w:val="21"/>
          <w:lang w:eastAsia="zh-CN"/>
        </w:rPr>
        <w:t>为本公司合法代理人，就贵方组织的有关</w:t>
      </w:r>
      <w:r>
        <w:rPr>
          <w:rFonts w:hint="eastAsia" w:hAnsi="宋体" w:cs="宋体"/>
          <w:sz w:val="21"/>
          <w:szCs w:val="21"/>
          <w:u w:val="single"/>
          <w:lang w:val="en-US" w:eastAsia="zh-CN"/>
        </w:rPr>
        <w:t xml:space="preserve">  </w:t>
      </w:r>
      <w:r>
        <w:rPr>
          <w:rFonts w:hAnsi="宋体" w:cs="宋体"/>
          <w:sz w:val="21"/>
          <w:szCs w:val="21"/>
          <w:u w:val="single"/>
          <w:lang w:eastAsia="zh-CN"/>
        </w:rPr>
        <w:t>（项目名称）</w:t>
      </w:r>
      <w:r>
        <w:rPr>
          <w:rFonts w:hint="eastAsia" w:hAnsi="宋体" w:cs="宋体"/>
          <w:sz w:val="21"/>
          <w:szCs w:val="21"/>
          <w:u w:val="single"/>
          <w:lang w:val="en-US" w:eastAsia="zh-CN"/>
        </w:rPr>
        <w:t xml:space="preserve">  </w:t>
      </w:r>
      <w:r>
        <w:rPr>
          <w:rFonts w:hAnsi="宋体" w:cs="宋体"/>
          <w:sz w:val="21"/>
          <w:szCs w:val="21"/>
          <w:lang w:eastAsia="zh-CN"/>
        </w:rPr>
        <w:t>（项目编号：</w:t>
      </w:r>
      <w:r>
        <w:rPr>
          <w:rFonts w:hAnsi="宋体" w:cs="宋体"/>
          <w:sz w:val="21"/>
          <w:szCs w:val="21"/>
          <w:u w:val="single"/>
          <w:lang w:val="en-US"/>
        </w:rPr>
        <w:t xml:space="preserve">             </w:t>
      </w:r>
      <w:r>
        <w:rPr>
          <w:rFonts w:hAnsi="宋体" w:cs="宋体"/>
          <w:sz w:val="21"/>
          <w:szCs w:val="21"/>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sz w:val="21"/>
          <w:szCs w:val="21"/>
          <w:u w:val="single"/>
          <w:lang w:val="en-US"/>
        </w:rPr>
        <w:t xml:space="preserve">  </w:t>
      </w:r>
      <w:r>
        <w:rPr>
          <w:rFonts w:hint="eastAsia" w:hAnsi="宋体" w:cs="宋体"/>
          <w:sz w:val="21"/>
          <w:szCs w:val="21"/>
          <w:u w:val="single"/>
          <w:lang w:val="en-US" w:eastAsia="zh-CN"/>
        </w:rPr>
        <w:t xml:space="preserve">  </w:t>
      </w:r>
      <w:r>
        <w:rPr>
          <w:rFonts w:hAnsi="宋体" w:cs="宋体"/>
          <w:sz w:val="21"/>
          <w:szCs w:val="21"/>
          <w:u w:val="single"/>
          <w:lang w:val="en-US"/>
        </w:rPr>
        <w:t xml:space="preserve">  </w:t>
      </w:r>
      <w:r>
        <w:rPr>
          <w:rFonts w:hAnsi="宋体" w:cs="宋体"/>
          <w:sz w:val="21"/>
          <w:szCs w:val="21"/>
          <w:lang w:eastAsia="zh-CN"/>
        </w:rPr>
        <w:t>。</w:t>
      </w:r>
    </w:p>
    <w:p w14:paraId="7F213D13">
      <w:pPr>
        <w:pStyle w:val="6"/>
        <w:widowControl/>
        <w:spacing w:line="360" w:lineRule="auto"/>
        <w:ind w:left="0" w:firstLine="420" w:firstLineChars="200"/>
        <w:jc w:val="left"/>
        <w:rPr>
          <w:rFonts w:hAnsi="宋体" w:cs="宋体"/>
          <w:sz w:val="21"/>
          <w:szCs w:val="21"/>
          <w:lang w:val="en-US"/>
        </w:rPr>
      </w:pPr>
      <w:r>
        <w:rPr>
          <w:rFonts w:hAnsi="宋体" w:cs="宋体"/>
          <w:sz w:val="21"/>
          <w:szCs w:val="21"/>
          <w:lang w:eastAsia="zh-CN"/>
        </w:rPr>
        <w:t>供应商名称（公章）：</w:t>
      </w:r>
    </w:p>
    <w:p w14:paraId="76170EAF">
      <w:pPr>
        <w:pStyle w:val="6"/>
        <w:widowControl/>
        <w:spacing w:line="360" w:lineRule="auto"/>
        <w:ind w:left="0" w:firstLine="210" w:firstLineChars="100"/>
        <w:jc w:val="left"/>
        <w:rPr>
          <w:rFonts w:hAnsi="宋体" w:cs="宋体"/>
          <w:sz w:val="21"/>
          <w:szCs w:val="21"/>
          <w:u w:val="single"/>
          <w:lang w:val="en-US"/>
        </w:rPr>
      </w:pPr>
      <w:r>
        <w:rPr>
          <w:rFonts w:hAnsi="宋体" w:cs="宋体"/>
          <w:sz w:val="21"/>
          <w:szCs w:val="21"/>
          <w:lang w:val="en-US"/>
        </w:rPr>
        <w:t xml:space="preserve">  </w:t>
      </w:r>
      <w:r>
        <w:rPr>
          <w:rFonts w:hAnsi="宋体" w:cs="宋体"/>
          <w:sz w:val="21"/>
          <w:szCs w:val="21"/>
          <w:lang w:eastAsia="zh-CN"/>
        </w:rPr>
        <w:t>法定代表人（签字或盖章）：</w:t>
      </w:r>
    </w:p>
    <w:p w14:paraId="71EEB85D">
      <w:pPr>
        <w:pStyle w:val="6"/>
        <w:widowControl/>
        <w:spacing w:line="360" w:lineRule="auto"/>
        <w:ind w:left="0" w:firstLine="420" w:firstLineChars="200"/>
        <w:jc w:val="left"/>
        <w:rPr>
          <w:rFonts w:hAnsi="宋体" w:cs="宋体"/>
          <w:sz w:val="21"/>
          <w:szCs w:val="21"/>
          <w:lang w:val="en-US"/>
        </w:rPr>
      </w:pPr>
      <w:r>
        <w:rPr>
          <w:rFonts w:hAnsi="宋体" w:cs="宋体"/>
          <w:sz w:val="21"/>
          <w:szCs w:val="21"/>
          <w:lang w:eastAsia="zh-CN"/>
        </w:rPr>
        <w:t>授权日期：</w:t>
      </w:r>
      <w:r>
        <w:rPr>
          <w:rFonts w:hAnsi="宋体" w:cs="宋体"/>
          <w:sz w:val="21"/>
          <w:szCs w:val="21"/>
          <w:lang w:val="en-US"/>
        </w:rPr>
        <w:t xml:space="preserve">    </w:t>
      </w:r>
      <w:r>
        <w:rPr>
          <w:rFonts w:hAnsi="宋体" w:cs="宋体"/>
          <w:sz w:val="21"/>
          <w:szCs w:val="21"/>
          <w:lang w:eastAsia="zh-CN"/>
        </w:rPr>
        <w:t>年</w:t>
      </w:r>
      <w:r>
        <w:rPr>
          <w:rFonts w:hAnsi="宋体" w:cs="宋体"/>
          <w:sz w:val="21"/>
          <w:szCs w:val="21"/>
          <w:lang w:val="en-US"/>
        </w:rPr>
        <w:t xml:space="preserve">    </w:t>
      </w:r>
      <w:r>
        <w:rPr>
          <w:rFonts w:hAnsi="宋体" w:cs="宋体"/>
          <w:sz w:val="21"/>
          <w:szCs w:val="21"/>
          <w:lang w:eastAsia="zh-CN"/>
        </w:rPr>
        <w:t>月</w:t>
      </w:r>
      <w:r>
        <w:rPr>
          <w:rFonts w:hAnsi="宋体" w:cs="宋体"/>
          <w:sz w:val="21"/>
          <w:szCs w:val="21"/>
          <w:lang w:val="en-US"/>
        </w:rPr>
        <w:t xml:space="preserve">    </w:t>
      </w:r>
      <w:r>
        <w:rPr>
          <w:rFonts w:hAnsi="宋体" w:cs="宋体"/>
          <w:sz w:val="21"/>
          <w:szCs w:val="21"/>
          <w:lang w:eastAsia="zh-CN"/>
        </w:rPr>
        <w:t>日</w:t>
      </w:r>
    </w:p>
    <w:p w14:paraId="52F5C9F7">
      <w:pPr>
        <w:pStyle w:val="6"/>
        <w:widowControl/>
        <w:spacing w:line="360" w:lineRule="auto"/>
        <w:ind w:left="0" w:firstLine="420" w:firstLineChars="200"/>
        <w:jc w:val="left"/>
        <w:rPr>
          <w:rFonts w:hAnsi="宋体" w:cs="宋体"/>
          <w:sz w:val="21"/>
          <w:szCs w:val="21"/>
          <w:lang w:val="en-US"/>
        </w:rPr>
      </w:pPr>
      <w:r>
        <w:rPr>
          <w:rFonts w:hAnsi="宋体" w:cs="宋体"/>
          <w:sz w:val="21"/>
          <w:szCs w:val="21"/>
          <w:lang w:eastAsia="zh-CN"/>
        </w:rPr>
        <w:t>被授权人姓名（签字或盖章）：</w:t>
      </w:r>
      <w:r>
        <w:rPr>
          <w:rFonts w:hAnsi="宋体" w:cs="宋体"/>
          <w:sz w:val="21"/>
          <w:szCs w:val="21"/>
          <w:lang w:val="en-US"/>
        </w:rPr>
        <w:t xml:space="preserve">      </w:t>
      </w:r>
    </w:p>
    <w:p w14:paraId="0266C673">
      <w:pPr>
        <w:pStyle w:val="6"/>
        <w:widowControl/>
        <w:spacing w:line="360" w:lineRule="auto"/>
        <w:ind w:left="0" w:firstLine="420" w:firstLineChars="200"/>
        <w:jc w:val="left"/>
        <w:rPr>
          <w:rFonts w:hAnsi="宋体" w:cs="宋体"/>
          <w:sz w:val="21"/>
          <w:szCs w:val="21"/>
          <w:lang w:val="en-US"/>
        </w:rPr>
      </w:pPr>
      <w:r>
        <w:rPr>
          <w:rFonts w:hAnsi="宋体" w:cs="宋体"/>
          <w:sz w:val="21"/>
          <w:szCs w:val="21"/>
          <w:lang w:eastAsia="zh-CN"/>
        </w:rPr>
        <w:t>性别：</w:t>
      </w:r>
      <w:r>
        <w:rPr>
          <w:rFonts w:hAnsi="宋体" w:cs="宋体"/>
          <w:sz w:val="21"/>
          <w:szCs w:val="21"/>
          <w:lang w:val="en-US"/>
        </w:rPr>
        <w:t xml:space="preserve">       </w:t>
      </w:r>
    </w:p>
    <w:p w14:paraId="62037291">
      <w:pPr>
        <w:pStyle w:val="6"/>
        <w:widowControl/>
        <w:spacing w:line="360" w:lineRule="auto"/>
        <w:ind w:left="0" w:firstLine="420" w:firstLineChars="200"/>
        <w:jc w:val="left"/>
        <w:rPr>
          <w:rFonts w:hAnsi="宋体" w:cs="宋体"/>
          <w:sz w:val="21"/>
          <w:szCs w:val="21"/>
          <w:u w:val="single"/>
          <w:lang w:val="en-US"/>
        </w:rPr>
      </w:pPr>
      <w:r>
        <w:rPr>
          <w:rFonts w:hAnsi="宋体" w:cs="宋体"/>
          <w:sz w:val="21"/>
          <w:szCs w:val="21"/>
          <w:lang w:eastAsia="zh-CN"/>
        </w:rPr>
        <w:t>职务：</w:t>
      </w:r>
    </w:p>
    <w:p w14:paraId="1D77FF8E">
      <w:pPr>
        <w:pStyle w:val="6"/>
        <w:widowControl/>
        <w:spacing w:line="360" w:lineRule="auto"/>
        <w:ind w:left="0" w:firstLine="420" w:firstLineChars="200"/>
        <w:jc w:val="left"/>
        <w:rPr>
          <w:rFonts w:hAnsi="宋体" w:cs="宋体"/>
          <w:sz w:val="21"/>
          <w:szCs w:val="21"/>
          <w:u w:val="single"/>
          <w:lang w:val="en-US"/>
        </w:rPr>
      </w:pPr>
      <w:r>
        <w:rPr>
          <w:rFonts w:hAnsi="宋体" w:cs="宋体"/>
          <w:sz w:val="21"/>
          <w:szCs w:val="21"/>
          <w:lang w:eastAsia="zh-CN"/>
        </w:rPr>
        <w:t>联系地址：</w:t>
      </w:r>
    </w:p>
    <w:p w14:paraId="1CC34238">
      <w:pPr>
        <w:pStyle w:val="6"/>
        <w:widowControl/>
        <w:spacing w:line="360" w:lineRule="auto"/>
        <w:ind w:left="0" w:firstLine="420" w:firstLineChars="200"/>
        <w:jc w:val="left"/>
        <w:rPr>
          <w:rFonts w:hAnsi="宋体" w:cs="宋体"/>
          <w:sz w:val="21"/>
          <w:szCs w:val="21"/>
          <w:lang w:val="en-US"/>
        </w:rPr>
      </w:pPr>
      <w:r>
        <w:rPr>
          <w:rFonts w:hAnsi="宋体" w:cs="宋体"/>
          <w:sz w:val="21"/>
          <w:szCs w:val="21"/>
          <w:lang w:eastAsia="zh-CN"/>
        </w:rPr>
        <w:t>联系电话：</w:t>
      </w:r>
    </w:p>
    <w:p w14:paraId="5B13B674">
      <w:pPr>
        <w:pStyle w:val="6"/>
        <w:widowControl/>
        <w:spacing w:line="360" w:lineRule="auto"/>
        <w:ind w:left="0" w:firstLine="420" w:firstLineChars="200"/>
        <w:jc w:val="left"/>
        <w:rPr>
          <w:rFonts w:hAnsi="宋体" w:cs="宋体"/>
          <w:sz w:val="21"/>
          <w:szCs w:val="21"/>
          <w:u w:val="single"/>
          <w:lang w:val="en-US"/>
        </w:rPr>
      </w:pPr>
      <w:r>
        <w:rPr>
          <w:rFonts w:hAnsi="宋体" w:cs="宋体"/>
          <w:sz w:val="21"/>
          <w:szCs w:val="21"/>
          <w:lang w:eastAsia="zh-CN"/>
        </w:rPr>
        <w:t>传真：</w:t>
      </w:r>
    </w:p>
    <w:p w14:paraId="6248BA75">
      <w:pPr>
        <w:pStyle w:val="6"/>
        <w:widowControl/>
        <w:spacing w:line="360" w:lineRule="auto"/>
        <w:ind w:left="0" w:firstLine="420" w:firstLineChars="200"/>
        <w:jc w:val="left"/>
        <w:rPr>
          <w:rFonts w:hAnsi="宋体" w:cs="宋体"/>
          <w:sz w:val="21"/>
          <w:szCs w:val="21"/>
          <w:lang w:val="en-US"/>
        </w:rPr>
      </w:pPr>
      <w:r>
        <w:rPr>
          <w:rFonts w:hAnsi="宋体" w:cs="宋体"/>
          <w:sz w:val="21"/>
          <w:szCs w:val="21"/>
          <w:lang w:eastAsia="zh-CN"/>
        </w:rPr>
        <w:t>附：法定代表人、被授权人身份证复印件</w:t>
      </w:r>
    </w:p>
    <w:tbl>
      <w:tblPr>
        <w:tblStyle w:val="10"/>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4388"/>
      </w:tblGrid>
      <w:tr w14:paraId="68FE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93" w:hRule="atLeast"/>
          <w:jc w:val="center"/>
        </w:trPr>
        <w:tc>
          <w:tcPr>
            <w:tcW w:w="4651"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9E0B8D3">
            <w:pPr>
              <w:pStyle w:val="6"/>
              <w:widowControl/>
              <w:spacing w:line="360" w:lineRule="auto"/>
              <w:jc w:val="center"/>
              <w:rPr>
                <w:rFonts w:hAnsi="宋体" w:cs="宋体"/>
                <w:sz w:val="21"/>
                <w:szCs w:val="21"/>
                <w:shd w:val="clear" w:color="auto" w:fill="D9D9D9"/>
                <w:lang w:val="en-US"/>
              </w:rPr>
            </w:pPr>
            <w:r>
              <w:rPr>
                <w:rFonts w:hAnsi="宋体" w:cs="宋体"/>
                <w:sz w:val="21"/>
                <w:szCs w:val="21"/>
                <w:shd w:val="clear" w:color="auto" w:fill="D9D9D9"/>
              </w:rPr>
              <w:t>法定代表人身份证复印件（人像面）</w:t>
            </w:r>
          </w:p>
        </w:tc>
        <w:tc>
          <w:tcPr>
            <w:tcW w:w="4388"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92D42EB">
            <w:pPr>
              <w:pStyle w:val="6"/>
              <w:widowControl/>
              <w:spacing w:line="360" w:lineRule="auto"/>
              <w:jc w:val="center"/>
              <w:rPr>
                <w:rFonts w:hAnsi="宋体" w:cs="宋体"/>
                <w:sz w:val="21"/>
                <w:szCs w:val="21"/>
                <w:shd w:val="clear" w:color="auto" w:fill="D9D9D9"/>
                <w:lang w:val="en-US"/>
              </w:rPr>
            </w:pPr>
            <w:r>
              <w:rPr>
                <w:rFonts w:hAnsi="宋体" w:cs="宋体"/>
                <w:sz w:val="21"/>
                <w:szCs w:val="21"/>
                <w:shd w:val="clear" w:color="auto" w:fill="D9D9D9"/>
              </w:rPr>
              <w:t>被授权人身份证复印件（人像面）</w:t>
            </w:r>
          </w:p>
        </w:tc>
      </w:tr>
      <w:tr w14:paraId="12E86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9" w:hRule="atLeast"/>
          <w:jc w:val="center"/>
        </w:trPr>
        <w:tc>
          <w:tcPr>
            <w:tcW w:w="4651"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77B21EC6">
            <w:pPr>
              <w:pStyle w:val="6"/>
              <w:widowControl/>
              <w:spacing w:line="360" w:lineRule="auto"/>
              <w:jc w:val="center"/>
              <w:rPr>
                <w:rFonts w:hAnsi="宋体" w:cs="宋体"/>
                <w:sz w:val="21"/>
                <w:szCs w:val="21"/>
                <w:shd w:val="clear" w:color="auto" w:fill="D9D9D9"/>
                <w:lang w:val="en-US"/>
              </w:rPr>
            </w:pPr>
            <w:r>
              <w:rPr>
                <w:rFonts w:hAnsi="宋体" w:cs="宋体"/>
                <w:sz w:val="21"/>
                <w:szCs w:val="21"/>
                <w:shd w:val="clear" w:color="auto" w:fill="D9D9D9"/>
              </w:rPr>
              <w:t>法定代表人身份证复印件（国徽面）</w:t>
            </w:r>
          </w:p>
        </w:tc>
        <w:tc>
          <w:tcPr>
            <w:tcW w:w="4388"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D622EF9">
            <w:pPr>
              <w:pStyle w:val="6"/>
              <w:widowControl/>
              <w:spacing w:line="360" w:lineRule="auto"/>
              <w:jc w:val="center"/>
              <w:rPr>
                <w:rFonts w:hAnsi="宋体" w:cs="宋体"/>
                <w:sz w:val="21"/>
                <w:szCs w:val="21"/>
                <w:shd w:val="clear" w:color="auto" w:fill="D9D9D9"/>
                <w:lang w:val="en-US"/>
              </w:rPr>
            </w:pPr>
            <w:r>
              <w:rPr>
                <w:rFonts w:hAnsi="宋体" w:cs="宋体"/>
                <w:sz w:val="21"/>
                <w:szCs w:val="21"/>
                <w:shd w:val="clear" w:color="auto" w:fill="D9D9D9"/>
              </w:rPr>
              <w:t>被授权人身份证复印件（国徽面）</w:t>
            </w:r>
          </w:p>
        </w:tc>
      </w:tr>
    </w:tbl>
    <w:p w14:paraId="432B60A4">
      <w:pPr>
        <w:pStyle w:val="6"/>
        <w:widowControl/>
        <w:ind w:left="0" w:firstLine="105" w:firstLineChars="50"/>
        <w:jc w:val="left"/>
        <w:rPr>
          <w:rFonts w:hAnsi="宋体" w:cs="宋体"/>
          <w:b/>
          <w:bCs/>
          <w:sz w:val="21"/>
          <w:szCs w:val="21"/>
          <w:lang w:val="en-US"/>
        </w:rPr>
      </w:pPr>
      <w:r>
        <w:rPr>
          <w:rFonts w:hAnsi="宋体" w:cs="宋体"/>
          <w:b/>
          <w:bCs/>
          <w:sz w:val="21"/>
          <w:szCs w:val="21"/>
          <w:lang w:eastAsia="zh-CN"/>
        </w:rPr>
        <w:t>说明：</w:t>
      </w:r>
    </w:p>
    <w:p w14:paraId="38980240">
      <w:pPr>
        <w:pStyle w:val="6"/>
        <w:widowControl/>
        <w:ind w:left="0" w:firstLine="105" w:firstLineChars="50"/>
        <w:jc w:val="left"/>
        <w:rPr>
          <w:rFonts w:hAnsi="宋体" w:cs="宋体"/>
          <w:b/>
          <w:bCs/>
          <w:sz w:val="21"/>
          <w:szCs w:val="21"/>
          <w:lang w:val="en-US"/>
        </w:rPr>
      </w:pPr>
      <w:r>
        <w:rPr>
          <w:rFonts w:hAnsi="宋体" w:cs="宋体"/>
          <w:b/>
          <w:bCs/>
          <w:sz w:val="21"/>
          <w:szCs w:val="21"/>
          <w:lang w:val="en-US"/>
        </w:rPr>
        <w:t>1.</w:t>
      </w:r>
      <w:r>
        <w:rPr>
          <w:rFonts w:hAnsi="宋体" w:cs="宋体"/>
          <w:b/>
          <w:bCs/>
          <w:sz w:val="21"/>
          <w:szCs w:val="21"/>
          <w:lang w:eastAsia="zh-CN"/>
        </w:rPr>
        <w:t>本授权书有效期自竞争性磋商响应文件递交截止之日起计算不得少于</w:t>
      </w:r>
      <w:r>
        <w:rPr>
          <w:rFonts w:hAnsi="宋体" w:cs="宋体"/>
          <w:b/>
          <w:bCs/>
          <w:sz w:val="21"/>
          <w:szCs w:val="21"/>
          <w:lang w:val="en-US"/>
        </w:rPr>
        <w:t>90</w:t>
      </w:r>
      <w:r>
        <w:rPr>
          <w:rFonts w:hAnsi="宋体" w:cs="宋体"/>
          <w:b/>
          <w:bCs/>
          <w:sz w:val="21"/>
          <w:szCs w:val="21"/>
          <w:lang w:eastAsia="zh-CN"/>
        </w:rPr>
        <w:t>个日历日。</w:t>
      </w:r>
    </w:p>
    <w:p w14:paraId="03757558">
      <w:pPr>
        <w:pStyle w:val="6"/>
        <w:widowControl/>
        <w:ind w:left="0" w:firstLine="105" w:firstLineChars="50"/>
        <w:jc w:val="left"/>
        <w:rPr>
          <w:rFonts w:hAnsi="宋体" w:cs="宋体"/>
          <w:b/>
          <w:bCs/>
          <w:sz w:val="21"/>
          <w:szCs w:val="21"/>
          <w:lang w:val="en-US"/>
        </w:rPr>
      </w:pPr>
      <w:r>
        <w:rPr>
          <w:rFonts w:hAnsi="宋体" w:cs="宋体"/>
          <w:b/>
          <w:bCs/>
          <w:sz w:val="21"/>
          <w:szCs w:val="21"/>
          <w:lang w:val="en-US"/>
        </w:rPr>
        <w:t>2</w:t>
      </w:r>
      <w:r>
        <w:rPr>
          <w:rFonts w:hint="eastAsia" w:hAnsi="宋体" w:cs="宋体"/>
          <w:b/>
          <w:bCs/>
          <w:sz w:val="21"/>
          <w:szCs w:val="21"/>
          <w:lang w:eastAsia="zh-CN"/>
        </w:rPr>
        <w:t>.</w:t>
      </w:r>
      <w:r>
        <w:rPr>
          <w:rFonts w:hAnsi="宋体" w:cs="宋体"/>
          <w:b/>
          <w:bCs/>
          <w:sz w:val="21"/>
          <w:szCs w:val="21"/>
          <w:lang w:eastAsia="zh-CN"/>
        </w:rPr>
        <w:t>授权书内容填写要明确，文字要工整清楚，涂改无效。</w:t>
      </w:r>
    </w:p>
    <w:p w14:paraId="30B176A2">
      <w:pPr>
        <w:pStyle w:val="6"/>
        <w:widowControl/>
        <w:ind w:left="0" w:firstLine="120" w:firstLineChars="50"/>
        <w:jc w:val="left"/>
        <w:rPr>
          <w:rFonts w:hint="default" w:hAnsi="宋体" w:cs="宋体"/>
          <w:b/>
          <w:bCs/>
          <w:sz w:val="24"/>
          <w:szCs w:val="24"/>
          <w:lang w:val="en-US" w:eastAsia="zh-CN"/>
        </w:rPr>
      </w:pPr>
      <w:r>
        <w:rPr>
          <w:rFonts w:hint="eastAsia" w:hAnsi="宋体" w:cs="宋体"/>
          <w:b/>
          <w:bCs/>
          <w:sz w:val="24"/>
          <w:szCs w:val="24"/>
          <w:lang w:val="en-US" w:eastAsia="zh-CN"/>
        </w:rPr>
        <w:t>3.被授权委托人须提供近三个月（即2</w:t>
      </w:r>
      <w:bookmarkStart w:id="22" w:name="_GoBack"/>
      <w:bookmarkEnd w:id="22"/>
      <w:r>
        <w:rPr>
          <w:rFonts w:hint="eastAsia" w:hAnsi="宋体" w:cs="宋体"/>
          <w:b/>
          <w:bCs/>
          <w:sz w:val="24"/>
          <w:szCs w:val="24"/>
          <w:lang w:val="en-US" w:eastAsia="zh-CN"/>
        </w:rPr>
        <w:t>025年5月至响应文件递交截止时间止）企业为其缴纳的社保证明材料。</w:t>
      </w:r>
    </w:p>
    <w:p w14:paraId="13EA93C3">
      <w:pPr>
        <w:rPr>
          <w:sz w:val="21"/>
          <w:szCs w:val="21"/>
        </w:rPr>
      </w:pPr>
    </w:p>
    <w:p w14:paraId="27305CDC">
      <w:pPr>
        <w:rPr>
          <w:sz w:val="21"/>
          <w:szCs w:val="21"/>
        </w:rPr>
      </w:pPr>
    </w:p>
    <w:p w14:paraId="21C9D650">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供应商名称（公章）：</w:t>
      </w:r>
    </w:p>
    <w:p w14:paraId="20FEF11F">
      <w:pPr>
        <w:keepNext w:val="0"/>
        <w:keepLines w:val="0"/>
        <w:widowControl w:val="0"/>
        <w:suppressLineNumbers w:val="0"/>
        <w:adjustRightInd w:val="0"/>
        <w:snapToGrid w:val="0"/>
        <w:spacing w:before="0" w:beforeAutospacing="0" w:after="0" w:afterAutospacing="0" w:line="360" w:lineRule="auto"/>
        <w:ind w:left="0" w:right="420"/>
        <w:jc w:val="both"/>
        <w:rPr>
          <w:sz w:val="21"/>
          <w:szCs w:val="21"/>
        </w:rPr>
      </w:pPr>
      <w:r>
        <w:rPr>
          <w:rFonts w:hint="eastAsia" w:ascii="宋体" w:hAnsi="宋体" w:eastAsia="宋体" w:cs="宋体"/>
          <w:kern w:val="2"/>
          <w:sz w:val="21"/>
          <w:szCs w:val="21"/>
          <w:lang w:val="en-US" w:eastAsia="zh-CN" w:bidi="ar"/>
        </w:rPr>
        <w:t>日期：    年   月   日</w:t>
      </w:r>
    </w:p>
    <w:p w14:paraId="447EA2A6">
      <w:pPr>
        <w:rPr>
          <w:rFonts w:hint="eastAsia"/>
          <w:sz w:val="21"/>
          <w:szCs w:val="21"/>
          <w:lang w:eastAsia="zh-CN"/>
        </w:rPr>
      </w:pPr>
      <w:r>
        <w:rPr>
          <w:rFonts w:hint="eastAsia"/>
          <w:sz w:val="21"/>
          <w:szCs w:val="21"/>
          <w:lang w:eastAsia="zh-CN"/>
        </w:rPr>
        <w:br w:type="page"/>
      </w:r>
    </w:p>
    <w:p w14:paraId="480DDC70">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附件二：</w:t>
      </w:r>
    </w:p>
    <w:p w14:paraId="012D55EB">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p>
    <w:p w14:paraId="72021DD5">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03311CA2">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4DC01B9F">
      <w:pPr>
        <w:rPr>
          <w:rFonts w:ascii="宋体" w:hAnsi="宋体" w:cs="宋体"/>
          <w:highlight w:val="none"/>
        </w:rPr>
      </w:pPr>
    </w:p>
    <w:p w14:paraId="2FA1845D">
      <w:pPr>
        <w:pStyle w:val="7"/>
        <w:rPr>
          <w:rFonts w:ascii="宋体" w:hAnsi="宋体" w:cs="宋体"/>
          <w:highlight w:val="none"/>
        </w:rPr>
      </w:pPr>
    </w:p>
    <w:p w14:paraId="57AD8366">
      <w:pPr>
        <w:spacing w:line="600" w:lineRule="auto"/>
        <w:ind w:firstLine="3780" w:firstLineChars="1800"/>
        <w:jc w:val="left"/>
        <w:rPr>
          <w:rFonts w:ascii="宋体" w:hAnsi="宋体" w:cs="宋体"/>
          <w:szCs w:val="21"/>
          <w:highlight w:val="none"/>
        </w:rPr>
      </w:pPr>
    </w:p>
    <w:p w14:paraId="5290AB8F">
      <w:pPr>
        <w:spacing w:line="600" w:lineRule="auto"/>
        <w:ind w:firstLine="3780" w:firstLineChars="1800"/>
        <w:jc w:val="left"/>
        <w:rPr>
          <w:rFonts w:ascii="宋体" w:hAnsi="宋体" w:cs="宋体"/>
          <w:szCs w:val="21"/>
          <w:highlight w:val="none"/>
        </w:rPr>
      </w:pPr>
    </w:p>
    <w:p w14:paraId="15393B1E">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5F8CBD25">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225CD4BE">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04CF4F45">
      <w:pPr>
        <w:pStyle w:val="3"/>
        <w:rPr>
          <w:rFonts w:ascii="宋体" w:hAnsi="宋体" w:cs="宋体"/>
          <w:highlight w:val="none"/>
        </w:rPr>
      </w:pPr>
    </w:p>
    <w:p w14:paraId="0680DA1C">
      <w:pPr>
        <w:rPr>
          <w:rFonts w:ascii="宋体" w:hAnsi="宋体" w:cs="宋体"/>
          <w:highlight w:val="none"/>
        </w:rPr>
      </w:pPr>
    </w:p>
    <w:p w14:paraId="270CBC03">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r>
        <w:rPr>
          <w:rFonts w:hint="eastAsia" w:asciiTheme="minorHAnsi" w:hAnsiTheme="minorHAnsi" w:eastAsiaTheme="minorEastAsia" w:cstheme="minorBidi"/>
          <w:b w:val="0"/>
          <w:kern w:val="2"/>
          <w:sz w:val="24"/>
          <w:szCs w:val="24"/>
          <w:lang w:val="en-US" w:eastAsia="zh-CN" w:bidi="ar-SA"/>
        </w:rPr>
        <w:t>附件三：</w:t>
      </w:r>
    </w:p>
    <w:p w14:paraId="5488CB4C">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p>
    <w:p w14:paraId="0D08AA40">
      <w:pPr>
        <w:rPr>
          <w:rFonts w:ascii="宋体" w:hAnsi="宋体" w:cs="宋体"/>
          <w:highlight w:val="none"/>
        </w:rPr>
      </w:pPr>
    </w:p>
    <w:p w14:paraId="1E0F5139">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6A1AED2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46625B8F">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380C3AD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5222FDF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1D268DDF">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58003822">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55641A71">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6545CD00">
      <w:pPr>
        <w:spacing w:line="360" w:lineRule="auto"/>
        <w:ind w:firstLine="420" w:firstLineChars="200"/>
        <w:rPr>
          <w:rFonts w:ascii="宋体" w:hAnsi="宋体" w:cs="宋体"/>
          <w:color w:val="000000"/>
          <w:szCs w:val="21"/>
          <w:highlight w:val="none"/>
        </w:rPr>
      </w:pPr>
    </w:p>
    <w:p w14:paraId="4A2DACC3">
      <w:pPr>
        <w:spacing w:line="360" w:lineRule="auto"/>
        <w:rPr>
          <w:rFonts w:ascii="宋体" w:hAnsi="宋体" w:cs="宋体"/>
          <w:color w:val="000000"/>
          <w:szCs w:val="21"/>
          <w:highlight w:val="none"/>
        </w:rPr>
      </w:pPr>
    </w:p>
    <w:p w14:paraId="188A796E">
      <w:pPr>
        <w:spacing w:line="360" w:lineRule="auto"/>
        <w:rPr>
          <w:rFonts w:ascii="宋体" w:hAnsi="宋体" w:cs="宋体"/>
          <w:color w:val="000000"/>
          <w:szCs w:val="21"/>
          <w:highlight w:val="none"/>
        </w:rPr>
      </w:pPr>
    </w:p>
    <w:p w14:paraId="6A5C7F83">
      <w:pPr>
        <w:spacing w:line="600" w:lineRule="auto"/>
        <w:ind w:firstLine="3780" w:firstLineChars="1800"/>
        <w:jc w:val="left"/>
        <w:rPr>
          <w:rFonts w:ascii="宋体" w:hAnsi="宋体" w:cs="宋体"/>
          <w:szCs w:val="21"/>
          <w:highlight w:val="none"/>
        </w:rPr>
      </w:pPr>
    </w:p>
    <w:p w14:paraId="537205E4">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4DDC5A91">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3E3FC8F3">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 xml:space="preserve">日      期：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年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月     日</w:t>
      </w:r>
    </w:p>
    <w:p w14:paraId="6D7A36B5">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7D4846AB">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4A13AF54">
      <w:pPr>
        <w:pStyle w:val="14"/>
        <w:widowControl/>
        <w:spacing w:line="36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p>
    <w:p w14:paraId="363A99E7">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我方承诺，不存在相关法律法规规定的禁止情形。我单位的股权关系、与其他单位的管理关系和其他与本项目有关的利害关系等，作如下说明和承诺：</w:t>
      </w:r>
    </w:p>
    <w:p w14:paraId="6DC2853E">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1.我方在本项目响应环节中，不存在与其他供应商单位负责人为同一人或者存在直接控股、管理关系。</w:t>
      </w:r>
    </w:p>
    <w:p w14:paraId="6DAD2C2E">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1.1 股权关系说明</w:t>
      </w:r>
    </w:p>
    <w:p w14:paraId="2D2986B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1.1.1 我单位法定代表人（单位负责人）姓名：</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p>
    <w:p w14:paraId="602B62F6">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1.1.2 我单位控股的单位有</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2F0E123C">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1.1.3 我单位被</w:t>
      </w:r>
      <w:r>
        <w:rPr>
          <w:rFonts w:hint="eastAsia" w:ascii="宋体" w:hAnsi="宋体" w:eastAsia="宋体" w:cs="宋体"/>
          <w:color w:val="auto"/>
          <w:sz w:val="21"/>
          <w:szCs w:val="21"/>
          <w:highlight w:val="none"/>
          <w:u w:val="single"/>
          <w:lang w:val="zh-CN"/>
        </w:rPr>
        <w:t xml:space="preserve">      （单位或自然人）        </w:t>
      </w:r>
      <w:r>
        <w:rPr>
          <w:rFonts w:hint="eastAsia" w:ascii="宋体" w:hAnsi="宋体" w:eastAsia="宋体" w:cs="宋体"/>
          <w:color w:val="auto"/>
          <w:sz w:val="21"/>
          <w:szCs w:val="21"/>
          <w:highlight w:val="none"/>
          <w:lang w:val="zh-CN"/>
        </w:rPr>
        <w:t>控股。</w:t>
      </w:r>
      <w:r>
        <w:rPr>
          <w:rFonts w:hint="eastAsia" w:ascii="宋体" w:hAnsi="宋体" w:eastAsia="宋体" w:cs="宋体"/>
          <w:color w:val="auto"/>
          <w:sz w:val="21"/>
          <w:szCs w:val="21"/>
          <w:highlight w:val="none"/>
        </w:rPr>
        <w:t>(没有填“无”)</w:t>
      </w:r>
    </w:p>
    <w:p w14:paraId="29F4FD4A">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1.2.管理关系说明</w:t>
      </w:r>
    </w:p>
    <w:p w14:paraId="2BCB41FC">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1.2.1 我单位管理的下属单位有</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7EE43C7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1.2.2 我单位的上级管理单位有</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08E3BAEB">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2.我方与采购人不存在利害关系及其他可能影响招标公正性的情形。</w:t>
      </w:r>
    </w:p>
    <w:p w14:paraId="2894A6B3">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3.我</w:t>
      </w:r>
      <w:r>
        <w:rPr>
          <w:rFonts w:hint="eastAsia" w:ascii="宋体" w:hAnsi="宋体" w:eastAsia="宋体" w:cs="宋体"/>
          <w:color w:val="auto"/>
          <w:sz w:val="21"/>
          <w:szCs w:val="21"/>
          <w:highlight w:val="none"/>
        </w:rPr>
        <w:t>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（是或否）</w:t>
      </w:r>
      <w:r>
        <w:rPr>
          <w:rFonts w:hint="eastAsia" w:ascii="宋体" w:hAnsi="宋体" w:eastAsia="宋体" w:cs="宋体"/>
          <w:color w:val="auto"/>
          <w:sz w:val="21"/>
          <w:szCs w:val="21"/>
          <w:highlight w:val="none"/>
          <w:lang w:val="zh-CN"/>
        </w:rPr>
        <w:t>为</w:t>
      </w:r>
      <w:r>
        <w:rPr>
          <w:rFonts w:hint="eastAsia" w:ascii="宋体" w:hAnsi="宋体" w:eastAsia="宋体" w:cs="宋体"/>
          <w:color w:val="auto"/>
          <w:sz w:val="21"/>
          <w:szCs w:val="21"/>
          <w:highlight w:val="none"/>
        </w:rPr>
        <w:t>本</w:t>
      </w:r>
      <w:r>
        <w:rPr>
          <w:rFonts w:hint="eastAsia" w:ascii="宋体" w:hAnsi="宋体" w:eastAsia="宋体" w:cs="宋体"/>
          <w:color w:val="auto"/>
          <w:sz w:val="21"/>
          <w:szCs w:val="21"/>
          <w:highlight w:val="none"/>
          <w:lang w:val="zh-CN"/>
        </w:rPr>
        <w:t>采购项目</w:t>
      </w:r>
      <w:r>
        <w:rPr>
          <w:rFonts w:hint="eastAsia" w:ascii="宋体" w:hAnsi="宋体" w:eastAsia="宋体" w:cs="宋体"/>
          <w:color w:val="auto"/>
          <w:sz w:val="21"/>
          <w:szCs w:val="21"/>
          <w:highlight w:val="none"/>
          <w:lang w:val="en-US" w:eastAsia="zh-CN"/>
        </w:rPr>
        <w:t>前期</w:t>
      </w:r>
      <w:r>
        <w:rPr>
          <w:rFonts w:hint="eastAsia" w:ascii="宋体" w:hAnsi="宋体" w:eastAsia="宋体" w:cs="宋体"/>
          <w:color w:val="auto"/>
          <w:sz w:val="21"/>
          <w:szCs w:val="21"/>
          <w:highlight w:val="none"/>
          <w:lang w:val="zh-CN"/>
        </w:rPr>
        <w:t>提供整体设计、规范编制或者项目管理、监理、检测等服务</w:t>
      </w:r>
      <w:r>
        <w:rPr>
          <w:rFonts w:hint="eastAsia" w:ascii="宋体" w:hAnsi="宋体" w:eastAsia="宋体" w:cs="宋体"/>
          <w:color w:val="auto"/>
          <w:sz w:val="21"/>
          <w:szCs w:val="21"/>
          <w:highlight w:val="none"/>
        </w:rPr>
        <w:t>的供应商</w:t>
      </w:r>
      <w:r>
        <w:rPr>
          <w:rFonts w:hint="eastAsia" w:ascii="宋体" w:hAnsi="宋体" w:eastAsia="宋体" w:cs="宋体"/>
          <w:color w:val="auto"/>
          <w:sz w:val="21"/>
          <w:szCs w:val="21"/>
          <w:highlight w:val="none"/>
          <w:lang w:val="zh-CN"/>
        </w:rPr>
        <w:t>；</w:t>
      </w:r>
    </w:p>
    <w:p w14:paraId="39AD9915">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4.其他与本项目有关的利害关系说明：</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6817B1B8">
      <w:pPr>
        <w:autoSpaceDE w:val="0"/>
        <w:autoSpaceDN w:val="0"/>
        <w:adjustRightInd w:val="0"/>
        <w:snapToGrid w:val="0"/>
        <w:spacing w:line="360" w:lineRule="auto"/>
        <w:ind w:firstLine="3150" w:firstLineChars="15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p>
    <w:p w14:paraId="42F5829D">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我方承诺以上说明真实有效，无虚假内容或隐瞒。</w:t>
      </w:r>
    </w:p>
    <w:p w14:paraId="72AD49B4">
      <w:pPr>
        <w:snapToGrid w:val="0"/>
        <w:spacing w:line="360" w:lineRule="auto"/>
        <w:ind w:firstLine="1920" w:firstLineChars="800"/>
        <w:rPr>
          <w:rFonts w:hint="eastAsia" w:ascii="宋体" w:hAnsi="宋体" w:eastAsia="宋体" w:cs="宋体"/>
          <w:color w:val="auto"/>
          <w:sz w:val="24"/>
          <w:szCs w:val="24"/>
          <w:highlight w:val="none"/>
        </w:rPr>
      </w:pPr>
    </w:p>
    <w:p w14:paraId="0D4F0448">
      <w:pPr>
        <w:autoSpaceDE w:val="0"/>
        <w:autoSpaceDN w:val="0"/>
        <w:adjustRightInd w:val="0"/>
        <w:spacing w:line="360" w:lineRule="auto"/>
        <w:ind w:firstLine="420" w:firstLineChars="200"/>
        <w:rPr>
          <w:rFonts w:hint="eastAsia" w:ascii="宋体" w:hAnsi="宋体" w:cs="仿宋"/>
          <w:szCs w:val="21"/>
          <w:highlight w:val="none"/>
        </w:rPr>
      </w:pPr>
    </w:p>
    <w:p w14:paraId="367BB7DB">
      <w:pPr>
        <w:pStyle w:val="8"/>
        <w:rPr>
          <w:rFonts w:ascii="宋体" w:hAnsi="宋体"/>
          <w:sz w:val="24"/>
          <w:highlight w:val="none"/>
        </w:rPr>
      </w:pPr>
    </w:p>
    <w:p w14:paraId="10CC30FE">
      <w:pPr>
        <w:pStyle w:val="8"/>
        <w:rPr>
          <w:rFonts w:ascii="宋体" w:hAnsi="宋体"/>
          <w:sz w:val="24"/>
          <w:highlight w:val="none"/>
        </w:rPr>
      </w:pPr>
    </w:p>
    <w:p w14:paraId="06B8AB70">
      <w:pPr>
        <w:pStyle w:val="8"/>
        <w:ind w:firstLine="0"/>
        <w:rPr>
          <w:rFonts w:ascii="宋体" w:hAnsi="宋体"/>
          <w:sz w:val="24"/>
          <w:highlight w:val="none"/>
        </w:rPr>
      </w:pPr>
    </w:p>
    <w:p w14:paraId="7E09713A">
      <w:pPr>
        <w:snapToGrid w:val="0"/>
        <w:spacing w:line="360" w:lineRule="auto"/>
        <w:rPr>
          <w:rFonts w:ascii="宋体" w:hAnsi="宋体"/>
          <w:b/>
          <w:szCs w:val="21"/>
          <w:highlight w:val="none"/>
        </w:rPr>
      </w:pPr>
    </w:p>
    <w:p w14:paraId="144CCC19">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2F21A797">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55D1A294">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5C4F66A3">
      <w:pPr>
        <w:pStyle w:val="8"/>
        <w:rPr>
          <w:rFonts w:ascii="宋体" w:hAnsi="宋体"/>
          <w:sz w:val="21"/>
          <w:szCs w:val="21"/>
          <w:highlight w:val="none"/>
          <w:u w:val="single"/>
        </w:rPr>
      </w:pPr>
    </w:p>
    <w:p w14:paraId="15991511">
      <w:pPr>
        <w:pStyle w:val="8"/>
        <w:rPr>
          <w:rFonts w:ascii="宋体" w:hAnsi="宋体"/>
          <w:sz w:val="21"/>
          <w:szCs w:val="21"/>
          <w:highlight w:val="none"/>
          <w:u w:val="single"/>
        </w:rPr>
      </w:pPr>
    </w:p>
    <w:p w14:paraId="7591E1EB">
      <w:pPr>
        <w:pStyle w:val="8"/>
        <w:rPr>
          <w:rFonts w:ascii="宋体" w:hAnsi="宋体"/>
          <w:sz w:val="21"/>
          <w:szCs w:val="21"/>
          <w:highlight w:val="none"/>
          <w:u w:val="single"/>
        </w:rPr>
      </w:pPr>
    </w:p>
    <w:p w14:paraId="38B18ABF">
      <w:pPr>
        <w:pStyle w:val="8"/>
        <w:rPr>
          <w:rFonts w:ascii="宋体" w:hAnsi="宋体"/>
          <w:sz w:val="21"/>
          <w:szCs w:val="21"/>
          <w:highlight w:val="none"/>
          <w:u w:val="single"/>
        </w:rPr>
      </w:pPr>
    </w:p>
    <w:p w14:paraId="3ABB7A9A">
      <w:pPr>
        <w:pStyle w:val="8"/>
        <w:rPr>
          <w:rFonts w:ascii="宋体" w:hAnsi="宋体"/>
          <w:sz w:val="21"/>
          <w:szCs w:val="21"/>
          <w:highlight w:val="none"/>
          <w:u w:val="single"/>
        </w:rPr>
      </w:pPr>
    </w:p>
    <w:p w14:paraId="6D4EA73D">
      <w:pPr>
        <w:pStyle w:val="8"/>
        <w:rPr>
          <w:rFonts w:ascii="宋体" w:hAnsi="宋体"/>
          <w:sz w:val="21"/>
          <w:szCs w:val="21"/>
          <w:highlight w:val="none"/>
          <w:u w:val="single"/>
        </w:rPr>
      </w:pPr>
    </w:p>
    <w:p w14:paraId="64F006FA">
      <w:pPr>
        <w:pStyle w:val="8"/>
        <w:ind w:left="0" w:leftChars="0" w:firstLine="0" w:firstLineChars="0"/>
        <w:rPr>
          <w:rFonts w:hint="eastAsia" w:ascii="宋体" w:hAnsi="宋体"/>
          <w:sz w:val="21"/>
          <w:szCs w:val="21"/>
          <w:highlight w:val="none"/>
          <w:u w:val="single"/>
          <w:lang w:eastAsia="zh-CN"/>
        </w:rPr>
      </w:pPr>
    </w:p>
    <w:p w14:paraId="0EA718F2">
      <w:pPr>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br w:type="page"/>
      </w:r>
    </w:p>
    <w:p w14:paraId="7D161664">
      <w:pPr>
        <w:autoSpaceDE w:val="0"/>
        <w:autoSpaceDN w:val="0"/>
        <w:adjustRightInd w:val="0"/>
        <w:snapToGrid w:val="0"/>
        <w:outlineLvl w:val="1"/>
        <w:rPr>
          <w:rFonts w:hint="default"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附件五</w:t>
      </w:r>
      <w:r>
        <w:rPr>
          <w:rFonts w:hint="eastAsia" w:cstheme="minorBidi"/>
          <w:b w:val="0"/>
          <w:kern w:val="2"/>
          <w:sz w:val="24"/>
          <w:szCs w:val="24"/>
          <w:lang w:val="en-US" w:eastAsia="zh-CN" w:bidi="ar-SA"/>
        </w:rPr>
        <w:t>：</w:t>
      </w:r>
    </w:p>
    <w:p w14:paraId="261F9FCE">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1CDBEA45">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为响应党中央、国务院关于治理政府采购领域商业贿赂行为的号召，我公司在此庄严承诺：</w:t>
      </w:r>
    </w:p>
    <w:p w14:paraId="344B75E3">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一、在参与政府采购活动中遵纪守法、诚信经营、公平竞标。</w:t>
      </w:r>
    </w:p>
    <w:p w14:paraId="0E11B7E7">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二、不向政府采购人、采购代理机构和政府采购评审专家进行任何形式的商业贿赂以谋取交易机会。</w:t>
      </w:r>
    </w:p>
    <w:p w14:paraId="728D471A">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三、不向政府采购代理机构和采购人提供虚假资格证明文件或采用虚假应标方式参与政府采购市场竞争并谋取中标、成交。</w:t>
      </w:r>
    </w:p>
    <w:p w14:paraId="543E1AE0">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四、不采取“围标、陪标”等商业欺诈手段获得政府采购订单。</w:t>
      </w:r>
    </w:p>
    <w:p w14:paraId="2630567A">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五、不采取不正当手段诋毁、排挤其他供应商。</w:t>
      </w:r>
    </w:p>
    <w:p w14:paraId="30FB9091">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六、不在提供货物和服务时“偷梁换柱、以次充好”损害采购人的合法权益。</w:t>
      </w:r>
    </w:p>
    <w:p w14:paraId="6A0B1C28">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七、不与采购人、采购代理机构、政府采购评审专家或其它供应商恶意串通，进行质疑和投诉，维护政府采购市场秩序。</w:t>
      </w:r>
    </w:p>
    <w:p w14:paraId="36D0A85A">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八、尊重和接受政府采购监督管理部门的监督和政府采购代理机构招标采购要求，承担因违约行为给采购人造成的损失。</w:t>
      </w:r>
    </w:p>
    <w:p w14:paraId="5FF8147F">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九、不发生其他有悖于政府采购公开、公平、公正和诚信原则的行为。</w:t>
      </w:r>
    </w:p>
    <w:p w14:paraId="6604A254">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p>
    <w:p w14:paraId="560EF4E9">
      <w:pPr>
        <w:pStyle w:val="16"/>
        <w:spacing w:line="360" w:lineRule="auto"/>
        <w:rPr>
          <w:rFonts w:hint="eastAsia" w:ascii="宋体" w:hAnsi="宋体" w:eastAsia="宋体" w:cs="宋体"/>
          <w:color w:val="auto"/>
          <w:sz w:val="24"/>
          <w:szCs w:val="24"/>
          <w:highlight w:val="none"/>
          <w:lang w:val="zh-CN"/>
        </w:rPr>
      </w:pPr>
    </w:p>
    <w:p w14:paraId="55DD1A06">
      <w:pPr>
        <w:pStyle w:val="16"/>
        <w:spacing w:line="360" w:lineRule="auto"/>
        <w:rPr>
          <w:rFonts w:hint="eastAsia" w:ascii="宋体" w:hAnsi="宋体" w:eastAsia="宋体" w:cs="宋体"/>
          <w:color w:val="auto"/>
          <w:sz w:val="24"/>
          <w:szCs w:val="24"/>
          <w:highlight w:val="none"/>
          <w:lang w:val="zh-CN"/>
        </w:rPr>
      </w:pPr>
    </w:p>
    <w:p w14:paraId="304FB9CF">
      <w:pPr>
        <w:snapToGrid w:val="0"/>
        <w:spacing w:line="360" w:lineRule="auto"/>
        <w:ind w:firstLine="2730" w:firstLineChars="1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供应商（公章）：</w:t>
      </w:r>
      <w:r>
        <w:rPr>
          <w:rFonts w:hint="eastAsia" w:ascii="宋体" w:hAnsi="宋体" w:eastAsia="宋体" w:cs="宋体"/>
          <w:color w:val="auto"/>
          <w:sz w:val="21"/>
          <w:szCs w:val="21"/>
          <w:highlight w:val="none"/>
          <w:u w:val="single"/>
        </w:rPr>
        <w:t xml:space="preserve">     （供应商名称）         </w:t>
      </w:r>
    </w:p>
    <w:p w14:paraId="6F8E7E43">
      <w:pPr>
        <w:snapToGrid w:val="0"/>
        <w:spacing w:line="360" w:lineRule="auto"/>
        <w:ind w:firstLine="2730" w:firstLineChars="13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法定代表人/授权代表（签字或盖章）：</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AFE657E">
      <w:pPr>
        <w:snapToGrid w:val="0"/>
        <w:spacing w:line="360" w:lineRule="auto"/>
        <w:ind w:firstLine="2730" w:firstLineChars="13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p>
    <w:p w14:paraId="1B3C5F61">
      <w:pPr>
        <w:snapToGrid w:val="0"/>
        <w:spacing w:line="360" w:lineRule="auto"/>
        <w:rPr>
          <w:rFonts w:hint="eastAsia" w:ascii="宋体" w:hAnsi="宋体" w:eastAsia="宋体" w:cs="宋体"/>
          <w:b/>
          <w:color w:val="auto"/>
          <w:sz w:val="30"/>
          <w:szCs w:val="30"/>
          <w:highlight w:val="none"/>
        </w:rPr>
      </w:pPr>
    </w:p>
    <w:p w14:paraId="675DB4F3">
      <w:pPr>
        <w:rPr>
          <w:rFonts w:hint="eastAsia"/>
          <w:lang w:val="zh-CN"/>
        </w:rPr>
      </w:pPr>
    </w:p>
    <w:p w14:paraId="55E90BDF">
      <w:pPr>
        <w:rPr>
          <w:rFonts w:hint="eastAsia"/>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50601"/>
    <w:rsid w:val="0A867BBA"/>
    <w:rsid w:val="0ADD2F10"/>
    <w:rsid w:val="0D4E046E"/>
    <w:rsid w:val="110A7E8F"/>
    <w:rsid w:val="15127C5A"/>
    <w:rsid w:val="1B75684C"/>
    <w:rsid w:val="1FAA0B2D"/>
    <w:rsid w:val="213A031C"/>
    <w:rsid w:val="223460AA"/>
    <w:rsid w:val="264B2FCC"/>
    <w:rsid w:val="295757E3"/>
    <w:rsid w:val="2B566E96"/>
    <w:rsid w:val="2C4F7D88"/>
    <w:rsid w:val="2F093B3A"/>
    <w:rsid w:val="332D0D86"/>
    <w:rsid w:val="35492DCC"/>
    <w:rsid w:val="38044D88"/>
    <w:rsid w:val="3B00510D"/>
    <w:rsid w:val="3BB52F69"/>
    <w:rsid w:val="41160006"/>
    <w:rsid w:val="45250601"/>
    <w:rsid w:val="45796DB6"/>
    <w:rsid w:val="46405692"/>
    <w:rsid w:val="4A6A4F1F"/>
    <w:rsid w:val="4B8464B4"/>
    <w:rsid w:val="4E3E72C3"/>
    <w:rsid w:val="51AB0F0B"/>
    <w:rsid w:val="51FF0643"/>
    <w:rsid w:val="52D90E94"/>
    <w:rsid w:val="55DB4F23"/>
    <w:rsid w:val="5A1613D4"/>
    <w:rsid w:val="5D8F3D13"/>
    <w:rsid w:val="5E282CCF"/>
    <w:rsid w:val="60D13AF2"/>
    <w:rsid w:val="62AB5051"/>
    <w:rsid w:val="6416019A"/>
    <w:rsid w:val="65646CE3"/>
    <w:rsid w:val="6A7C062B"/>
    <w:rsid w:val="718129CA"/>
    <w:rsid w:val="73400AA6"/>
    <w:rsid w:val="77CE6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color w:val="993300"/>
      <w:sz w:val="24"/>
    </w:r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rPr>
  </w:style>
  <w:style w:type="paragraph" w:styleId="6">
    <w:name w:val="Plain Text"/>
    <w:basedOn w:val="1"/>
    <w:qFormat/>
    <w:uiPriority w:val="99"/>
    <w:rPr>
      <w:rFonts w:ascii="宋体" w:hAnsi="Courier New"/>
      <w:szCs w:val="21"/>
    </w:rPr>
  </w:style>
  <w:style w:type="paragraph" w:styleId="7">
    <w:name w:val="toc 1"/>
    <w:basedOn w:val="1"/>
    <w:next w:val="1"/>
    <w:qFormat/>
    <w:uiPriority w:val="0"/>
    <w:pPr>
      <w:spacing w:before="120" w:after="120"/>
      <w:jc w:val="left"/>
    </w:pPr>
    <w:rPr>
      <w:b/>
      <w:bCs/>
      <w:caps/>
      <w:sz w:val="20"/>
    </w:rPr>
  </w:style>
  <w:style w:type="paragraph" w:styleId="8">
    <w:name w:val="Body Text First Indent"/>
    <w:basedOn w:val="3"/>
    <w:next w:val="9"/>
    <w:qFormat/>
    <w:uiPriority w:val="0"/>
    <w:pPr>
      <w:adjustRightInd w:val="0"/>
      <w:spacing w:after="0"/>
      <w:ind w:firstLine="420"/>
      <w:jc w:val="left"/>
    </w:pPr>
    <w:rPr>
      <w:b/>
      <w:kern w:val="0"/>
      <w:sz w:val="28"/>
    </w:rPr>
  </w:style>
  <w:style w:type="paragraph" w:styleId="9">
    <w:name w:val="Body Text First Indent 2"/>
    <w:basedOn w:val="4"/>
    <w:next w:val="1"/>
    <w:qFormat/>
    <w:uiPriority w:val="0"/>
    <w:pPr>
      <w:spacing w:after="0"/>
      <w:ind w:left="0" w:firstLine="420" w:firstLineChars="200"/>
    </w:pPr>
    <w:rPr>
      <w:rFonts w:ascii="Calibri" w:hAnsi="Calibri" w:eastAsia="宋体" w:cs="Times New Roman"/>
      <w:sz w:val="32"/>
      <w:szCs w:val="20"/>
    </w:rPr>
  </w:style>
  <w:style w:type="paragraph" w:customStyle="1" w:styleId="12">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msolistparagraph"/>
    <w:basedOn w:val="1"/>
    <w:qFormat/>
    <w:uiPriority w:val="0"/>
    <w:pPr>
      <w:ind w:firstLine="420" w:firstLineChars="200"/>
    </w:pPr>
    <w:rPr>
      <w:rFonts w:ascii="Calibri" w:hAnsi="Calibri" w:eastAsia="宋体" w:cs="Times New Roman"/>
      <w:kern w:val="0"/>
      <w:sz w:val="20"/>
      <w:szCs w:val="22"/>
    </w:rPr>
  </w:style>
  <w:style w:type="paragraph" w:customStyle="1" w:styleId="15">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6">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2897</Words>
  <Characters>2977</Characters>
  <Lines>0</Lines>
  <Paragraphs>0</Paragraphs>
  <TotalTime>0</TotalTime>
  <ScaleCrop>false</ScaleCrop>
  <LinksUpToDate>false</LinksUpToDate>
  <CharactersWithSpaces>3634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2025-08-21T06:25:00Z</dcterms:created>
  <dc:creator>WPS_1550105559</dc:creator>
  <cp:lastModifiedBy>WPS_1550105559</cp:lastModifiedBy>
  <dcterms:modified xsi:type="dcterms:W3CDTF">2025-08-29T08:55:57Z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3BC877500DFA4C38852A77169F5A0A26_11</vt:lpwstr>
  </property>
  <property fmtid="{D5CDD505-2E9C-101B-9397-08002B2CF9AE}" pid="4" name="KSOTemplateDocerSaveRecord">
    <vt:lpwstr>eyJoZGlkIjoiMWNlMjRmZWRkNzNkYjQzNTIwYzUwZDRiMGZiYjViM2UiLCJ1c2VySWQiOiI0NzI4NTc0NDQifQ==</vt:lpwstr>
  </property>
</Properties>
</file>