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w:t>
      </w:r>
      <w:r>
        <w:rPr>
          <w:rFonts w:hint="eastAsia" w:ascii="宋体" w:hAnsi="宋体" w:eastAsia="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w:t>
      </w:r>
      <w:bookmarkStart w:id="14" w:name="_GoBack"/>
      <w:bookmarkEnd w:id="14"/>
      <w:r>
        <w:rPr>
          <w:rFonts w:hint="eastAsia" w:ascii="宋体" w:hAnsi="宋体" w:eastAsia="宋体" w:cs="宋体"/>
          <w:kern w:val="0"/>
          <w:sz w:val="24"/>
          <w:szCs w:val="24"/>
          <w:lang w:val="en-US" w:eastAsia="zh-CN" w:bidi="zh-CN"/>
        </w:rPr>
        <w:t>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6910371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w:t>
      </w:r>
      <w:r>
        <w:rPr>
          <w:rFonts w:hint="eastAsia" w:ascii="宋体" w:hAnsi="宋体" w:cs="宋体"/>
          <w:i w:val="0"/>
          <w:iCs w:val="0"/>
          <w:caps w:val="0"/>
          <w:color w:val="auto"/>
          <w:spacing w:val="0"/>
          <w:sz w:val="24"/>
          <w:szCs w:val="24"/>
          <w:highlight w:val="none"/>
          <w:shd w:val="clear" w:color="auto" w:fill="FFFFFF"/>
          <w:lang w:val="en-US" w:eastAsia="zh-CN" w:bidi="ar-SA"/>
        </w:rPr>
        <w:t>3</w:t>
      </w:r>
      <w:r>
        <w:rPr>
          <w:rFonts w:hint="eastAsia" w:ascii="宋体" w:hAnsi="宋体" w:eastAsia="宋体" w:cs="宋体"/>
          <w:i w:val="0"/>
          <w:iCs w:val="0"/>
          <w:caps w:val="0"/>
          <w:color w:val="auto"/>
          <w:spacing w:val="0"/>
          <w:sz w:val="24"/>
          <w:szCs w:val="24"/>
          <w:highlight w:val="none"/>
          <w:shd w:val="clear" w:color="auto" w:fill="FFFFFF"/>
          <w:lang w:val="en-US" w:eastAsia="zh-CN" w:bidi="ar-SA"/>
        </w:rPr>
        <w:t>）</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：法定代表人授权代表参加投标的，须出具法定代表人授权委托书及授权代表身份证；法定代表人直接参加投标的，须出具法定代表人身份证明及身份证；</w:t>
      </w:r>
    </w:p>
    <w:p w14:paraId="7F1C731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4）供应商资质：须具备市政公用工程施工总承包二级及以上资质；具有有效的安全生产许可证；                </w:t>
      </w:r>
    </w:p>
    <w:p w14:paraId="6286A6EA">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default"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（5）项目经理：拟派项目经理须具备市政公用工程专业二级及以上注册建造师资格，具备有效的安全生产考核合格证（B证）；且无在建项目（提供无在建项目承诺书）；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1ED65102">
      <w:pPr>
        <w:pStyle w:val="3"/>
        <w:ind w:left="0" w:leftChars="0" w:firstLine="0" w:firstLineChars="0"/>
        <w:outlineLvl w:val="2"/>
        <w:rPr>
          <w:b/>
          <w:sz w:val="22"/>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5D750805">
      <w:pPr>
        <w:pStyle w:val="4"/>
        <w:tabs>
          <w:tab w:val="left" w:pos="1491"/>
          <w:tab w:val="left" w:pos="3612"/>
        </w:tabs>
        <w:ind w:left="0" w:leftChars="0" w:firstLine="0" w:firstLineChars="0"/>
        <w:rPr>
          <w:spacing w:val="7"/>
        </w:rPr>
      </w:pPr>
    </w:p>
    <w:p w14:paraId="78707A3B">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DBF5075"/>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21801"/>
      <w:bookmarkStart w:id="13"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135A665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19173F8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5C6CF770">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ABA08CB"/>
    <w:rsid w:val="2C7B0515"/>
    <w:rsid w:val="2D9A4720"/>
    <w:rsid w:val="2E960C1F"/>
    <w:rsid w:val="383C4522"/>
    <w:rsid w:val="3B131761"/>
    <w:rsid w:val="46525E69"/>
    <w:rsid w:val="53E75832"/>
    <w:rsid w:val="57641CB2"/>
    <w:rsid w:val="6098413C"/>
    <w:rsid w:val="68EC370E"/>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2475</Words>
  <Characters>2575</Characters>
  <Lines>0</Lines>
  <Paragraphs>0</Paragraphs>
  <TotalTime>2</TotalTime>
  <ScaleCrop>false</ScaleCrop>
  <LinksUpToDate>false</LinksUpToDate>
  <CharactersWithSpaces>3211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2025-10-14T08:00:31Z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