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w:t>
      </w:r>
      <w:r>
        <w:rPr>
          <w:rFonts w:hint="eastAsia" w:ascii="宋体" w:hAnsi="宋体" w:cs="宋体"/>
          <w:i w:val="0"/>
          <w:iCs w:val="0"/>
          <w:caps w:val="0"/>
          <w:color w:val="auto"/>
          <w:spacing w:val="0"/>
          <w:sz w:val="24"/>
          <w:szCs w:val="24"/>
          <w:highlight w:val="none"/>
          <w:shd w:val="clear" w:color="auto" w:fill="FFFFFF"/>
          <w:lang w:val="en-US" w:eastAsia="zh-CN" w:bidi="ar-SA"/>
        </w:rPr>
        <w:t>：</w:t>
      </w:r>
      <w:r>
        <w:rPr>
          <w:rFonts w:hint="eastAsia" w:ascii="宋体" w:hAnsi="宋体" w:eastAsia="宋体" w:cs="宋体"/>
          <w:i w:val="0"/>
          <w:iCs w:val="0"/>
          <w:caps w:val="0"/>
          <w:color w:val="auto"/>
          <w:spacing w:val="0"/>
          <w:sz w:val="24"/>
          <w:szCs w:val="24"/>
          <w:highlight w:val="none"/>
          <w:shd w:val="clear" w:color="auto" w:fill="FFFFFF"/>
          <w:lang w:val="en-US" w:eastAsia="zh-CN" w:bidi="ar-SA"/>
        </w:rPr>
        <w:t>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eastAsia="宋体" w:cs="宋体"/>
          <w:color w:val="auto"/>
          <w:kern w:val="0"/>
          <w:sz w:val="24"/>
          <w:szCs w:val="24"/>
          <w:highlight w:val="none"/>
          <w:shd w:val="clear" w:color="auto" w:fill="FFFFFF"/>
          <w:lang w:val="en-US" w:eastAsia="zh-CN" w:bidi="ar-SA"/>
        </w:rPr>
        <w:t>；</w:t>
      </w:r>
    </w:p>
    <w:p w14:paraId="11F1305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（2）基本资格条件承诺函：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①、</w:t>
      </w: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②、税收缴纳证明：提供自202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③、社会保障资金缴纳证明：提供自202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④、</w:t>
      </w: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⑤、</w:t>
      </w: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⑥、</w:t>
      </w: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5A55B2B2">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shd w:val="clear" w:fill="FFFFFF"/>
          <w:lang w:val="en-US" w:eastAsia="zh-CN" w:bidi="zh-CN"/>
        </w:rPr>
        <w:t>（3）</w:t>
      </w: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提供法定代表人授权书（附法定代表人、被授权人身份证复印件）（法定代表人直接参加</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，须提供法定代表人身份证明）</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414910BD">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shd w:val="clear" w:fill="FFFFFF"/>
          <w:lang w:val="en-US" w:eastAsia="zh-CN" w:bidi="zh-CN"/>
        </w:rPr>
        <w:t>（4）供应商资质</w:t>
      </w:r>
      <w:r>
        <w:rPr>
          <w:rFonts w:hint="eastAsia" w:ascii="宋体" w:hAnsi="宋体" w:cs="宋体"/>
          <w:i w:val="0"/>
          <w:iCs w:val="0"/>
          <w:caps w:val="0"/>
          <w:color w:val="auto"/>
          <w:spacing w:val="0"/>
          <w:sz w:val="24"/>
          <w:szCs w:val="24"/>
          <w:shd w:val="clear" w:fill="FFFFFF"/>
          <w:lang w:val="en-US" w:eastAsia="zh-CN" w:bidi="zh-CN"/>
        </w:rPr>
        <w:t>：</w:t>
      </w:r>
      <w:r>
        <w:rPr>
          <w:rFonts w:hint="eastAsia" w:ascii="宋体" w:hAnsi="宋体" w:eastAsia="宋体" w:cs="宋体"/>
          <w:b w:val="0"/>
          <w:bCs w:val="0"/>
          <w:snapToGrid w:val="0"/>
          <w:color w:val="000000"/>
          <w:spacing w:val="0"/>
          <w:kern w:val="0"/>
          <w:position w:val="0"/>
          <w:sz w:val="24"/>
          <w:szCs w:val="24"/>
          <w:lang w:val="en-US" w:eastAsia="zh-CN" w:bidi="ar-SA"/>
        </w:rPr>
        <w:t>须具备建设行政主管部门颁发的市政公用工程施工总承包二级及以上资质；具有有效的安全生产许可证；</w:t>
      </w:r>
    </w:p>
    <w:p w14:paraId="66360797">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default" w:ascii="宋体" w:hAnsi="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（5）项目经理：</w:t>
      </w:r>
      <w:r>
        <w:rPr>
          <w:rFonts w:hint="eastAsia" w:ascii="宋体" w:hAnsi="宋体" w:eastAsia="宋体" w:cs="宋体"/>
          <w:sz w:val="24"/>
          <w:szCs w:val="24"/>
          <w:u w:val="none"/>
          <w:vertAlign w:val="baseline"/>
          <w:lang w:val="en-US" w:eastAsia="zh-CN"/>
        </w:rPr>
        <w:t>拟派项目经理须具备市政公用工程专业二级及以上注册建造师资格，具备有效的安全生产考核合格证（B证）；且无在建项目（提供无在建项目承诺书</w:t>
      </w:r>
      <w:r>
        <w:rPr>
          <w:rFonts w:hint="eastAsia" w:ascii="宋体" w:hAnsi="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b w:val="0"/>
          <w:bCs w:val="0"/>
          <w:snapToGrid w:val="0"/>
          <w:color w:val="000000"/>
          <w:spacing w:val="0"/>
          <w:kern w:val="0"/>
          <w:position w:val="0"/>
          <w:sz w:val="24"/>
          <w:szCs w:val="24"/>
          <w:lang w:val="en-US" w:eastAsia="zh-CN" w:bidi="ar-SA"/>
        </w:rPr>
        <w:t>；</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w:t>
      </w:r>
      <w:bookmarkStart w:id="12" w:name="_GoBack"/>
      <w:bookmarkEnd w:id="12"/>
      <w:r>
        <w:rPr>
          <w:rFonts w:hint="eastAsia" w:ascii="宋体" w:hAnsi="宋体" w:eastAsia="宋体" w:cs="宋体"/>
          <w:b/>
          <w:bCs/>
          <w:sz w:val="24"/>
          <w:szCs w:val="24"/>
          <w:highlight w:val="none"/>
          <w:lang w:eastAsia="zh-CN"/>
        </w:rPr>
        <w:t>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_bookmark10"/>
      <w:bookmarkEnd w:id="1"/>
      <w:bookmarkStart w:id="2" w:name="附件6  供应商资格证明文件"/>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14D3E2FD">
      <w:pPr>
        <w:adjustRightInd w:val="0"/>
        <w:snapToGrid w:val="0"/>
        <w:spacing w:line="360" w:lineRule="auto"/>
        <w:jc w:val="center"/>
        <w:outlineLvl w:val="2"/>
        <w:rPr>
          <w:rFonts w:hint="eastAsia" w:ascii="宋体" w:hAnsi="宋体" w:eastAsia="宋体" w:cs="宋体"/>
          <w:b/>
          <w:sz w:val="44"/>
          <w:szCs w:val="44"/>
        </w:rPr>
      </w:pPr>
      <w:bookmarkStart w:id="4" w:name="供应商满足政府采购相关优惠政策的声明或证明材料"/>
      <w:bookmarkEnd w:id="4"/>
      <w:bookmarkStart w:id="5" w:name="_bookmark12"/>
      <w:bookmarkEnd w:id="5"/>
      <w:bookmarkStart w:id="6" w:name="_Toc31839"/>
      <w:bookmarkStart w:id="7" w:name="_Toc15713"/>
      <w:r>
        <w:rPr>
          <w:rFonts w:hint="eastAsia" w:ascii="宋体" w:hAnsi="宋体" w:eastAsia="宋体" w:cs="宋体"/>
          <w:b/>
          <w:sz w:val="32"/>
          <w:szCs w:val="32"/>
        </w:rPr>
        <w:t>（2）法定代表人委托授权书</w:t>
      </w:r>
      <w:bookmarkEnd w:id="6"/>
    </w:p>
    <w:p w14:paraId="2C51C07F">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4EE3C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415B07D">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0D22EA42">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投标截止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44A9A64F">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投标截止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），仅限授权代表参加投标时提供。</w:t>
      </w:r>
    </w:p>
    <w:p w14:paraId="2D6D2A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525EB8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80C63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CF0B7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02408C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EF1C31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17B4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C93A3CF">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676127B0">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2D445F09">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244A4A94">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E0EA301">
      <w:pPr>
        <w:pStyle w:val="3"/>
        <w:ind w:left="0" w:leftChars="0" w:firstLine="0" w:firstLineChars="0"/>
        <w:outlineLvl w:val="2"/>
        <w:rPr>
          <w:rFonts w:hint="eastAsia" w:ascii="宋体" w:hAnsi="宋体" w:eastAsia="宋体" w:cs="宋体"/>
          <w:lang w:eastAsia="zh-CN"/>
        </w:rPr>
      </w:pPr>
    </w:p>
    <w:p w14:paraId="31319EB0">
      <w:pPr>
        <w:pStyle w:val="3"/>
        <w:ind w:left="0" w:leftChars="0" w:firstLine="0" w:firstLineChars="0"/>
        <w:outlineLvl w:val="2"/>
        <w:rPr>
          <w:rFonts w:hint="eastAsia" w:ascii="宋体" w:hAnsi="宋体" w:eastAsia="宋体" w:cs="宋体"/>
          <w:lang w:eastAsia="zh-CN"/>
        </w:rPr>
      </w:pPr>
    </w:p>
    <w:p w14:paraId="5A4CC8FF">
      <w:pPr>
        <w:pStyle w:val="3"/>
        <w:ind w:left="0" w:leftChars="0" w:firstLine="0" w:firstLineChars="0"/>
        <w:outlineLvl w:val="2"/>
        <w:rPr>
          <w:rFonts w:hint="eastAsia" w:ascii="宋体" w:hAnsi="宋体" w:eastAsia="宋体" w:cs="宋体"/>
          <w:lang w:eastAsia="zh-CN"/>
        </w:rPr>
      </w:pPr>
    </w:p>
    <w:p w14:paraId="6E904392">
      <w:pPr>
        <w:pStyle w:val="3"/>
        <w:ind w:left="0" w:leftChars="0" w:firstLine="0" w:firstLineChars="0"/>
        <w:outlineLvl w:val="2"/>
        <w:rPr>
          <w:rFonts w:hint="eastAsia" w:ascii="宋体" w:hAnsi="宋体" w:eastAsia="宋体" w:cs="宋体"/>
          <w:lang w:eastAsia="zh-CN"/>
        </w:rPr>
      </w:pPr>
    </w:p>
    <w:p w14:paraId="4F761CB1">
      <w:pPr>
        <w:pStyle w:val="3"/>
        <w:ind w:left="0" w:leftChars="0" w:firstLine="0" w:firstLineChars="0"/>
        <w:outlineLvl w:val="2"/>
        <w:rPr>
          <w:rFonts w:hint="eastAsia" w:ascii="宋体" w:hAnsi="宋体" w:eastAsia="宋体" w:cs="宋体"/>
          <w:lang w:eastAsia="zh-CN"/>
        </w:rPr>
      </w:pPr>
    </w:p>
    <w:p w14:paraId="022148BC">
      <w:pPr>
        <w:pStyle w:val="3"/>
        <w:ind w:left="0" w:leftChars="0" w:firstLine="0" w:firstLineChars="0"/>
        <w:outlineLvl w:val="2"/>
      </w:pPr>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7"/>
    </w:p>
    <w:p w14:paraId="16A65BE2">
      <w:pPr>
        <w:pStyle w:val="4"/>
        <w:rPr>
          <w:b/>
          <w:sz w:val="28"/>
        </w:rPr>
      </w:pPr>
    </w:p>
    <w:p w14:paraId="1ED65102">
      <w:pPr>
        <w:pStyle w:val="4"/>
        <w:spacing w:before="12"/>
        <w:rPr>
          <w:b/>
          <w:sz w:val="22"/>
        </w:rPr>
      </w:pPr>
    </w:p>
    <w:p w14:paraId="78707A3B">
      <w:pPr>
        <w:pStyle w:val="4"/>
        <w:tabs>
          <w:tab w:val="left" w:pos="1491"/>
          <w:tab w:val="left" w:pos="3612"/>
        </w:tabs>
        <w:ind w:left="0" w:leftChars="0" w:firstLine="0" w:firstLineChars="0"/>
        <w:rPr>
          <w:sz w:val="31"/>
        </w:rPr>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8" w:name="_bookmark13"/>
      <w:bookmarkEnd w:id="8"/>
      <w:bookmarkStart w:id="9"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9"/>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0" w:name="_Toc21801"/>
      <w:bookmarkStart w:id="11" w:name="_Toc11962"/>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0"/>
      <w:bookmarkEnd w:id="11"/>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1195A22"/>
    <w:rsid w:val="08276B49"/>
    <w:rsid w:val="12C61124"/>
    <w:rsid w:val="14AB3737"/>
    <w:rsid w:val="1D201561"/>
    <w:rsid w:val="1F1F0F15"/>
    <w:rsid w:val="25B06BCF"/>
    <w:rsid w:val="2C7B0515"/>
    <w:rsid w:val="2D9A4720"/>
    <w:rsid w:val="33170604"/>
    <w:rsid w:val="383C4522"/>
    <w:rsid w:val="3B131761"/>
    <w:rsid w:val="3E302D23"/>
    <w:rsid w:val="458B1CA5"/>
    <w:rsid w:val="46525E69"/>
    <w:rsid w:val="53E75832"/>
    <w:rsid w:val="57641CB2"/>
    <w:rsid w:val="6098413C"/>
    <w:rsid w:val="65162B69"/>
    <w:rsid w:val="695C0FE3"/>
    <w:rsid w:val="6C702411"/>
    <w:rsid w:val="7EAA3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2471</Words>
  <Characters>2571</Characters>
  <Lines>0</Lines>
  <Paragraphs>0</Paragraphs>
  <TotalTime>0</TotalTime>
  <ScaleCrop>false</ScaleCrop>
  <LinksUpToDate>false</LinksUpToDate>
  <CharactersWithSpaces>3206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2025-10-20T07:40:37Z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ECB4A29E42AD4A788A63E5622D147C82_13</vt:lpwstr>
  </property>
  <property fmtid="{D5CDD505-2E9C-101B-9397-08002B2CF9AE}" pid="4" name="KSOTemplateDocerSaveRecord">
    <vt:lpwstr>eyJoZGlkIjoiY2RmNjIzZTI1Nzk3MDI4Zjk2MDg3Y2FkOGZjMmQ5MDkiLCJ1c2VySWQiOiI2MzU2MzM5MTIifQ==</vt:lpwstr>
  </property>
</Properties>
</file>