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①、</w:t>
      </w: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②、税收缴纳证明：提供自202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③、社会保障资金缴纳证明：提供自202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④、</w:t>
      </w: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⑤、</w:t>
      </w: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⑥、</w:t>
      </w: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bookmarkStart w:id="14" w:name="_GoBack"/>
      <w:r>
        <w:rPr>
          <w:rFonts w:hint="eastAsia" w:ascii="宋体" w:hAnsi="宋体" w:cs="宋体"/>
          <w:sz w:val="24"/>
          <w:szCs w:val="24"/>
          <w:lang w:val="en-US" w:eastAsia="zh-CN"/>
        </w:rPr>
        <w:t>投标</w:t>
      </w:r>
      <w:bookmarkEnd w:id="14"/>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C7B0515"/>
    <w:rsid w:val="2D9A4720"/>
    <w:rsid w:val="33170604"/>
    <w:rsid w:val="383C4522"/>
    <w:rsid w:val="3B131761"/>
    <w:rsid w:val="3E302D23"/>
    <w:rsid w:val="458B1CA5"/>
    <w:rsid w:val="46525E69"/>
    <w:rsid w:val="53E75832"/>
    <w:rsid w:val="558D11DB"/>
    <w:rsid w:val="57641CB2"/>
    <w:rsid w:val="600F05EB"/>
    <w:rsid w:val="6098413C"/>
    <w:rsid w:val="695C0FE3"/>
    <w:rsid w:val="6C702411"/>
    <w:rsid w:val="788E33FE"/>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2356</Words>
  <Characters>2456</Characters>
  <Lines>0</Lines>
  <Paragraphs>0</Paragraphs>
  <TotalTime>13</TotalTime>
  <ScaleCrop>false</ScaleCrop>
  <LinksUpToDate>false</LinksUpToDate>
  <CharactersWithSpaces>3091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2025-08-27T01:53:11Z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ECB4A29E42AD4A788A63E5622D147C82_13</vt:lpwstr>
  </property>
  <property fmtid="{D5CDD505-2E9C-101B-9397-08002B2CF9AE}" pid="4" name="KSOTemplateDocerSaveRecord">
    <vt:lpwstr>eyJoZGlkIjoiNmYwZmE4NTMxZjk3NmFlMGFlNjMwNTljNzNjMTUxN2IiLCJ1c2VySWQiOiI2MzU2MzM5MTIifQ==</vt:lpwstr>
  </property>
</Properties>
</file>