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57997A24">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cs="宋体"/>
          <w:i w:val="0"/>
          <w:iCs w:val="0"/>
          <w:caps w:val="0"/>
          <w:color w:val="auto"/>
          <w:spacing w:val="0"/>
          <w:sz w:val="24"/>
          <w:szCs w:val="24"/>
          <w:highlight w:val="none"/>
          <w:shd w:val="clear" w:color="auto"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w:t>
      </w:r>
      <w:r>
        <w:rPr>
          <w:rFonts w:hint="eastAsia" w:ascii="宋体" w:hAnsi="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p>
    <w:p w14:paraId="20A9D419">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w:t>
      </w:r>
    </w:p>
    <w:p w14:paraId="313FFFAC">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如不提供《基本资格条件承诺函》的供应商需提交以下资格证明文件： </w:t>
      </w:r>
    </w:p>
    <w:p w14:paraId="636D6785">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①、</w:t>
      </w:r>
      <w:r>
        <w:rPr>
          <w:rFonts w:hint="eastAsia" w:ascii="宋体" w:hAnsi="宋体" w:eastAsia="宋体" w:cs="宋体"/>
          <w:i w:val="0"/>
          <w:iCs w:val="0"/>
          <w:caps w:val="0"/>
          <w:color w:val="auto"/>
          <w:spacing w:val="0"/>
          <w:sz w:val="24"/>
          <w:szCs w:val="24"/>
          <w:highlight w:val="none"/>
          <w:shd w:val="clear" w:color="auto" w:fill="FFFFFF"/>
          <w:lang w:eastAsia="zh-CN"/>
        </w:rPr>
        <w:t xml:space="preserve">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w:t>
      </w:r>
    </w:p>
    <w:p w14:paraId="424E701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②、</w:t>
      </w:r>
      <w:r>
        <w:rPr>
          <w:rFonts w:hint="eastAsia" w:ascii="宋体" w:hAnsi="宋体" w:eastAsia="宋体" w:cs="宋体"/>
          <w:i w:val="0"/>
          <w:iCs w:val="0"/>
          <w:caps w:val="0"/>
          <w:color w:val="auto"/>
          <w:spacing w:val="0"/>
          <w:sz w:val="24"/>
          <w:szCs w:val="24"/>
          <w:highlight w:val="none"/>
          <w:shd w:val="clear" w:color="auto" w:fill="FFFFFF"/>
          <w:lang w:eastAsia="zh-CN"/>
        </w:rPr>
        <w:t xml:space="preserve">税收缴纳证明：提供自2025年1月1日至投标截止日已缴纳的任意一个月的纳税证明或完税证明，依法免税的单位应提供相关证明材料； </w:t>
      </w:r>
    </w:p>
    <w:p w14:paraId="661C0026">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③、</w:t>
      </w:r>
      <w:r>
        <w:rPr>
          <w:rFonts w:hint="eastAsia" w:ascii="宋体" w:hAnsi="宋体" w:eastAsia="宋体" w:cs="宋体"/>
          <w:i w:val="0"/>
          <w:iCs w:val="0"/>
          <w:caps w:val="0"/>
          <w:color w:val="auto"/>
          <w:spacing w:val="0"/>
          <w:sz w:val="24"/>
          <w:szCs w:val="24"/>
          <w:highlight w:val="none"/>
          <w:shd w:val="clear" w:color="auto" w:fill="FFFFFF"/>
          <w:lang w:eastAsia="zh-CN"/>
        </w:rPr>
        <w:t xml:space="preserve">社会保障资金缴纳证明：提供自2025年1月1日至投标截止日已缴存的任意一个月的社会保障资金缴存单据或社保机构开具的社会保险参保缴费情况证明，依法不需要缴纳社会保障资金的单位应提供相关证明材料； </w:t>
      </w:r>
    </w:p>
    <w:p w14:paraId="0B69B3D3">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④、</w:t>
      </w:r>
      <w:r>
        <w:rPr>
          <w:rFonts w:hint="eastAsia" w:ascii="宋体" w:hAnsi="宋体" w:eastAsia="宋体" w:cs="宋体"/>
          <w:i w:val="0"/>
          <w:iCs w:val="0"/>
          <w:caps w:val="0"/>
          <w:color w:val="auto"/>
          <w:spacing w:val="0"/>
          <w:sz w:val="24"/>
          <w:szCs w:val="24"/>
          <w:highlight w:val="none"/>
          <w:shd w:val="clear" w:color="auto" w:fill="FFFFFF"/>
          <w:lang w:eastAsia="zh-CN"/>
        </w:rPr>
        <w:t>提供具有履行本合同所必需的设备和专业技术能力的承诺；</w:t>
      </w:r>
    </w:p>
    <w:p w14:paraId="0E4A8836">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⑤、</w:t>
      </w:r>
      <w:r>
        <w:rPr>
          <w:rFonts w:hint="eastAsia" w:ascii="宋体" w:hAnsi="宋体" w:eastAsia="宋体" w:cs="宋体"/>
          <w:i w:val="0"/>
          <w:iCs w:val="0"/>
          <w:caps w:val="0"/>
          <w:color w:val="auto"/>
          <w:spacing w:val="0"/>
          <w:sz w:val="24"/>
          <w:szCs w:val="24"/>
          <w:highlight w:val="none"/>
          <w:shd w:val="clear" w:color="auto" w:fill="FFFFFF"/>
          <w:lang w:eastAsia="zh-CN"/>
        </w:rPr>
        <w:t>参加政府采购活动前3年内，在经营活动中没有重大违法记录的书面声明；</w:t>
      </w:r>
    </w:p>
    <w:p w14:paraId="08A1F4B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14:paraId="09625422">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E9BB80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C0D51DB">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20E3F36">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34123CE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F54EBCD">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5373EC4">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743F11A">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92E0071">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CAD1331">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15F1E0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4A320FB6">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20586D4">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30DD52ED">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91828DB">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1528B48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99CD109">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15B80DF">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8C1365A">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5996FD6">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40C630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688DE5F">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1EE42FD0">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49CA7396">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C2407DE">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4010B8C">
      <w:pPr>
        <w:pStyle w:val="3"/>
        <w:ind w:left="0" w:leftChars="0" w:firstLine="0" w:firstLineChars="0"/>
        <w:jc w:val="center"/>
        <w:outlineLvl w:val="2"/>
        <w:rPr>
          <w:b/>
          <w:sz w:val="22"/>
        </w:rPr>
      </w:pP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p>
    <w:p w14:paraId="563BE074">
      <w:pPr>
        <w:pStyle w:val="4"/>
        <w:tabs>
          <w:tab w:val="left" w:pos="1491"/>
          <w:tab w:val="left" w:pos="3612"/>
        </w:tabs>
        <w:ind w:left="0" w:leftChars="0" w:firstLine="0" w:firstLineChars="0"/>
        <w:rPr>
          <w:sz w:val="31"/>
        </w:rPr>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0918294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002845C0">
      <w:pPr>
        <w:pStyle w:val="4"/>
      </w:pPr>
    </w:p>
    <w:p w14:paraId="4F1594B5">
      <w:pPr>
        <w:pStyle w:val="4"/>
      </w:pPr>
    </w:p>
    <w:p w14:paraId="30E2A0D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9F45704">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229BFE2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33B6F74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4BE8CF86">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61B5150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0B496874">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7D18D332">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5AFABF0A">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1B2EF51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1BAA453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7FB5A11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42F52DBF">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3F432004">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2FAF5608">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551F080D">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55FB07C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24DB030F">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45669633">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76CB22B5">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jc w:val="center"/>
        <w:textAlignment w:val="auto"/>
        <w:outlineLvl w:val="2"/>
        <w:rPr>
          <w:rFonts w:ascii="Times New Roman" w:eastAsia="Times New Roman"/>
          <w:u w:val="single"/>
        </w:rPr>
      </w:pP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p>
    <w:p w14:paraId="6D404078">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44136DA5">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3E03C05E">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045FA29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1692C4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5BCCAD62">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3D38CA1E">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66E75129">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68B84D17">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0A2C1DA8">
      <w:pPr>
        <w:pStyle w:val="4"/>
        <w:rPr>
          <w:sz w:val="23"/>
        </w:rPr>
      </w:pPr>
    </w:p>
    <w:p w14:paraId="08DE2D7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48880A6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7824DAF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45C5B211">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4A220720">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D92BDD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6695DB4">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3C721A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F04BAD9">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en-US" w:eastAsia="zh-CN" w:bidi="zh-CN"/>
        </w:rPr>
        <w:t>（3）</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：法定代表人授权代表参加投标的，须出具法定代表人授权委托书及授权代表身份证；法定代表人直接参加投标的，须出具法定代表人身份证明及身份证；</w:t>
      </w:r>
    </w:p>
    <w:p w14:paraId="5E60BFB1">
      <w:pPr>
        <w:adjustRightInd w:val="0"/>
        <w:snapToGrid w:val="0"/>
        <w:spacing w:line="360" w:lineRule="auto"/>
        <w:jc w:val="center"/>
        <w:outlineLvl w:val="2"/>
        <w:rPr>
          <w:rFonts w:hint="eastAsia" w:ascii="宋体" w:hAnsi="宋体" w:eastAsia="宋体" w:cs="宋体"/>
          <w:b/>
          <w:sz w:val="32"/>
          <w:szCs w:val="32"/>
        </w:rPr>
      </w:pPr>
      <w:bookmarkStart w:id="0" w:name="_Toc27481"/>
      <w:r>
        <w:rPr>
          <w:rFonts w:hint="eastAsia" w:ascii="宋体" w:hAnsi="宋体" w:eastAsia="宋体" w:cs="宋体"/>
          <w:b/>
          <w:sz w:val="32"/>
          <w:szCs w:val="32"/>
        </w:rPr>
        <w:t>（1）法定代表人身份证明</w:t>
      </w:r>
      <w:bookmarkEnd w:id="0"/>
    </w:p>
    <w:p w14:paraId="19AF7EDC">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D3DC0D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0F789320">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7CEEC40C">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4757382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D5887C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1E997B7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27B2B498">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72D0FD2">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6C4F3602">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5619E475">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79355449">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投标</w:t>
      </w:r>
      <w:r>
        <w:rPr>
          <w:rFonts w:hint="eastAsia" w:ascii="宋体" w:hAnsi="宋体" w:eastAsia="宋体" w:cs="宋体"/>
          <w:sz w:val="24"/>
          <w:szCs w:val="24"/>
        </w:rPr>
        <w:t>时提供。</w:t>
      </w:r>
    </w:p>
    <w:p w14:paraId="0A4CB2A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3A48BED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4EE0CB3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563A89B0">
      <w:pPr>
        <w:rPr>
          <w:rFonts w:hint="eastAsia" w:ascii="宋体" w:hAnsi="宋体" w:eastAsia="宋体" w:cs="宋体"/>
          <w:b/>
          <w:sz w:val="32"/>
          <w:szCs w:val="32"/>
        </w:rPr>
      </w:pPr>
      <w:r>
        <w:rPr>
          <w:rFonts w:hint="eastAsia" w:ascii="宋体" w:hAnsi="宋体" w:eastAsia="宋体" w:cs="宋体"/>
          <w:b/>
          <w:sz w:val="32"/>
          <w:szCs w:val="32"/>
        </w:rPr>
        <w:br w:type="page"/>
      </w:r>
    </w:p>
    <w:p w14:paraId="614E1745">
      <w:pPr>
        <w:adjustRightInd w:val="0"/>
        <w:snapToGrid w:val="0"/>
        <w:spacing w:line="360" w:lineRule="auto"/>
        <w:jc w:val="center"/>
        <w:outlineLvl w:val="2"/>
        <w:rPr>
          <w:rFonts w:hint="eastAsia" w:ascii="宋体" w:hAnsi="宋体" w:eastAsia="宋体" w:cs="宋体"/>
          <w:b/>
          <w:sz w:val="44"/>
          <w:szCs w:val="44"/>
        </w:rPr>
      </w:pPr>
      <w:bookmarkStart w:id="1" w:name="_bookmark12"/>
      <w:bookmarkEnd w:id="1"/>
      <w:bookmarkStart w:id="2" w:name="供应商满足政府采购相关优惠政策的声明或证明材料"/>
      <w:bookmarkEnd w:id="2"/>
      <w:bookmarkStart w:id="3" w:name="_Toc31839"/>
      <w:r>
        <w:rPr>
          <w:rFonts w:hint="eastAsia" w:ascii="宋体" w:hAnsi="宋体" w:eastAsia="宋体" w:cs="宋体"/>
          <w:b/>
          <w:sz w:val="32"/>
          <w:szCs w:val="32"/>
        </w:rPr>
        <w:t>（2）法定代表人委托授权书</w:t>
      </w:r>
      <w:bookmarkEnd w:id="3"/>
    </w:p>
    <w:p w14:paraId="21D639E3">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7FBB2A3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358F9261">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4A1C312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40D1D549">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p>
    <w:p w14:paraId="359B3E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71125B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F0D59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C3577E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8735C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12083DC1">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121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3" w:hRule="atLeast"/>
        </w:trPr>
        <w:tc>
          <w:tcPr>
            <w:tcW w:w="4618" w:type="dxa"/>
            <w:noWrap w:val="0"/>
            <w:vAlign w:val="center"/>
          </w:tcPr>
          <w:p w14:paraId="71A3CB49">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48505DDA">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72C7E987">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56874AB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71E2332E">
      <w:pPr>
        <w:pStyle w:val="3"/>
        <w:ind w:left="0" w:leftChars="0" w:firstLine="0" w:firstLineChars="0"/>
        <w:outlineLvl w:val="2"/>
        <w:rPr>
          <w:rFonts w:hint="eastAsia" w:ascii="宋体" w:hAnsi="宋体" w:eastAsia="宋体" w:cs="宋体"/>
          <w:lang w:eastAsia="zh-CN"/>
        </w:rPr>
      </w:pPr>
    </w:p>
    <w:p w14:paraId="60CD01E0">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9F5BB31">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5C7908B">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78393D4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414910B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（4）供应商资质</w:t>
      </w:r>
      <w:r>
        <w:rPr>
          <w:rFonts w:hint="eastAsia" w:ascii="宋体" w:hAnsi="宋体" w:cs="宋体"/>
          <w:i w:val="0"/>
          <w:iCs w:val="0"/>
          <w:caps w:val="0"/>
          <w:color w:val="auto"/>
          <w:spacing w:val="0"/>
          <w:sz w:val="24"/>
          <w:szCs w:val="24"/>
          <w:shd w:val="clear" w:fill="FFFFFF"/>
          <w:lang w:val="en-US" w:eastAsia="zh-CN" w:bidi="zh-CN"/>
        </w:rPr>
        <w:t>：须具备建筑工程施工总承包二级以上(含二级)资质，具有有效的安全生产许可证；</w:t>
      </w:r>
    </w:p>
    <w:p w14:paraId="66360797">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default" w:ascii="宋体" w:hAnsi="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（5）项目经理资质：拟派项目经理须具备建筑工程专业二级及以上注册建造师资格，具备有效的安全生产考核合格证（B 证）；且无在建项目（提供无在建项目承诺书）。</w:t>
      </w:r>
    </w:p>
    <w:p w14:paraId="4F761CB1">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hAnsi="宋体" w:eastAsia="宋体" w:cs="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bookmarkStart w:id="4" w:name="_Toc15713"/>
    </w:p>
    <w:bookmarkEnd w:id="4"/>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229BFF0">
      <w:pPr>
        <w:ind w:left="0" w:leftChars="0" w:firstLine="0" w:firstLineChars="0"/>
        <w:jc w:val="center"/>
        <w:outlineLvl w:val="2"/>
        <w:rPr>
          <w:rFonts w:hint="eastAsia"/>
          <w:lang w:val="en-US" w:eastAsia="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bookmarkStart w:id="5" w:name="_GoBack"/>
      <w:bookmarkEnd w:id="5"/>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3F79BFE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r>
        <w:rPr>
          <w:rFonts w:hint="eastAsia"/>
          <w:lang w:val="en-US" w:eastAsia="zh-CN"/>
        </w:rPr>
        <w:t>日期：</w:t>
      </w:r>
      <w:r>
        <w:rPr>
          <w:rFonts w:hint="eastAsia"/>
          <w:u w:val="single"/>
          <w:lang w:val="en-US" w:eastAsia="zh-CN"/>
        </w:rPr>
        <w:t xml:space="preserve">         </w:t>
      </w:r>
      <w:r>
        <w:rPr>
          <w:rFonts w:hint="eastAsia"/>
        </w:rPr>
        <w:t>年</w:t>
      </w:r>
      <w:r>
        <w:rPr>
          <w:rFonts w:hint="eastAsia"/>
          <w:u w:val="single"/>
          <w:lang w:val="en-US" w:eastAsia="zh-CN"/>
        </w:rPr>
        <w:t xml:space="preserve">         </w:t>
      </w:r>
      <w:r>
        <w:rPr>
          <w:rFonts w:hint="eastAsia"/>
        </w:rPr>
        <w:t>月</w:t>
      </w:r>
      <w:r>
        <w:rPr>
          <w:rFonts w:hint="eastAsia"/>
          <w:u w:val="single"/>
          <w:lang w:val="en-US" w:eastAsia="zh-CN"/>
        </w:rPr>
        <w:t xml:space="preserve">         </w:t>
      </w:r>
      <w:r>
        <w:rPr>
          <w:rFonts w:hint="eastAsia"/>
        </w:rPr>
        <w:t>日</w:t>
      </w:r>
    </w:p>
    <w:p w14:paraId="619021AA">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F0C91C8">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68F53594">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6612F4A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1195A22"/>
    <w:rsid w:val="05816CA7"/>
    <w:rsid w:val="072E0AA7"/>
    <w:rsid w:val="08276B49"/>
    <w:rsid w:val="090779C9"/>
    <w:rsid w:val="10C2599A"/>
    <w:rsid w:val="12C61124"/>
    <w:rsid w:val="14AB3737"/>
    <w:rsid w:val="19012B84"/>
    <w:rsid w:val="1D201561"/>
    <w:rsid w:val="1F1F0F15"/>
    <w:rsid w:val="25B06BCF"/>
    <w:rsid w:val="2C7B0515"/>
    <w:rsid w:val="2D9A4720"/>
    <w:rsid w:val="33170604"/>
    <w:rsid w:val="37AA44E3"/>
    <w:rsid w:val="383C4522"/>
    <w:rsid w:val="3B131761"/>
    <w:rsid w:val="3E302D23"/>
    <w:rsid w:val="458B1CA5"/>
    <w:rsid w:val="46525E69"/>
    <w:rsid w:val="53E75832"/>
    <w:rsid w:val="56257A8C"/>
    <w:rsid w:val="57641CB2"/>
    <w:rsid w:val="6098413C"/>
    <w:rsid w:val="6213634B"/>
    <w:rsid w:val="65162B69"/>
    <w:rsid w:val="695C0FE3"/>
    <w:rsid w:val="6C702411"/>
    <w:rsid w:val="7C5512CA"/>
    <w:rsid w:val="7EAA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2444</Words>
  <Characters>2542</Characters>
  <Lines>0</Lines>
  <Paragraphs>0</Paragraphs>
  <TotalTime>0</TotalTime>
  <ScaleCrop>false</ScaleCrop>
  <LinksUpToDate>false</LinksUpToDate>
  <CharactersWithSpaces>3180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2025-12-25T08:17:01Z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ECB4A29E42AD4A788A63E5622D147C82_13</vt:lpwstr>
  </property>
  <property fmtid="{D5CDD505-2E9C-101B-9397-08002B2CF9AE}" pid="4" name="KSOTemplateDocerSaveRecord">
    <vt:lpwstr>eyJoZGlkIjoiY2RmNjIzZTI1Nzk3MDI4Zjk2MDg3Y2FkOGZjMmQ5MDkiLCJ1c2VySWQiOiI2MzU2MzM5MTIifQ==</vt:lpwstr>
  </property>
</Properties>
</file>