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w:t>
      </w:r>
      <w:r>
        <w:rPr>
          <w:rFonts w:hint="eastAsia" w:ascii="宋体" w:hAnsi="宋体" w:cs="宋体"/>
          <w:i w:val="0"/>
          <w:iCs w:val="0"/>
          <w:caps w:val="0"/>
          <w:color w:val="auto"/>
          <w:spacing w:val="0"/>
          <w:sz w:val="24"/>
          <w:szCs w:val="24"/>
          <w:highlight w:val="none"/>
          <w:shd w:val="clear" w:color="auto" w:fill="FFFFFF"/>
          <w:lang w:val="en-US" w:eastAsia="zh-CN" w:bidi="ar-SA"/>
        </w:rPr>
        <w:t>营业执照：</w:t>
      </w:r>
      <w:r>
        <w:rPr>
          <w:rFonts w:hint="eastAsia" w:ascii="宋体" w:hAnsi="宋体" w:eastAsia="宋体" w:cs="宋体"/>
          <w:i w:val="0"/>
          <w:iCs w:val="0"/>
          <w:caps w:val="0"/>
          <w:color w:val="auto"/>
          <w:spacing w:val="0"/>
          <w:sz w:val="24"/>
          <w:szCs w:val="24"/>
          <w:highlight w:val="none"/>
          <w:shd w:val="clear" w:color="auto" w:fill="FFFFFF"/>
          <w:lang w:val="en-US" w:eastAsia="zh-CN" w:bidi="ar-SA"/>
        </w:rPr>
        <w:t>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2"/>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213A5971">
      <w:pPr>
        <w:keepNext w:val="0"/>
        <w:keepLines w:val="0"/>
        <w:pageBreakBefore w:val="0"/>
        <w:numPr>
          <w:ilvl w:val="0"/>
          <w:numId w:val="3"/>
        </w:numPr>
        <w:kinsoku/>
        <w:wordWrap/>
        <w:overflowPunct/>
        <w:topLinePunct w:val="0"/>
        <w:autoSpaceDE w:val="0"/>
        <w:autoSpaceDN w:val="0"/>
        <w:bidi w:val="0"/>
        <w:adjustRightInd/>
        <w:snapToGrid/>
        <w:spacing w:line="500" w:lineRule="exact"/>
        <w:textAlignment w:val="auto"/>
        <w:rPr>
          <w:rFonts w:hint="default" w:ascii="宋体" w:hAnsi="宋体" w:eastAsia="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法定代表人授权书或法人身份证明：</w:t>
      </w:r>
      <w:r>
        <w:rPr>
          <w:rFonts w:hint="eastAsia" w:ascii="宋体" w:hAnsi="宋体" w:eastAsia="宋体" w:cs="宋体"/>
          <w:b w:val="0"/>
          <w:bCs w:val="0"/>
          <w:sz w:val="24"/>
          <w:szCs w:val="24"/>
          <w:highlight w:val="none"/>
          <w:lang w:val="en-US" w:eastAsia="zh-CN"/>
        </w:rPr>
        <w:t xml:space="preserve">提供法定代表人授权书（附法定代表人、被授权人身份证复印件加盖公章），法定代表人直接参加投标，须提供法定代表人身份证明加盖公章； </w:t>
      </w:r>
    </w:p>
    <w:p w14:paraId="276DF50F">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hAnsi="宋体" w:eastAsia="宋体" w:cs="宋体"/>
          <w:b w:val="0"/>
          <w:bCs w:val="0"/>
          <w:sz w:val="24"/>
          <w:szCs w:val="24"/>
          <w:highlight w:val="none"/>
          <w:lang w:eastAsia="zh-CN"/>
        </w:rPr>
      </w:pPr>
      <w:r>
        <w:rPr>
          <w:rFonts w:hint="eastAsia" w:ascii="宋体" w:hAnsi="宋体" w:cs="宋体"/>
          <w:b w:val="0"/>
          <w:bCs w:val="0"/>
          <w:sz w:val="24"/>
          <w:szCs w:val="24"/>
          <w:highlight w:val="none"/>
          <w:lang w:val="en-US" w:eastAsia="zh-CN"/>
        </w:rPr>
        <w:t>4、</w:t>
      </w:r>
      <w:bookmarkStart w:id="14" w:name="_GoBack"/>
      <w:bookmarkEnd w:id="14"/>
      <w:r>
        <w:rPr>
          <w:rFonts w:hint="eastAsia" w:ascii="宋体" w:hAnsi="宋体" w:eastAsia="宋体" w:cs="宋体"/>
          <w:b w:val="0"/>
          <w:bCs w:val="0"/>
          <w:sz w:val="24"/>
          <w:szCs w:val="24"/>
          <w:highlight w:val="none"/>
          <w:lang w:eastAsia="zh-CN"/>
        </w:rPr>
        <w:t>供应商提供的农药产品，必须提供“三证” (农药生产许可证或农药生产批准文件、农药登记证、农药产品标准证)。</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磋商截止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磋商截止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磋商</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22148BC">
      <w:pPr>
        <w:pStyle w:val="3"/>
        <w:ind w:left="0" w:leftChars="0" w:firstLine="0" w:firstLineChars="0"/>
        <w:outlineLvl w:val="2"/>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21801"/>
      <w:bookmarkStart w:id="13" w:name="_Toc11962"/>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rPr>
        <w:t>(采购代理机构名称)</w:t>
      </w:r>
      <w:r>
        <w:rPr>
          <w:rFonts w:hint="eastAsia"/>
          <w:u w:val="none"/>
          <w:lang w:eastAsia="zh-CN"/>
        </w:rPr>
        <w:t>：</w:t>
      </w:r>
    </w:p>
    <w:p w14:paraId="6010F74F">
      <w:pPr>
        <w:ind w:left="0" w:leftChars="0" w:firstLine="0" w:firstLineChars="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abstractNum w:abstractNumId="2">
    <w:nsid w:val="4A2F719E"/>
    <w:multiLevelType w:val="singleLevel"/>
    <w:tmpl w:val="4A2F719E"/>
    <w:lvl w:ilvl="0" w:tentative="0">
      <w:start w:val="3"/>
      <w:numFmt w:val="decimal"/>
      <w:suff w:val="nothing"/>
      <w:lvlText w:val="%1、"/>
      <w:lvlJc w:val="left"/>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8BB3BE2"/>
    <w:rsid w:val="2C7B0515"/>
    <w:rsid w:val="2D9A4720"/>
    <w:rsid w:val="383C4522"/>
    <w:rsid w:val="3B131761"/>
    <w:rsid w:val="46525E69"/>
    <w:rsid w:val="53E75832"/>
    <w:rsid w:val="57641CB2"/>
    <w:rsid w:val="5F721256"/>
    <w:rsid w:val="6098413C"/>
    <w:rsid w:val="695B4D01"/>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2385</Words>
  <Characters>2485</Characters>
  <Lines>0</Lines>
  <Paragraphs>0</Paragraphs>
  <TotalTime>3</TotalTime>
  <ScaleCrop>false</ScaleCrop>
  <LinksUpToDate>false</LinksUpToDate>
  <CharactersWithSpaces>3105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2025-09-15T01:05:36Z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5171C919B962424E9EE904B8A2A690BD_13</vt:lpwstr>
  </property>
  <property fmtid="{D5CDD505-2E9C-101B-9397-08002B2CF9AE}" pid="4" name="KSOTemplateDocerSaveRecord">
    <vt:lpwstr>eyJoZGlkIjoiY2RmNjIzZTI1Nzk3MDI4Zjk2MDg3Y2FkOGZjMmQ5MDkiLCJ1c2VySWQiOiI2MzU2MzM5MTIifQ==</vt:lpwstr>
  </property>
</Properties>
</file>