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w:t>
      </w:r>
      <w:r>
        <w:rPr>
          <w:rFonts w:hint="eastAsia" w:ascii="宋体" w:hAnsi="宋体" w:cs="宋体"/>
          <w:i w:val="0"/>
          <w:iCs w:val="0"/>
          <w:caps w:val="0"/>
          <w:color w:val="auto"/>
          <w:spacing w:val="0"/>
          <w:sz w:val="24"/>
          <w:szCs w:val="24"/>
          <w:highlight w:val="none"/>
          <w:shd w:val="clear" w:color="auto" w:fill="FFFFFF"/>
          <w:lang w:val="en-US" w:eastAsia="zh-CN" w:bidi="ar-SA"/>
        </w:rPr>
        <w:t>营业执照：</w:t>
      </w:r>
      <w:r>
        <w:rPr>
          <w:rFonts w:hint="eastAsia" w:ascii="宋体" w:hAnsi="宋体" w:eastAsia="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213A5971">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default" w:ascii="宋体" w:hAnsi="宋体" w:eastAsia="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法定代表人授权书或法人身份证明：</w:t>
      </w:r>
      <w:r>
        <w:rPr>
          <w:rFonts w:hint="eastAsia" w:ascii="宋体" w:hAnsi="宋体" w:eastAsia="宋体" w:cs="宋体"/>
          <w:b w:val="0"/>
          <w:bCs w:val="0"/>
          <w:sz w:val="24"/>
          <w:szCs w:val="24"/>
          <w:highlight w:val="none"/>
          <w:lang w:val="en-US" w:eastAsia="zh-CN"/>
        </w:rPr>
        <w:t xml:space="preserve">提供法定代表人授权书（附法定代表人、被授权人身份证复印件加盖公章），法定代表人直接参加投标，须提供法定代表人身份证明加盖公章； </w:t>
      </w:r>
    </w:p>
    <w:p w14:paraId="68619AB0">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default" w:ascii="宋体" w:hAnsi="宋体" w:eastAsia="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 xml:space="preserve">特定资格要求：供应商须具备民用无人驾驶航空器经营许可证或民用无人驾驶航空器运营合格证。 </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21801"/>
      <w:bookmarkStart w:id="13"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0" w:firstLineChars="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bookmarkStart w:id="14" w:name="_GoBack"/>
      <w:bookmarkEnd w:id="14"/>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abstractNum w:abstractNumId="2">
    <w:nsid w:val="4A2F719E"/>
    <w:multiLevelType w:val="singleLevel"/>
    <w:tmpl w:val="4A2F719E"/>
    <w:lvl w:ilvl="0" w:tentative="0">
      <w:start w:val="3"/>
      <w:numFmt w:val="decimal"/>
      <w:suff w:val="nothing"/>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46525E69"/>
    <w:rsid w:val="53E75832"/>
    <w:rsid w:val="57641CB2"/>
    <w:rsid w:val="6098413C"/>
    <w:rsid w:val="695B4D01"/>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2338</Words>
  <Characters>2438</Characters>
  <Lines>0</Lines>
  <Paragraphs>0</Paragraphs>
  <TotalTime>3</TotalTime>
  <ScaleCrop>false</ScaleCrop>
  <LinksUpToDate>false</LinksUpToDate>
  <CharactersWithSpaces>3073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2025-09-12T08:36:53Z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eyJoZGlkIjoiY2RmNjIzZTI1Nzk3MDI4Zjk2MDg3Y2FkOGZjMmQ5MDkiLCJ1c2VySWQiOiI2MzU2MzM5MTIifQ==</vt:lpwstr>
  </property>
</Properties>
</file>