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w:t>
      </w:r>
      <w:r>
        <w:rPr>
          <w:rFonts w:hint="eastAsia" w:ascii="宋体" w:hAnsi="宋体" w:cs="宋体"/>
          <w:i w:val="0"/>
          <w:iCs w:val="0"/>
          <w:caps w:val="0"/>
          <w:color w:val="auto"/>
          <w:spacing w:val="0"/>
          <w:sz w:val="24"/>
          <w:szCs w:val="24"/>
          <w:highlight w:val="none"/>
          <w:shd w:val="clear" w:color="auto" w:fill="FFFFFF"/>
          <w:lang w:val="en-US" w:eastAsia="zh-CN" w:bidi="ar-SA"/>
        </w:rPr>
        <w:t>营业执照：提供合格有效的法人或者其他组织的营业执照等证明文件，自然人的身份证明；供应商是法人或其他组织的应提供营业执照等证明文件，供应商是自然人的应提供有效的自然人身份证明；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BD7C880">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 xml:space="preserve">法人授权委托书/法人身份证明：法定代表人授权代表参加投标的，须出具法定代表人授权委托书及授权代表身份证；法定代表人直接参加投标的，须出具法定代表人身份证明及身份证； </w:t>
      </w:r>
    </w:p>
    <w:p w14:paraId="68619AB0">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default" w:ascii="宋体" w:hAnsi="宋体" w:eastAsia="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特定资格要求：供应商所投车型须在国家工业和信息化部《道路机动车辆生产企业及产品公告》中公告并提供车辆 3C 认证。</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投标</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rPr>
        <w:t>(采购代理机构名称)</w:t>
      </w:r>
      <w:r>
        <w:rPr>
          <w:rFonts w:hint="eastAsia"/>
          <w:u w:val="none"/>
          <w:lang w:eastAsia="zh-CN"/>
        </w:rPr>
        <w:t>：</w:t>
      </w:r>
    </w:p>
    <w:p w14:paraId="6010F74F">
      <w:pPr>
        <w:ind w:left="0" w:leftChars="0" w:firstLine="0" w:firstLineChars="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24FD6C1E">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57F26B5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ascii="宋体" w:hAnsi="宋体" w:eastAsia="宋体" w:cs="宋体"/>
        </w:rPr>
      </w:pPr>
      <w:bookmarkStart w:id="14" w:name="_GoBack"/>
      <w:bookmarkEnd w:id="14"/>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098EF4E">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abstractNum w:abstractNumId="2">
    <w:nsid w:val="4A2F719E"/>
    <w:multiLevelType w:val="singleLevel"/>
    <w:tmpl w:val="4A2F719E"/>
    <w:lvl w:ilvl="0" w:tentative="0">
      <w:start w:val="3"/>
      <w:numFmt w:val="decimal"/>
      <w:suff w:val="nothing"/>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383C4522"/>
    <w:rsid w:val="3B131761"/>
    <w:rsid w:val="3D60162C"/>
    <w:rsid w:val="46525E69"/>
    <w:rsid w:val="53E75832"/>
    <w:rsid w:val="57641CB2"/>
    <w:rsid w:val="578935A1"/>
    <w:rsid w:val="6098413C"/>
    <w:rsid w:val="695B4D01"/>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2385</Words>
  <Characters>2485</Characters>
  <Lines>0</Lines>
  <Paragraphs>0</Paragraphs>
  <TotalTime>1</TotalTime>
  <ScaleCrop>false</ScaleCrop>
  <LinksUpToDate>false</LinksUpToDate>
  <CharactersWithSpaces>3105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2025-09-17T09:24:36Z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eyJoZGlkIjoiY2RmNjIzZTI1Nzk3MDI4Zjk2MDg3Y2FkOGZjMmQ5MDkiLCJ1c2VySWQiOiI2MzU2MzM5MTIifQ==</vt:lpwstr>
  </property>
</Properties>
</file>