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255C40">
      <w:pPr>
        <w:pStyle w:val="3"/>
        <w:spacing w:line="278" w:lineRule="auto"/>
        <w:rPr>
          <w:highlight w:val="none"/>
          <w:rPrChange w:id="0" w:author="豆豆" w:date="2025-09-28T13:42:01Z">
            <w:rPr/>
          </w:rPrChange>
        </w:rPr>
      </w:pPr>
    </w:p>
    <w:p w14:paraId="54921D83">
      <w:pPr>
        <w:pStyle w:val="3"/>
        <w:spacing w:line="278" w:lineRule="auto"/>
        <w:rPr>
          <w:highlight w:val="none"/>
          <w:rPrChange w:id="1" w:author="豆豆" w:date="2025-09-28T13:42:01Z">
            <w:rPr/>
          </w:rPrChange>
        </w:rPr>
      </w:pPr>
    </w:p>
    <w:p w14:paraId="348066E0">
      <w:pPr>
        <w:pStyle w:val="3"/>
        <w:spacing w:line="279" w:lineRule="auto"/>
        <w:rPr>
          <w:highlight w:val="none"/>
          <w:rPrChange w:id="2" w:author="豆豆" w:date="2025-09-28T13:42:01Z">
            <w:rPr/>
          </w:rPrChange>
        </w:rPr>
      </w:pPr>
    </w:p>
    <w:p w14:paraId="6DD5969E">
      <w:pPr>
        <w:spacing w:before="101" w:line="229" w:lineRule="auto"/>
        <w:rPr>
          <w:rFonts w:ascii="仿宋" w:hAnsi="仿宋" w:eastAsia="仿宋" w:cs="仿宋"/>
          <w:sz w:val="31"/>
          <w:szCs w:val="31"/>
          <w:highlight w:val="none"/>
          <w:rPrChange w:id="3" w:author="豆豆" w:date="2025-09-28T13:42:01Z">
            <w:rPr>
              <w:rFonts w:ascii="仿宋" w:hAnsi="仿宋" w:eastAsia="仿宋" w:cs="仿宋"/>
              <w:sz w:val="31"/>
              <w:szCs w:val="31"/>
            </w:rPr>
          </w:rPrChange>
        </w:rPr>
      </w:pPr>
      <w:r>
        <w:rPr>
          <w:rFonts w:ascii="仿宋" w:hAnsi="仿宋" w:eastAsia="仿宋" w:cs="仿宋"/>
          <w:spacing w:val="1"/>
          <w:sz w:val="31"/>
          <w:szCs w:val="31"/>
          <w:highlight w:val="none"/>
          <w:rPrChange w:id="4" w:author="豆豆" w:date="2025-09-28T13:42:01Z">
            <w:rPr>
              <w:rFonts w:ascii="仿宋" w:hAnsi="仿宋" w:eastAsia="仿宋" w:cs="仿宋"/>
              <w:spacing w:val="1"/>
              <w:sz w:val="31"/>
              <w:szCs w:val="31"/>
            </w:rPr>
          </w:rPrChange>
        </w:rPr>
        <w:t>合同编号：</w:t>
      </w:r>
    </w:p>
    <w:p w14:paraId="71F987EF">
      <w:pPr>
        <w:pStyle w:val="3"/>
        <w:spacing w:line="289" w:lineRule="auto"/>
        <w:rPr>
          <w:highlight w:val="none"/>
          <w:rPrChange w:id="5" w:author="豆豆" w:date="2025-09-28T13:42:01Z">
            <w:rPr/>
          </w:rPrChange>
        </w:rPr>
      </w:pPr>
    </w:p>
    <w:p w14:paraId="0114D0D8">
      <w:pPr>
        <w:pStyle w:val="3"/>
        <w:spacing w:line="289" w:lineRule="auto"/>
        <w:rPr>
          <w:highlight w:val="none"/>
          <w:rPrChange w:id="6" w:author="豆豆" w:date="2025-09-28T13:42:01Z">
            <w:rPr/>
          </w:rPrChange>
        </w:rPr>
      </w:pPr>
    </w:p>
    <w:p w14:paraId="6FCD47E5">
      <w:pPr>
        <w:pStyle w:val="3"/>
        <w:spacing w:line="290" w:lineRule="auto"/>
        <w:rPr>
          <w:highlight w:val="none"/>
          <w:rPrChange w:id="7" w:author="豆豆" w:date="2025-09-28T13:42:01Z">
            <w:rPr/>
          </w:rPrChange>
        </w:rPr>
      </w:pPr>
    </w:p>
    <w:p w14:paraId="62948D1E">
      <w:pPr>
        <w:pStyle w:val="3"/>
        <w:spacing w:line="290" w:lineRule="auto"/>
        <w:rPr>
          <w:highlight w:val="none"/>
          <w:rPrChange w:id="8" w:author="豆豆" w:date="2025-09-28T13:42:01Z">
            <w:rPr/>
          </w:rPrChange>
        </w:rPr>
      </w:pPr>
    </w:p>
    <w:p w14:paraId="22D4A9E7">
      <w:pPr>
        <w:spacing w:before="113" w:line="227" w:lineRule="auto"/>
        <w:jc w:val="center"/>
        <w:rPr>
          <w:rFonts w:hint="eastAsia" w:ascii="仿宋" w:hAnsi="仿宋" w:eastAsia="仿宋" w:cs="仿宋"/>
          <w:sz w:val="35"/>
          <w:szCs w:val="35"/>
          <w:highlight w:val="none"/>
          <w:lang w:eastAsia="zh-CN"/>
          <w:rPrChange w:id="9" w:author="豆豆" w:date="2025-09-28T13:42:01Z">
            <w:rPr>
              <w:rFonts w:hint="eastAsia" w:ascii="仿宋" w:hAnsi="仿宋" w:eastAsia="仿宋" w:cs="仿宋"/>
              <w:sz w:val="35"/>
              <w:szCs w:val="35"/>
              <w:lang w:eastAsia="zh-CN"/>
            </w:rPr>
          </w:rPrChange>
        </w:rPr>
      </w:pPr>
      <w:r>
        <w:rPr>
          <w:rFonts w:hint="eastAsia" w:ascii="仿宋" w:hAnsi="仿宋" w:eastAsia="仿宋" w:cs="仿宋"/>
          <w:sz w:val="35"/>
          <w:szCs w:val="35"/>
          <w:highlight w:val="none"/>
          <w:lang w:eastAsia="zh-CN"/>
          <w:rPrChange w:id="10" w:author="豆豆" w:date="2025-09-28T13:42:01Z">
            <w:rPr>
              <w:rFonts w:hint="eastAsia" w:ascii="仿宋" w:hAnsi="仿宋" w:eastAsia="仿宋" w:cs="仿宋"/>
              <w:sz w:val="35"/>
              <w:szCs w:val="35"/>
              <w:lang w:eastAsia="zh-CN"/>
            </w:rPr>
          </w:rPrChange>
        </w:rPr>
        <w:t>杜曲街道新樊村村内道路硬化及</w:t>
      </w:r>
    </w:p>
    <w:p w14:paraId="72942623">
      <w:pPr>
        <w:spacing w:before="113" w:line="227" w:lineRule="auto"/>
        <w:jc w:val="center"/>
        <w:rPr>
          <w:rFonts w:hint="eastAsia" w:ascii="仿宋" w:hAnsi="仿宋" w:eastAsia="仿宋" w:cs="仿宋"/>
          <w:sz w:val="35"/>
          <w:szCs w:val="35"/>
          <w:highlight w:val="none"/>
          <w:lang w:eastAsia="zh-CN"/>
          <w:rPrChange w:id="11" w:author="豆豆" w:date="2025-09-28T13:42:01Z">
            <w:rPr>
              <w:rFonts w:hint="eastAsia" w:ascii="仿宋" w:hAnsi="仿宋" w:eastAsia="仿宋" w:cs="仿宋"/>
              <w:sz w:val="35"/>
              <w:szCs w:val="35"/>
              <w:lang w:eastAsia="zh-CN"/>
            </w:rPr>
          </w:rPrChange>
        </w:rPr>
      </w:pPr>
      <w:r>
        <w:rPr>
          <w:rFonts w:hint="eastAsia" w:ascii="仿宋" w:hAnsi="仿宋" w:eastAsia="仿宋" w:cs="仿宋"/>
          <w:sz w:val="35"/>
          <w:szCs w:val="35"/>
          <w:highlight w:val="none"/>
          <w:lang w:eastAsia="zh-CN"/>
          <w:rPrChange w:id="12" w:author="豆豆" w:date="2025-09-28T13:42:01Z">
            <w:rPr>
              <w:rFonts w:hint="eastAsia" w:ascii="仿宋" w:hAnsi="仿宋" w:eastAsia="仿宋" w:cs="仿宋"/>
              <w:sz w:val="35"/>
              <w:szCs w:val="35"/>
              <w:lang w:eastAsia="zh-CN"/>
            </w:rPr>
          </w:rPrChange>
        </w:rPr>
        <w:t>病害路面修复项目</w:t>
      </w:r>
    </w:p>
    <w:p w14:paraId="017D5BB8">
      <w:pPr>
        <w:spacing w:before="113" w:line="227" w:lineRule="auto"/>
        <w:jc w:val="center"/>
        <w:rPr>
          <w:rFonts w:hint="eastAsia" w:ascii="仿宋" w:hAnsi="仿宋" w:eastAsia="仿宋" w:cs="仿宋"/>
          <w:sz w:val="35"/>
          <w:szCs w:val="35"/>
          <w:highlight w:val="none"/>
          <w:lang w:eastAsia="zh-CN"/>
          <w:rPrChange w:id="13" w:author="豆豆" w:date="2025-09-28T13:42:01Z">
            <w:rPr>
              <w:rFonts w:hint="eastAsia" w:ascii="仿宋" w:hAnsi="仿宋" w:eastAsia="仿宋" w:cs="仿宋"/>
              <w:sz w:val="35"/>
              <w:szCs w:val="35"/>
              <w:lang w:eastAsia="zh-CN"/>
            </w:rPr>
          </w:rPrChange>
        </w:rPr>
      </w:pPr>
    </w:p>
    <w:p w14:paraId="5C421922">
      <w:pPr>
        <w:spacing w:before="113" w:line="227" w:lineRule="auto"/>
        <w:jc w:val="center"/>
        <w:rPr>
          <w:rFonts w:hint="eastAsia" w:ascii="仿宋" w:hAnsi="仿宋" w:eastAsia="仿宋" w:cs="仿宋"/>
          <w:sz w:val="35"/>
          <w:szCs w:val="35"/>
          <w:highlight w:val="none"/>
          <w:lang w:eastAsia="zh-CN"/>
          <w:rPrChange w:id="14" w:author="豆豆" w:date="2025-09-28T13:42:01Z">
            <w:rPr>
              <w:rFonts w:hint="eastAsia" w:ascii="仿宋" w:hAnsi="仿宋" w:eastAsia="仿宋" w:cs="仿宋"/>
              <w:sz w:val="35"/>
              <w:szCs w:val="35"/>
              <w:lang w:eastAsia="zh-CN"/>
            </w:rPr>
          </w:rPrChange>
        </w:rPr>
      </w:pPr>
    </w:p>
    <w:p w14:paraId="4F56E260">
      <w:pPr>
        <w:spacing w:before="113" w:line="227" w:lineRule="auto"/>
        <w:jc w:val="center"/>
        <w:rPr>
          <w:rFonts w:hint="eastAsia" w:ascii="仿宋" w:hAnsi="仿宋" w:eastAsia="仿宋" w:cs="仿宋"/>
          <w:sz w:val="35"/>
          <w:szCs w:val="35"/>
          <w:highlight w:val="none"/>
          <w:lang w:eastAsia="zh-CN"/>
          <w:rPrChange w:id="15" w:author="豆豆" w:date="2025-09-28T13:42:01Z">
            <w:rPr>
              <w:rFonts w:hint="eastAsia" w:ascii="仿宋" w:hAnsi="仿宋" w:eastAsia="仿宋" w:cs="仿宋"/>
              <w:sz w:val="35"/>
              <w:szCs w:val="35"/>
              <w:lang w:eastAsia="zh-CN"/>
            </w:rPr>
          </w:rPrChange>
        </w:rPr>
      </w:pPr>
    </w:p>
    <w:p w14:paraId="22CBD826">
      <w:pPr>
        <w:spacing w:before="113" w:line="227" w:lineRule="auto"/>
        <w:jc w:val="center"/>
        <w:rPr>
          <w:rFonts w:hint="eastAsia" w:ascii="仿宋" w:hAnsi="仿宋" w:eastAsia="仿宋" w:cs="仿宋"/>
          <w:sz w:val="35"/>
          <w:szCs w:val="35"/>
          <w:highlight w:val="none"/>
          <w:lang w:eastAsia="zh-CN"/>
          <w:rPrChange w:id="16" w:author="豆豆" w:date="2025-09-28T13:42:01Z">
            <w:rPr>
              <w:rFonts w:hint="eastAsia" w:ascii="仿宋" w:hAnsi="仿宋" w:eastAsia="仿宋" w:cs="仿宋"/>
              <w:sz w:val="35"/>
              <w:szCs w:val="35"/>
              <w:lang w:eastAsia="zh-CN"/>
            </w:rPr>
          </w:rPrChange>
        </w:rPr>
      </w:pPr>
    </w:p>
    <w:p w14:paraId="004EBB6F">
      <w:pPr>
        <w:pStyle w:val="3"/>
        <w:spacing w:line="375" w:lineRule="auto"/>
        <w:rPr>
          <w:highlight w:val="none"/>
          <w:rPrChange w:id="17" w:author="豆豆" w:date="2025-09-28T13:42:01Z">
            <w:rPr/>
          </w:rPrChange>
        </w:rPr>
      </w:pPr>
    </w:p>
    <w:p w14:paraId="0DCBC55D">
      <w:pPr>
        <w:spacing w:before="140" w:line="226" w:lineRule="auto"/>
        <w:ind w:left="3385"/>
        <w:rPr>
          <w:rFonts w:ascii="仿宋" w:hAnsi="仿宋" w:eastAsia="仿宋" w:cs="仿宋"/>
          <w:sz w:val="43"/>
          <w:szCs w:val="43"/>
          <w:highlight w:val="none"/>
          <w:rPrChange w:id="18" w:author="豆豆" w:date="2025-09-28T13:42:01Z">
            <w:rPr>
              <w:rFonts w:ascii="仿宋" w:hAnsi="仿宋" w:eastAsia="仿宋" w:cs="仿宋"/>
              <w:sz w:val="43"/>
              <w:szCs w:val="43"/>
            </w:rPr>
          </w:rPrChange>
        </w:rPr>
      </w:pPr>
      <w:r>
        <w:rPr>
          <w:rFonts w:ascii="仿宋" w:hAnsi="仿宋" w:eastAsia="仿宋" w:cs="仿宋"/>
          <w:b/>
          <w:bCs/>
          <w:spacing w:val="-2"/>
          <w:sz w:val="43"/>
          <w:szCs w:val="43"/>
          <w:highlight w:val="none"/>
          <w:rPrChange w:id="19" w:author="豆豆" w:date="2025-09-28T13:42:01Z">
            <w:rPr>
              <w:rFonts w:ascii="仿宋" w:hAnsi="仿宋" w:eastAsia="仿宋" w:cs="仿宋"/>
              <w:b/>
              <w:bCs/>
              <w:spacing w:val="-2"/>
              <w:sz w:val="43"/>
              <w:szCs w:val="43"/>
            </w:rPr>
          </w:rPrChange>
        </w:rPr>
        <w:t>合同协议书</w:t>
      </w:r>
    </w:p>
    <w:p w14:paraId="265337D8">
      <w:pPr>
        <w:pStyle w:val="3"/>
        <w:spacing w:line="248" w:lineRule="auto"/>
        <w:rPr>
          <w:highlight w:val="none"/>
          <w:rPrChange w:id="20" w:author="豆豆" w:date="2025-09-28T13:42:01Z">
            <w:rPr/>
          </w:rPrChange>
        </w:rPr>
      </w:pPr>
    </w:p>
    <w:p w14:paraId="527BCEC8">
      <w:pPr>
        <w:pStyle w:val="3"/>
        <w:spacing w:line="248" w:lineRule="auto"/>
        <w:rPr>
          <w:highlight w:val="none"/>
          <w:rPrChange w:id="21" w:author="豆豆" w:date="2025-09-28T13:42:01Z">
            <w:rPr/>
          </w:rPrChange>
        </w:rPr>
      </w:pPr>
    </w:p>
    <w:p w14:paraId="61BE8187">
      <w:pPr>
        <w:pStyle w:val="3"/>
        <w:spacing w:line="248" w:lineRule="auto"/>
        <w:rPr>
          <w:highlight w:val="none"/>
          <w:rPrChange w:id="22" w:author="豆豆" w:date="2025-09-28T13:42:01Z">
            <w:rPr/>
          </w:rPrChange>
        </w:rPr>
      </w:pPr>
    </w:p>
    <w:p w14:paraId="302ECA95">
      <w:pPr>
        <w:pStyle w:val="3"/>
        <w:spacing w:line="248" w:lineRule="auto"/>
        <w:rPr>
          <w:highlight w:val="none"/>
          <w:rPrChange w:id="23" w:author="豆豆" w:date="2025-09-28T13:42:01Z">
            <w:rPr/>
          </w:rPrChange>
        </w:rPr>
      </w:pPr>
    </w:p>
    <w:p w14:paraId="5615BF60">
      <w:pPr>
        <w:pStyle w:val="3"/>
        <w:spacing w:line="248" w:lineRule="auto"/>
        <w:rPr>
          <w:highlight w:val="none"/>
          <w:rPrChange w:id="24" w:author="豆豆" w:date="2025-09-28T13:42:01Z">
            <w:rPr/>
          </w:rPrChange>
        </w:rPr>
      </w:pPr>
    </w:p>
    <w:p w14:paraId="4323C58C">
      <w:pPr>
        <w:pStyle w:val="3"/>
        <w:spacing w:line="248" w:lineRule="auto"/>
        <w:rPr>
          <w:highlight w:val="none"/>
          <w:rPrChange w:id="25" w:author="豆豆" w:date="2025-09-28T13:42:01Z">
            <w:rPr/>
          </w:rPrChange>
        </w:rPr>
      </w:pPr>
    </w:p>
    <w:p w14:paraId="436495B4">
      <w:pPr>
        <w:pStyle w:val="3"/>
        <w:spacing w:line="248" w:lineRule="auto"/>
        <w:rPr>
          <w:highlight w:val="none"/>
          <w:rPrChange w:id="26" w:author="豆豆" w:date="2025-09-28T13:42:01Z">
            <w:rPr/>
          </w:rPrChange>
        </w:rPr>
      </w:pPr>
    </w:p>
    <w:p w14:paraId="44498EDE">
      <w:pPr>
        <w:pStyle w:val="3"/>
        <w:spacing w:line="248" w:lineRule="auto"/>
        <w:rPr>
          <w:highlight w:val="none"/>
          <w:rPrChange w:id="27" w:author="豆豆" w:date="2025-09-28T13:42:01Z">
            <w:rPr/>
          </w:rPrChange>
        </w:rPr>
      </w:pPr>
    </w:p>
    <w:p w14:paraId="4CB2E62E">
      <w:pPr>
        <w:pStyle w:val="3"/>
        <w:spacing w:line="248" w:lineRule="auto"/>
        <w:rPr>
          <w:highlight w:val="none"/>
          <w:rPrChange w:id="28" w:author="豆豆" w:date="2025-09-28T13:42:01Z">
            <w:rPr/>
          </w:rPrChange>
        </w:rPr>
      </w:pPr>
    </w:p>
    <w:p w14:paraId="6CE10EB5">
      <w:pPr>
        <w:pStyle w:val="3"/>
        <w:spacing w:line="248" w:lineRule="auto"/>
        <w:rPr>
          <w:highlight w:val="none"/>
          <w:rPrChange w:id="29" w:author="豆豆" w:date="2025-09-28T13:42:01Z">
            <w:rPr/>
          </w:rPrChange>
        </w:rPr>
      </w:pPr>
    </w:p>
    <w:p w14:paraId="5ABD9707">
      <w:pPr>
        <w:pStyle w:val="3"/>
        <w:spacing w:line="249" w:lineRule="auto"/>
        <w:rPr>
          <w:highlight w:val="none"/>
          <w:rPrChange w:id="30" w:author="豆豆" w:date="2025-09-28T13:42:01Z">
            <w:rPr/>
          </w:rPrChange>
        </w:rPr>
      </w:pPr>
    </w:p>
    <w:p w14:paraId="6FF33EDC">
      <w:pPr>
        <w:pStyle w:val="3"/>
        <w:spacing w:line="249" w:lineRule="auto"/>
        <w:rPr>
          <w:highlight w:val="none"/>
          <w:rPrChange w:id="31" w:author="豆豆" w:date="2025-09-28T13:42:01Z">
            <w:rPr/>
          </w:rPrChange>
        </w:rPr>
      </w:pPr>
    </w:p>
    <w:p w14:paraId="40DC95AD">
      <w:pPr>
        <w:pStyle w:val="3"/>
        <w:spacing w:line="249" w:lineRule="auto"/>
        <w:rPr>
          <w:highlight w:val="none"/>
          <w:rPrChange w:id="32" w:author="豆豆" w:date="2025-09-28T13:42:01Z">
            <w:rPr/>
          </w:rPrChange>
        </w:rPr>
      </w:pPr>
    </w:p>
    <w:p w14:paraId="1B1AE4BC">
      <w:pPr>
        <w:pStyle w:val="3"/>
        <w:spacing w:line="249" w:lineRule="auto"/>
        <w:rPr>
          <w:highlight w:val="none"/>
          <w:rPrChange w:id="33" w:author="豆豆" w:date="2025-09-28T13:42:01Z">
            <w:rPr/>
          </w:rPrChange>
        </w:rPr>
      </w:pPr>
    </w:p>
    <w:p w14:paraId="399599F1">
      <w:pPr>
        <w:pStyle w:val="3"/>
        <w:spacing w:line="249" w:lineRule="auto"/>
        <w:rPr>
          <w:highlight w:val="none"/>
          <w:rPrChange w:id="34" w:author="豆豆" w:date="2025-09-28T13:42:01Z">
            <w:rPr/>
          </w:rPrChange>
        </w:rPr>
      </w:pPr>
    </w:p>
    <w:p w14:paraId="59154E7B">
      <w:pPr>
        <w:pStyle w:val="3"/>
        <w:spacing w:line="249" w:lineRule="auto"/>
        <w:rPr>
          <w:highlight w:val="none"/>
          <w:rPrChange w:id="35" w:author="豆豆" w:date="2025-09-28T13:42:01Z">
            <w:rPr/>
          </w:rPrChange>
        </w:rPr>
      </w:pPr>
    </w:p>
    <w:p w14:paraId="63C254A3">
      <w:pPr>
        <w:pStyle w:val="3"/>
        <w:spacing w:line="249" w:lineRule="auto"/>
        <w:rPr>
          <w:highlight w:val="none"/>
          <w:rPrChange w:id="36" w:author="豆豆" w:date="2025-09-28T13:42:01Z">
            <w:rPr/>
          </w:rPrChange>
        </w:rPr>
      </w:pPr>
    </w:p>
    <w:p w14:paraId="15162FC4">
      <w:pPr>
        <w:pStyle w:val="3"/>
        <w:spacing w:line="249" w:lineRule="auto"/>
        <w:rPr>
          <w:highlight w:val="none"/>
          <w:rPrChange w:id="37" w:author="豆豆" w:date="2025-09-28T13:42:01Z">
            <w:rPr/>
          </w:rPrChange>
        </w:rPr>
      </w:pPr>
    </w:p>
    <w:p w14:paraId="3F6746E1">
      <w:pPr>
        <w:spacing w:before="101" w:line="228" w:lineRule="auto"/>
        <w:ind w:left="993" w:firstLine="320" w:firstLineChars="100"/>
        <w:rPr>
          <w:rFonts w:ascii="仿宋" w:hAnsi="仿宋" w:eastAsia="仿宋" w:cs="仿宋"/>
          <w:sz w:val="31"/>
          <w:szCs w:val="31"/>
          <w:highlight w:val="none"/>
          <w:rPrChange w:id="38" w:author="豆豆" w:date="2025-09-28T13:42:01Z">
            <w:rPr>
              <w:rFonts w:ascii="仿宋" w:hAnsi="仿宋" w:eastAsia="仿宋" w:cs="仿宋"/>
              <w:sz w:val="31"/>
              <w:szCs w:val="31"/>
            </w:rPr>
          </w:rPrChange>
        </w:rPr>
      </w:pPr>
      <w:r>
        <w:rPr>
          <w:rFonts w:ascii="仿宋" w:hAnsi="仿宋" w:eastAsia="仿宋" w:cs="仿宋"/>
          <w:spacing w:val="5"/>
          <w:sz w:val="31"/>
          <w:szCs w:val="31"/>
          <w:highlight w:val="none"/>
          <w:rPrChange w:id="39" w:author="豆豆" w:date="2025-09-28T13:42:01Z">
            <w:rPr>
              <w:rFonts w:ascii="仿宋" w:hAnsi="仿宋" w:eastAsia="仿宋" w:cs="仿宋"/>
              <w:spacing w:val="5"/>
              <w:sz w:val="31"/>
              <w:szCs w:val="31"/>
            </w:rPr>
          </w:rPrChange>
        </w:rPr>
        <w:t>甲方：</w:t>
      </w:r>
      <w:r>
        <w:rPr>
          <w:rFonts w:ascii="仿宋" w:hAnsi="仿宋" w:eastAsia="仿宋" w:cs="仿宋"/>
          <w:spacing w:val="5"/>
          <w:sz w:val="31"/>
          <w:szCs w:val="31"/>
          <w:highlight w:val="none"/>
          <w:u w:val="single" w:color="auto"/>
          <w:rPrChange w:id="40" w:author="豆豆" w:date="2025-09-28T13:42:01Z">
            <w:rPr>
              <w:rFonts w:ascii="仿宋" w:hAnsi="仿宋" w:eastAsia="仿宋" w:cs="仿宋"/>
              <w:spacing w:val="5"/>
              <w:sz w:val="31"/>
              <w:szCs w:val="31"/>
              <w:u w:val="single" w:color="auto"/>
            </w:rPr>
          </w:rPrChange>
        </w:rPr>
        <w:t>西安市长安区</w:t>
      </w:r>
      <w:r>
        <w:rPr>
          <w:rFonts w:hint="eastAsia" w:ascii="仿宋" w:hAnsi="仿宋" w:eastAsia="仿宋" w:cs="仿宋"/>
          <w:spacing w:val="5"/>
          <w:sz w:val="31"/>
          <w:szCs w:val="31"/>
          <w:highlight w:val="none"/>
          <w:u w:val="single" w:color="auto"/>
          <w:lang w:eastAsia="zh-CN"/>
          <w:rPrChange w:id="41" w:author="豆豆" w:date="2025-09-28T13:42:01Z">
            <w:rPr>
              <w:rFonts w:hint="eastAsia" w:ascii="仿宋" w:hAnsi="仿宋" w:eastAsia="仿宋" w:cs="仿宋"/>
              <w:spacing w:val="5"/>
              <w:sz w:val="31"/>
              <w:szCs w:val="31"/>
              <w:u w:val="single" w:color="auto"/>
              <w:lang w:eastAsia="zh-CN"/>
            </w:rPr>
          </w:rPrChange>
        </w:rPr>
        <w:t>杜曲</w:t>
      </w:r>
      <w:r>
        <w:rPr>
          <w:rFonts w:ascii="仿宋" w:hAnsi="仿宋" w:eastAsia="仿宋" w:cs="仿宋"/>
          <w:spacing w:val="5"/>
          <w:sz w:val="31"/>
          <w:szCs w:val="31"/>
          <w:highlight w:val="none"/>
          <w:u w:val="single" w:color="auto"/>
          <w:rPrChange w:id="42" w:author="豆豆" w:date="2025-09-28T13:42:01Z">
            <w:rPr>
              <w:rFonts w:ascii="仿宋" w:hAnsi="仿宋" w:eastAsia="仿宋" w:cs="仿宋"/>
              <w:spacing w:val="5"/>
              <w:sz w:val="31"/>
              <w:szCs w:val="31"/>
              <w:u w:val="single" w:color="auto"/>
            </w:rPr>
          </w:rPrChange>
        </w:rPr>
        <w:t>街道办事处</w:t>
      </w:r>
    </w:p>
    <w:p w14:paraId="59B13335">
      <w:pPr>
        <w:spacing w:before="32" w:line="230" w:lineRule="auto"/>
        <w:ind w:left="973" w:firstLine="300" w:firstLineChars="100"/>
        <w:rPr>
          <w:rFonts w:ascii="仿宋" w:hAnsi="仿宋" w:eastAsia="仿宋" w:cs="仿宋"/>
          <w:sz w:val="31"/>
          <w:szCs w:val="31"/>
          <w:highlight w:val="none"/>
          <w:rPrChange w:id="43" w:author="豆豆" w:date="2025-09-28T13:42:01Z">
            <w:rPr>
              <w:rFonts w:ascii="仿宋" w:hAnsi="仿宋" w:eastAsia="仿宋" w:cs="仿宋"/>
              <w:sz w:val="31"/>
              <w:szCs w:val="31"/>
            </w:rPr>
          </w:rPrChange>
        </w:rPr>
      </w:pPr>
      <w:r>
        <w:rPr>
          <w:rFonts w:ascii="仿宋" w:hAnsi="仿宋" w:eastAsia="仿宋" w:cs="仿宋"/>
          <w:spacing w:val="-5"/>
          <w:sz w:val="31"/>
          <w:szCs w:val="31"/>
          <w:highlight w:val="none"/>
          <w:rPrChange w:id="44" w:author="豆豆" w:date="2025-09-28T13:42:01Z">
            <w:rPr>
              <w:rFonts w:ascii="仿宋" w:hAnsi="仿宋" w:eastAsia="仿宋" w:cs="仿宋"/>
              <w:spacing w:val="-5"/>
              <w:sz w:val="31"/>
              <w:szCs w:val="31"/>
            </w:rPr>
          </w:rPrChange>
        </w:rPr>
        <w:t>乙方：</w:t>
      </w:r>
      <w:r>
        <w:rPr>
          <w:rFonts w:ascii="仿宋" w:hAnsi="仿宋" w:eastAsia="仿宋" w:cs="仿宋"/>
          <w:sz w:val="31"/>
          <w:szCs w:val="31"/>
          <w:highlight w:val="none"/>
          <w:u w:val="single" w:color="auto"/>
          <w:rPrChange w:id="45" w:author="豆豆" w:date="2025-09-28T13:42:01Z">
            <w:rPr>
              <w:rFonts w:ascii="仿宋" w:hAnsi="仿宋" w:eastAsia="仿宋" w:cs="仿宋"/>
              <w:sz w:val="31"/>
              <w:szCs w:val="31"/>
              <w:u w:val="single" w:color="auto"/>
            </w:rPr>
          </w:rPrChange>
        </w:rPr>
        <w:t xml:space="preserve">                             </w:t>
      </w:r>
    </w:p>
    <w:p w14:paraId="77B3FD18">
      <w:pPr>
        <w:spacing w:before="29" w:line="229" w:lineRule="auto"/>
        <w:ind w:left="639" w:firstLine="628" w:firstLineChars="200"/>
        <w:rPr>
          <w:rFonts w:ascii="仿宋" w:hAnsi="仿宋" w:eastAsia="仿宋" w:cs="仿宋"/>
          <w:sz w:val="31"/>
          <w:szCs w:val="31"/>
          <w:highlight w:val="none"/>
          <w:rPrChange w:id="46" w:author="豆豆" w:date="2025-09-28T13:42:01Z">
            <w:rPr>
              <w:rFonts w:ascii="仿宋" w:hAnsi="仿宋" w:eastAsia="仿宋" w:cs="仿宋"/>
              <w:sz w:val="31"/>
              <w:szCs w:val="31"/>
            </w:rPr>
          </w:rPrChange>
        </w:rPr>
      </w:pPr>
      <w:r>
        <w:rPr>
          <w:rFonts w:ascii="仿宋" w:hAnsi="仿宋" w:eastAsia="仿宋" w:cs="仿宋"/>
          <w:spacing w:val="2"/>
          <w:sz w:val="31"/>
          <w:szCs w:val="31"/>
          <w:highlight w:val="none"/>
          <w:rPrChange w:id="47" w:author="豆豆" w:date="2025-09-28T13:42:01Z">
            <w:rPr>
              <w:rFonts w:ascii="仿宋" w:hAnsi="仿宋" w:eastAsia="仿宋" w:cs="仿宋"/>
              <w:spacing w:val="2"/>
              <w:sz w:val="31"/>
              <w:szCs w:val="31"/>
            </w:rPr>
          </w:rPrChange>
        </w:rPr>
        <w:t>签订时间：</w:t>
      </w:r>
    </w:p>
    <w:p w14:paraId="4246B7EF">
      <w:pPr>
        <w:spacing w:line="229" w:lineRule="auto"/>
        <w:rPr>
          <w:rFonts w:ascii="仿宋" w:hAnsi="仿宋" w:eastAsia="仿宋" w:cs="仿宋"/>
          <w:sz w:val="31"/>
          <w:szCs w:val="31"/>
          <w:highlight w:val="none"/>
          <w:rPrChange w:id="48" w:author="豆豆" w:date="2025-09-28T13:42:01Z">
            <w:rPr>
              <w:rFonts w:ascii="仿宋" w:hAnsi="仿宋" w:eastAsia="仿宋" w:cs="仿宋"/>
              <w:sz w:val="31"/>
              <w:szCs w:val="31"/>
            </w:rPr>
          </w:rPrChange>
        </w:rPr>
        <w:sectPr>
          <w:pgSz w:w="11907" w:h="16840"/>
          <w:pgMar w:top="1431" w:right="1786" w:bottom="0" w:left="1503" w:header="0" w:footer="0" w:gutter="0"/>
          <w:cols w:space="720" w:num="1"/>
        </w:sectPr>
      </w:pPr>
    </w:p>
    <w:p w14:paraId="51F5C034">
      <w:pPr>
        <w:spacing w:before="57" w:line="223" w:lineRule="auto"/>
        <w:ind w:left="4212"/>
        <w:rPr>
          <w:rFonts w:ascii="仿宋" w:hAnsi="仿宋" w:eastAsia="仿宋" w:cs="仿宋"/>
          <w:sz w:val="28"/>
          <w:szCs w:val="28"/>
          <w:highlight w:val="none"/>
          <w:rPrChange w:id="49" w:author="豆豆" w:date="2025-09-28T13:42:01Z">
            <w:rPr>
              <w:rFonts w:ascii="仿宋" w:hAnsi="仿宋" w:eastAsia="仿宋" w:cs="仿宋"/>
              <w:sz w:val="28"/>
              <w:szCs w:val="28"/>
            </w:rPr>
          </w:rPrChange>
        </w:rPr>
      </w:pPr>
      <w:r>
        <w:rPr>
          <w:rFonts w:ascii="仿宋" w:hAnsi="仿宋" w:eastAsia="仿宋" w:cs="仿宋"/>
          <w:spacing w:val="-8"/>
          <w:sz w:val="28"/>
          <w:szCs w:val="28"/>
          <w:highlight w:val="none"/>
          <w:rPrChange w:id="50" w:author="豆豆" w:date="2025-09-28T13:42:01Z">
            <w:rPr>
              <w:rFonts w:ascii="仿宋" w:hAnsi="仿宋" w:eastAsia="仿宋" w:cs="仿宋"/>
              <w:spacing w:val="-8"/>
              <w:sz w:val="28"/>
              <w:szCs w:val="28"/>
            </w:rPr>
          </w:rPrChange>
        </w:rPr>
        <w:t>第一部分</w:t>
      </w:r>
    </w:p>
    <w:p w14:paraId="692F5376">
      <w:pPr>
        <w:spacing w:before="206" w:line="224" w:lineRule="auto"/>
        <w:ind w:left="3927"/>
        <w:rPr>
          <w:rFonts w:ascii="仿宋" w:hAnsi="仿宋" w:eastAsia="仿宋" w:cs="仿宋"/>
          <w:sz w:val="28"/>
          <w:szCs w:val="28"/>
          <w:highlight w:val="none"/>
          <w:rPrChange w:id="51" w:author="豆豆" w:date="2025-09-28T13:42:01Z">
            <w:rPr>
              <w:rFonts w:ascii="仿宋" w:hAnsi="仿宋" w:eastAsia="仿宋" w:cs="仿宋"/>
              <w:sz w:val="28"/>
              <w:szCs w:val="28"/>
            </w:rPr>
          </w:rPrChange>
        </w:rPr>
      </w:pPr>
      <w:r>
        <w:rPr>
          <w:rFonts w:ascii="仿宋" w:hAnsi="仿宋" w:eastAsia="仿宋" w:cs="仿宋"/>
          <w:spacing w:val="-5"/>
          <w:sz w:val="28"/>
          <w:szCs w:val="28"/>
          <w:highlight w:val="none"/>
          <w:rPrChange w:id="52" w:author="豆豆" w:date="2025-09-28T13:42:01Z">
            <w:rPr>
              <w:rFonts w:ascii="仿宋" w:hAnsi="仿宋" w:eastAsia="仿宋" w:cs="仿宋"/>
              <w:spacing w:val="-5"/>
              <w:sz w:val="28"/>
              <w:szCs w:val="28"/>
            </w:rPr>
          </w:rPrChange>
        </w:rPr>
        <w:t>合同主要条款</w:t>
      </w:r>
    </w:p>
    <w:p w14:paraId="4CEE552D">
      <w:pPr>
        <w:spacing w:before="206" w:line="359" w:lineRule="auto"/>
        <w:ind w:left="40" w:right="222" w:firstLine="526"/>
        <w:rPr>
          <w:rFonts w:ascii="仿宋" w:hAnsi="仿宋" w:eastAsia="仿宋" w:cs="仿宋"/>
          <w:sz w:val="28"/>
          <w:szCs w:val="28"/>
          <w:highlight w:val="none"/>
          <w:rPrChange w:id="53" w:author="豆豆" w:date="2025-09-28T13:42:01Z">
            <w:rPr>
              <w:rFonts w:ascii="仿宋" w:hAnsi="仿宋" w:eastAsia="仿宋" w:cs="仿宋"/>
              <w:sz w:val="28"/>
              <w:szCs w:val="28"/>
            </w:rPr>
          </w:rPrChange>
        </w:rPr>
      </w:pPr>
      <w:r>
        <w:rPr>
          <w:rFonts w:ascii="仿宋" w:hAnsi="仿宋" w:eastAsia="仿宋" w:cs="仿宋"/>
          <w:spacing w:val="12"/>
          <w:sz w:val="28"/>
          <w:szCs w:val="28"/>
          <w:highlight w:val="none"/>
          <w:rPrChange w:id="54" w:author="豆豆" w:date="2025-09-28T13:42:01Z">
            <w:rPr>
              <w:rFonts w:ascii="仿宋" w:hAnsi="仿宋" w:eastAsia="仿宋" w:cs="仿宋"/>
              <w:spacing w:val="12"/>
              <w:sz w:val="28"/>
              <w:szCs w:val="28"/>
            </w:rPr>
          </w:rPrChange>
        </w:rPr>
        <w:t>合同条款由</w:t>
      </w:r>
      <w:r>
        <w:rPr>
          <w:rFonts w:ascii="仿宋" w:hAnsi="仿宋" w:eastAsia="仿宋" w:cs="仿宋"/>
          <w:spacing w:val="12"/>
          <w:sz w:val="28"/>
          <w:szCs w:val="28"/>
          <w:highlight w:val="none"/>
          <w:u w:val="single" w:color="auto"/>
          <w:rPrChange w:id="55" w:author="豆豆" w:date="2025-09-28T13:42:01Z">
            <w:rPr>
              <w:rFonts w:ascii="仿宋" w:hAnsi="仿宋" w:eastAsia="仿宋" w:cs="仿宋"/>
              <w:spacing w:val="12"/>
              <w:sz w:val="28"/>
              <w:szCs w:val="28"/>
              <w:u w:val="single" w:color="auto"/>
            </w:rPr>
          </w:rPrChange>
        </w:rPr>
        <w:t>西安市长安区</w:t>
      </w:r>
      <w:r>
        <w:rPr>
          <w:rFonts w:hint="eastAsia" w:ascii="仿宋" w:hAnsi="仿宋" w:eastAsia="仿宋" w:cs="仿宋"/>
          <w:spacing w:val="12"/>
          <w:sz w:val="28"/>
          <w:szCs w:val="28"/>
          <w:highlight w:val="none"/>
          <w:u w:val="single" w:color="auto"/>
          <w:lang w:val="en-US" w:eastAsia="zh-CN"/>
          <w:rPrChange w:id="56" w:author="豆豆" w:date="2025-09-28T13:42:01Z">
            <w:rPr>
              <w:rFonts w:hint="eastAsia" w:ascii="仿宋" w:hAnsi="仿宋" w:eastAsia="仿宋" w:cs="仿宋"/>
              <w:spacing w:val="12"/>
              <w:sz w:val="28"/>
              <w:szCs w:val="28"/>
              <w:u w:val="single" w:color="auto"/>
              <w:lang w:val="en-US" w:eastAsia="zh-CN"/>
            </w:rPr>
          </w:rPrChange>
        </w:rPr>
        <w:t>杜曲</w:t>
      </w:r>
      <w:r>
        <w:rPr>
          <w:rFonts w:ascii="仿宋" w:hAnsi="仿宋" w:eastAsia="仿宋" w:cs="仿宋"/>
          <w:spacing w:val="12"/>
          <w:sz w:val="28"/>
          <w:szCs w:val="28"/>
          <w:highlight w:val="none"/>
          <w:u w:val="single" w:color="auto"/>
          <w:rPrChange w:id="57" w:author="豆豆" w:date="2025-09-28T13:42:01Z">
            <w:rPr>
              <w:rFonts w:ascii="仿宋" w:hAnsi="仿宋" w:eastAsia="仿宋" w:cs="仿宋"/>
              <w:spacing w:val="12"/>
              <w:sz w:val="28"/>
              <w:szCs w:val="28"/>
              <w:u w:val="single" w:color="auto"/>
            </w:rPr>
          </w:rPrChange>
        </w:rPr>
        <w:t>街道办事处</w:t>
      </w:r>
      <w:r>
        <w:rPr>
          <w:rFonts w:ascii="仿宋" w:hAnsi="仿宋" w:eastAsia="仿宋" w:cs="仿宋"/>
          <w:spacing w:val="12"/>
          <w:sz w:val="28"/>
          <w:szCs w:val="28"/>
          <w:highlight w:val="none"/>
          <w:rPrChange w:id="58" w:author="豆豆" w:date="2025-09-28T13:42:01Z">
            <w:rPr>
              <w:rFonts w:ascii="仿宋" w:hAnsi="仿宋" w:eastAsia="仿宋" w:cs="仿宋"/>
              <w:spacing w:val="12"/>
              <w:sz w:val="28"/>
              <w:szCs w:val="28"/>
            </w:rPr>
          </w:rPrChange>
        </w:rPr>
        <w:t>（甲方）</w:t>
      </w:r>
      <w:r>
        <w:rPr>
          <w:rFonts w:ascii="仿宋" w:hAnsi="仿宋" w:eastAsia="仿宋" w:cs="仿宋"/>
          <w:spacing w:val="-62"/>
          <w:sz w:val="28"/>
          <w:szCs w:val="28"/>
          <w:highlight w:val="none"/>
          <w:rPrChange w:id="59" w:author="豆豆" w:date="2025-09-28T13:42:01Z">
            <w:rPr>
              <w:rFonts w:ascii="仿宋" w:hAnsi="仿宋" w:eastAsia="仿宋" w:cs="仿宋"/>
              <w:spacing w:val="-62"/>
              <w:sz w:val="28"/>
              <w:szCs w:val="28"/>
            </w:rPr>
          </w:rPrChange>
        </w:rPr>
        <w:t xml:space="preserve"> </w:t>
      </w:r>
      <w:r>
        <w:rPr>
          <w:rFonts w:ascii="仿宋" w:hAnsi="仿宋" w:eastAsia="仿宋" w:cs="仿宋"/>
          <w:spacing w:val="12"/>
          <w:sz w:val="28"/>
          <w:szCs w:val="28"/>
          <w:highlight w:val="none"/>
          <w:rPrChange w:id="60" w:author="豆豆" w:date="2025-09-28T13:42:01Z">
            <w:rPr>
              <w:rFonts w:ascii="仿宋" w:hAnsi="仿宋" w:eastAsia="仿宋" w:cs="仿宋"/>
              <w:spacing w:val="12"/>
              <w:sz w:val="28"/>
              <w:szCs w:val="28"/>
            </w:rPr>
          </w:rPrChange>
        </w:rPr>
        <w:t>、成交供应商</w:t>
      </w:r>
      <w:r>
        <w:rPr>
          <w:rFonts w:ascii="仿宋" w:hAnsi="仿宋" w:eastAsia="仿宋" w:cs="仿宋"/>
          <w:sz w:val="28"/>
          <w:szCs w:val="28"/>
          <w:highlight w:val="none"/>
          <w:rPrChange w:id="61" w:author="豆豆" w:date="2025-09-28T13:42:01Z">
            <w:rPr>
              <w:rFonts w:ascii="仿宋" w:hAnsi="仿宋" w:eastAsia="仿宋" w:cs="仿宋"/>
              <w:sz w:val="28"/>
              <w:szCs w:val="28"/>
            </w:rPr>
          </w:rPrChange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  <w:highlight w:val="none"/>
          <w:rPrChange w:id="62" w:author="豆豆" w:date="2025-09-28T13:42:01Z">
            <w:rPr>
              <w:rFonts w:ascii="仿宋" w:hAnsi="仿宋" w:eastAsia="仿宋" w:cs="仿宋"/>
              <w:spacing w:val="-4"/>
              <w:sz w:val="28"/>
              <w:szCs w:val="28"/>
            </w:rPr>
          </w:rPrChange>
        </w:rPr>
        <w:t>(乙方)</w:t>
      </w:r>
      <w:r>
        <w:rPr>
          <w:rFonts w:ascii="仿宋" w:hAnsi="仿宋" w:eastAsia="仿宋" w:cs="仿宋"/>
          <w:spacing w:val="-4"/>
          <w:sz w:val="28"/>
          <w:szCs w:val="28"/>
          <w:highlight w:val="none"/>
          <w:u w:val="single" w:color="auto"/>
          <w:rPrChange w:id="63" w:author="豆豆" w:date="2025-09-28T13:42:01Z">
            <w:rPr>
              <w:rFonts w:ascii="仿宋" w:hAnsi="仿宋" w:eastAsia="仿宋" w:cs="仿宋"/>
              <w:spacing w:val="-4"/>
              <w:sz w:val="28"/>
              <w:szCs w:val="28"/>
              <w:u w:val="single" w:color="auto"/>
            </w:rPr>
          </w:rPrChange>
        </w:rPr>
        <w:t xml:space="preserve">      </w:t>
      </w:r>
      <w:r>
        <w:rPr>
          <w:rFonts w:ascii="仿宋" w:hAnsi="仿宋" w:eastAsia="仿宋" w:cs="仿宋"/>
          <w:spacing w:val="-104"/>
          <w:sz w:val="28"/>
          <w:szCs w:val="28"/>
          <w:highlight w:val="none"/>
          <w:rPrChange w:id="64" w:author="豆豆" w:date="2025-09-28T13:42:01Z">
            <w:rPr>
              <w:rFonts w:ascii="仿宋" w:hAnsi="仿宋" w:eastAsia="仿宋" w:cs="仿宋"/>
              <w:spacing w:val="-104"/>
              <w:sz w:val="28"/>
              <w:szCs w:val="28"/>
            </w:rPr>
          </w:rPrChange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  <w:highlight w:val="none"/>
          <w:rPrChange w:id="65" w:author="豆豆" w:date="2025-09-28T13:42:01Z">
            <w:rPr>
              <w:rFonts w:ascii="仿宋" w:hAnsi="仿宋" w:eastAsia="仿宋" w:cs="仿宋"/>
              <w:spacing w:val="-4"/>
              <w:sz w:val="28"/>
              <w:szCs w:val="28"/>
            </w:rPr>
          </w:rPrChange>
        </w:rPr>
        <w:t>结合本工程具体情况协商签订。</w:t>
      </w:r>
    </w:p>
    <w:p w14:paraId="64AD295E">
      <w:pPr>
        <w:spacing w:line="359" w:lineRule="auto"/>
        <w:ind w:firstLine="596"/>
        <w:rPr>
          <w:rFonts w:ascii="仿宋" w:hAnsi="仿宋" w:eastAsia="仿宋" w:cs="仿宋"/>
          <w:sz w:val="28"/>
          <w:szCs w:val="28"/>
          <w:highlight w:val="none"/>
          <w:rPrChange w:id="66" w:author="豆豆" w:date="2025-09-28T13:42:01Z">
            <w:rPr>
              <w:rFonts w:ascii="仿宋" w:hAnsi="仿宋" w:eastAsia="仿宋" w:cs="仿宋"/>
              <w:sz w:val="28"/>
              <w:szCs w:val="28"/>
            </w:rPr>
          </w:rPrChange>
        </w:rPr>
      </w:pPr>
      <w:r>
        <w:rPr>
          <w:rFonts w:ascii="仿宋" w:hAnsi="仿宋" w:eastAsia="仿宋" w:cs="仿宋"/>
          <w:spacing w:val="-4"/>
          <w:sz w:val="28"/>
          <w:szCs w:val="28"/>
          <w:highlight w:val="none"/>
          <w:rPrChange w:id="67" w:author="豆豆" w:date="2025-09-28T13:42:01Z">
            <w:rPr>
              <w:rFonts w:ascii="仿宋" w:hAnsi="仿宋" w:eastAsia="仿宋" w:cs="仿宋"/>
              <w:spacing w:val="-4"/>
              <w:sz w:val="28"/>
              <w:szCs w:val="28"/>
            </w:rPr>
          </w:rPrChange>
        </w:rPr>
        <w:t>甲方为本项目实施单位，负责本工程的建设管理，</w:t>
      </w:r>
      <w:r>
        <w:rPr>
          <w:rFonts w:ascii="仿宋" w:hAnsi="仿宋" w:eastAsia="仿宋" w:cs="仿宋"/>
          <w:spacing w:val="9"/>
          <w:sz w:val="28"/>
          <w:szCs w:val="28"/>
          <w:highlight w:val="none"/>
          <w:rPrChange w:id="68" w:author="豆豆" w:date="2025-09-28T13:42:01Z">
            <w:rPr>
              <w:rFonts w:ascii="仿宋" w:hAnsi="仿宋" w:eastAsia="仿宋" w:cs="仿宋"/>
              <w:spacing w:val="9"/>
              <w:sz w:val="28"/>
              <w:szCs w:val="28"/>
            </w:rPr>
          </w:rPrChange>
        </w:rPr>
        <w:t xml:space="preserve"> </w:t>
      </w:r>
      <w:r>
        <w:rPr>
          <w:rFonts w:ascii="仿宋" w:hAnsi="仿宋" w:eastAsia="仿宋" w:cs="仿宋"/>
          <w:spacing w:val="-1"/>
          <w:sz w:val="28"/>
          <w:szCs w:val="28"/>
          <w:highlight w:val="none"/>
          <w:rPrChange w:id="69" w:author="豆豆" w:date="2025-09-28T13:42:01Z">
            <w:rPr>
              <w:rFonts w:ascii="仿宋" w:hAnsi="仿宋" w:eastAsia="仿宋" w:cs="仿宋"/>
              <w:spacing w:val="-1"/>
              <w:sz w:val="28"/>
              <w:szCs w:val="28"/>
            </w:rPr>
          </w:rPrChange>
        </w:rPr>
        <w:t>按合同约定的结算制度申请工程款并支付给乙方。</w:t>
      </w:r>
    </w:p>
    <w:p w14:paraId="6C446802">
      <w:pPr>
        <w:spacing w:line="220" w:lineRule="auto"/>
        <w:ind w:left="579"/>
        <w:rPr>
          <w:rFonts w:ascii="仿宋" w:hAnsi="仿宋" w:eastAsia="仿宋" w:cs="仿宋"/>
          <w:sz w:val="28"/>
          <w:szCs w:val="28"/>
          <w:highlight w:val="none"/>
          <w:rPrChange w:id="70" w:author="豆豆" w:date="2025-09-28T13:42:01Z">
            <w:rPr>
              <w:rFonts w:ascii="仿宋" w:hAnsi="仿宋" w:eastAsia="仿宋" w:cs="仿宋"/>
              <w:sz w:val="28"/>
              <w:szCs w:val="28"/>
            </w:rPr>
          </w:rPrChange>
        </w:rPr>
      </w:pPr>
      <w:r>
        <w:rPr>
          <w:rFonts w:ascii="仿宋" w:hAnsi="仿宋" w:eastAsia="仿宋" w:cs="仿宋"/>
          <w:spacing w:val="-2"/>
          <w:sz w:val="28"/>
          <w:szCs w:val="28"/>
          <w:highlight w:val="none"/>
          <w:rPrChange w:id="71" w:author="豆豆" w:date="2025-09-28T13:42:01Z">
            <w:rPr>
              <w:rFonts w:ascii="仿宋" w:hAnsi="仿宋" w:eastAsia="仿宋" w:cs="仿宋"/>
              <w:spacing w:val="-2"/>
              <w:sz w:val="28"/>
              <w:szCs w:val="28"/>
            </w:rPr>
          </w:rPrChange>
        </w:rPr>
        <w:t>乙方为本工程施工单位，在甲方的管理下完成本项目施工。</w:t>
      </w:r>
    </w:p>
    <w:p w14:paraId="5DEB8CA0">
      <w:pPr>
        <w:spacing w:before="210" w:line="223" w:lineRule="auto"/>
        <w:ind w:left="587"/>
        <w:rPr>
          <w:rFonts w:ascii="仿宋" w:hAnsi="仿宋" w:eastAsia="仿宋" w:cs="仿宋"/>
          <w:sz w:val="28"/>
          <w:szCs w:val="28"/>
          <w:highlight w:val="none"/>
          <w:rPrChange w:id="72" w:author="豆豆" w:date="2025-09-28T13:42:01Z">
            <w:rPr>
              <w:rFonts w:ascii="仿宋" w:hAnsi="仿宋" w:eastAsia="仿宋" w:cs="仿宋"/>
              <w:sz w:val="28"/>
              <w:szCs w:val="28"/>
            </w:rPr>
          </w:rPrChange>
        </w:rPr>
      </w:pPr>
      <w:r>
        <w:rPr>
          <w:rFonts w:ascii="仿宋" w:hAnsi="仿宋" w:eastAsia="仿宋" w:cs="仿宋"/>
          <w:spacing w:val="-3"/>
          <w:sz w:val="28"/>
          <w:szCs w:val="28"/>
          <w:highlight w:val="none"/>
          <w:rPrChange w:id="73" w:author="豆豆" w:date="2025-09-28T13:42:01Z">
            <w:rPr>
              <w:rFonts w:ascii="仿宋" w:hAnsi="仿宋" w:eastAsia="仿宋" w:cs="仿宋"/>
              <w:spacing w:val="-3"/>
              <w:sz w:val="28"/>
              <w:szCs w:val="28"/>
            </w:rPr>
          </w:rPrChange>
        </w:rPr>
        <w:t>以下为本项目合同协议条款主要内容：</w:t>
      </w:r>
    </w:p>
    <w:p w14:paraId="59FE08E8">
      <w:pPr>
        <w:spacing w:before="206" w:line="222" w:lineRule="auto"/>
        <w:ind w:left="563"/>
        <w:rPr>
          <w:rFonts w:ascii="仿宋" w:hAnsi="仿宋" w:eastAsia="仿宋" w:cs="仿宋"/>
          <w:sz w:val="28"/>
          <w:szCs w:val="28"/>
          <w:highlight w:val="none"/>
          <w:rPrChange w:id="74" w:author="豆豆" w:date="2025-09-28T13:42:01Z">
            <w:rPr>
              <w:rFonts w:ascii="仿宋" w:hAnsi="仿宋" w:eastAsia="仿宋" w:cs="仿宋"/>
              <w:sz w:val="28"/>
              <w:szCs w:val="28"/>
            </w:rPr>
          </w:rPrChange>
        </w:rPr>
      </w:pPr>
      <w:r>
        <w:rPr>
          <w:rFonts w:ascii="仿宋" w:hAnsi="仿宋" w:eastAsia="仿宋" w:cs="仿宋"/>
          <w:spacing w:val="-3"/>
          <w:sz w:val="28"/>
          <w:szCs w:val="28"/>
          <w:highlight w:val="none"/>
          <w:rPrChange w:id="75" w:author="豆豆" w:date="2025-09-28T13:42:01Z">
            <w:rPr>
              <w:rFonts w:ascii="仿宋" w:hAnsi="仿宋" w:eastAsia="仿宋" w:cs="仿宋"/>
              <w:spacing w:val="-3"/>
              <w:sz w:val="28"/>
              <w:szCs w:val="28"/>
            </w:rPr>
          </w:rPrChange>
        </w:rPr>
        <w:t>一、合同订立单位</w:t>
      </w:r>
    </w:p>
    <w:p w14:paraId="1977F200">
      <w:pPr>
        <w:spacing w:before="209" w:line="223" w:lineRule="auto"/>
        <w:ind w:left="596"/>
        <w:rPr>
          <w:rFonts w:ascii="仿宋" w:hAnsi="仿宋" w:eastAsia="仿宋" w:cs="仿宋"/>
          <w:sz w:val="28"/>
          <w:szCs w:val="28"/>
          <w:highlight w:val="none"/>
          <w:rPrChange w:id="76" w:author="豆豆" w:date="2025-09-28T13:42:01Z">
            <w:rPr>
              <w:rFonts w:ascii="仿宋" w:hAnsi="仿宋" w:eastAsia="仿宋" w:cs="仿宋"/>
              <w:sz w:val="28"/>
              <w:szCs w:val="28"/>
            </w:rPr>
          </w:rPrChange>
        </w:rPr>
      </w:pPr>
      <w:r>
        <w:rPr>
          <w:rFonts w:ascii="仿宋" w:hAnsi="仿宋" w:eastAsia="仿宋" w:cs="仿宋"/>
          <w:spacing w:val="-4"/>
          <w:sz w:val="28"/>
          <w:szCs w:val="28"/>
          <w:highlight w:val="none"/>
          <w:rPrChange w:id="77" w:author="豆豆" w:date="2025-09-28T13:42:01Z">
            <w:rPr>
              <w:rFonts w:ascii="仿宋" w:hAnsi="仿宋" w:eastAsia="仿宋" w:cs="仿宋"/>
              <w:spacing w:val="-4"/>
              <w:sz w:val="28"/>
              <w:szCs w:val="28"/>
            </w:rPr>
          </w:rPrChange>
        </w:rPr>
        <w:t>甲方：</w:t>
      </w:r>
      <w:r>
        <w:rPr>
          <w:rFonts w:ascii="仿宋" w:hAnsi="仿宋" w:eastAsia="仿宋" w:cs="仿宋"/>
          <w:spacing w:val="-4"/>
          <w:sz w:val="28"/>
          <w:szCs w:val="28"/>
          <w:highlight w:val="none"/>
          <w:u w:val="single" w:color="auto"/>
          <w:rPrChange w:id="78" w:author="豆豆" w:date="2025-09-28T13:42:01Z">
            <w:rPr>
              <w:rFonts w:ascii="仿宋" w:hAnsi="仿宋" w:eastAsia="仿宋" w:cs="仿宋"/>
              <w:spacing w:val="-4"/>
              <w:sz w:val="28"/>
              <w:szCs w:val="28"/>
              <w:u w:val="single" w:color="auto"/>
            </w:rPr>
          </w:rPrChange>
        </w:rPr>
        <w:t>西安市长安区</w:t>
      </w:r>
      <w:r>
        <w:rPr>
          <w:rFonts w:hint="eastAsia" w:ascii="仿宋" w:hAnsi="仿宋" w:eastAsia="仿宋" w:cs="仿宋"/>
          <w:spacing w:val="-4"/>
          <w:sz w:val="28"/>
          <w:szCs w:val="28"/>
          <w:highlight w:val="none"/>
          <w:u w:val="single" w:color="auto"/>
          <w:lang w:eastAsia="zh-CN"/>
          <w:rPrChange w:id="79" w:author="豆豆" w:date="2025-09-28T13:42:01Z">
            <w:rPr>
              <w:rFonts w:hint="eastAsia" w:ascii="仿宋" w:hAnsi="仿宋" w:eastAsia="仿宋" w:cs="仿宋"/>
              <w:spacing w:val="-4"/>
              <w:sz w:val="28"/>
              <w:szCs w:val="28"/>
              <w:u w:val="single" w:color="auto"/>
              <w:lang w:eastAsia="zh-CN"/>
            </w:rPr>
          </w:rPrChange>
        </w:rPr>
        <w:t>杜曲</w:t>
      </w:r>
      <w:r>
        <w:rPr>
          <w:rFonts w:ascii="仿宋" w:hAnsi="仿宋" w:eastAsia="仿宋" w:cs="仿宋"/>
          <w:spacing w:val="-4"/>
          <w:sz w:val="28"/>
          <w:szCs w:val="28"/>
          <w:highlight w:val="none"/>
          <w:u w:val="single" w:color="auto"/>
          <w:rPrChange w:id="80" w:author="豆豆" w:date="2025-09-28T13:42:01Z">
            <w:rPr>
              <w:rFonts w:ascii="仿宋" w:hAnsi="仿宋" w:eastAsia="仿宋" w:cs="仿宋"/>
              <w:spacing w:val="-4"/>
              <w:sz w:val="28"/>
              <w:szCs w:val="28"/>
              <w:u w:val="single" w:color="auto"/>
            </w:rPr>
          </w:rPrChange>
        </w:rPr>
        <w:t>街道办事处</w:t>
      </w:r>
    </w:p>
    <w:p w14:paraId="69B62030">
      <w:pPr>
        <w:spacing w:before="204" w:line="225" w:lineRule="auto"/>
        <w:ind w:left="579"/>
        <w:rPr>
          <w:rFonts w:ascii="仿宋" w:hAnsi="仿宋" w:eastAsia="仿宋" w:cs="仿宋"/>
          <w:sz w:val="28"/>
          <w:szCs w:val="28"/>
          <w:highlight w:val="none"/>
          <w:rPrChange w:id="81" w:author="豆豆" w:date="2025-09-28T13:42:01Z">
            <w:rPr>
              <w:rFonts w:ascii="仿宋" w:hAnsi="仿宋" w:eastAsia="仿宋" w:cs="仿宋"/>
              <w:sz w:val="28"/>
              <w:szCs w:val="28"/>
            </w:rPr>
          </w:rPrChange>
        </w:rPr>
      </w:pPr>
      <w:r>
        <w:rPr>
          <w:rFonts w:ascii="仿宋" w:hAnsi="仿宋" w:eastAsia="仿宋" w:cs="仿宋"/>
          <w:spacing w:val="-14"/>
          <w:sz w:val="28"/>
          <w:szCs w:val="28"/>
          <w:highlight w:val="none"/>
          <w:rPrChange w:id="82" w:author="豆豆" w:date="2025-09-28T13:42:01Z">
            <w:rPr>
              <w:rFonts w:ascii="仿宋" w:hAnsi="仿宋" w:eastAsia="仿宋" w:cs="仿宋"/>
              <w:spacing w:val="-14"/>
              <w:sz w:val="28"/>
              <w:szCs w:val="28"/>
            </w:rPr>
          </w:rPrChange>
        </w:rPr>
        <w:t>乙方：</w:t>
      </w:r>
      <w:r>
        <w:rPr>
          <w:rFonts w:ascii="仿宋" w:hAnsi="仿宋" w:eastAsia="仿宋" w:cs="仿宋"/>
          <w:sz w:val="28"/>
          <w:szCs w:val="28"/>
          <w:highlight w:val="none"/>
          <w:u w:val="single" w:color="auto"/>
          <w:rPrChange w:id="83" w:author="豆豆" w:date="2025-09-28T13:42:01Z">
            <w:rPr>
              <w:rFonts w:ascii="仿宋" w:hAnsi="仿宋" w:eastAsia="仿宋" w:cs="仿宋"/>
              <w:sz w:val="28"/>
              <w:szCs w:val="28"/>
              <w:u w:val="single" w:color="auto"/>
            </w:rPr>
          </w:rPrChange>
        </w:rPr>
        <w:t xml:space="preserve">                              </w:t>
      </w:r>
    </w:p>
    <w:p w14:paraId="494DA432">
      <w:pPr>
        <w:spacing w:before="206" w:line="223" w:lineRule="auto"/>
        <w:ind w:left="568"/>
        <w:rPr>
          <w:rFonts w:ascii="仿宋" w:hAnsi="仿宋" w:eastAsia="仿宋" w:cs="仿宋"/>
          <w:sz w:val="28"/>
          <w:szCs w:val="28"/>
          <w:highlight w:val="none"/>
          <w:rPrChange w:id="84" w:author="豆豆" w:date="2025-09-28T13:42:01Z">
            <w:rPr>
              <w:rFonts w:ascii="仿宋" w:hAnsi="仿宋" w:eastAsia="仿宋" w:cs="仿宋"/>
              <w:sz w:val="28"/>
              <w:szCs w:val="28"/>
            </w:rPr>
          </w:rPrChange>
        </w:rPr>
      </w:pPr>
      <w:r>
        <w:rPr>
          <w:rFonts w:ascii="仿宋" w:hAnsi="仿宋" w:eastAsia="仿宋" w:cs="仿宋"/>
          <w:spacing w:val="-4"/>
          <w:sz w:val="28"/>
          <w:szCs w:val="28"/>
          <w:highlight w:val="none"/>
          <w:rPrChange w:id="85" w:author="豆豆" w:date="2025-09-28T13:42:01Z">
            <w:rPr>
              <w:rFonts w:ascii="仿宋" w:hAnsi="仿宋" w:eastAsia="仿宋" w:cs="仿宋"/>
              <w:spacing w:val="-4"/>
              <w:sz w:val="28"/>
              <w:szCs w:val="28"/>
            </w:rPr>
          </w:rPrChange>
        </w:rPr>
        <w:t>二、合同文件组成</w:t>
      </w:r>
    </w:p>
    <w:p w14:paraId="3E289F44">
      <w:pPr>
        <w:spacing w:before="207" w:line="222" w:lineRule="auto"/>
        <w:ind w:left="550"/>
        <w:rPr>
          <w:rFonts w:ascii="仿宋" w:hAnsi="仿宋" w:eastAsia="仿宋" w:cs="仿宋"/>
          <w:sz w:val="28"/>
          <w:szCs w:val="28"/>
          <w:highlight w:val="none"/>
          <w:rPrChange w:id="86" w:author="豆豆" w:date="2025-09-28T13:42:01Z">
            <w:rPr>
              <w:rFonts w:ascii="仿宋" w:hAnsi="仿宋" w:eastAsia="仿宋" w:cs="仿宋"/>
              <w:sz w:val="28"/>
              <w:szCs w:val="28"/>
            </w:rPr>
          </w:rPrChange>
        </w:rPr>
      </w:pPr>
      <w:r>
        <w:rPr>
          <w:rFonts w:ascii="仿宋" w:hAnsi="仿宋" w:eastAsia="仿宋" w:cs="仿宋"/>
          <w:spacing w:val="-2"/>
          <w:sz w:val="28"/>
          <w:szCs w:val="28"/>
          <w:highlight w:val="none"/>
          <w:rPrChange w:id="87" w:author="豆豆" w:date="2025-09-28T13:42:01Z">
            <w:rPr>
              <w:rFonts w:ascii="仿宋" w:hAnsi="仿宋" w:eastAsia="仿宋" w:cs="仿宋"/>
              <w:spacing w:val="-2"/>
              <w:sz w:val="28"/>
              <w:szCs w:val="28"/>
            </w:rPr>
          </w:rPrChange>
        </w:rPr>
        <w:t>①合同协议书；</w:t>
      </w:r>
    </w:p>
    <w:p w14:paraId="620F8ED0">
      <w:pPr>
        <w:spacing w:before="206" w:line="222" w:lineRule="auto"/>
        <w:ind w:left="549"/>
        <w:rPr>
          <w:rFonts w:ascii="仿宋" w:hAnsi="仿宋" w:eastAsia="仿宋" w:cs="仿宋"/>
          <w:sz w:val="28"/>
          <w:szCs w:val="28"/>
          <w:highlight w:val="none"/>
          <w:rPrChange w:id="88" w:author="豆豆" w:date="2025-09-28T13:42:01Z">
            <w:rPr>
              <w:rFonts w:ascii="仿宋" w:hAnsi="仿宋" w:eastAsia="仿宋" w:cs="仿宋"/>
              <w:sz w:val="28"/>
              <w:szCs w:val="28"/>
            </w:rPr>
          </w:rPrChange>
        </w:rPr>
      </w:pPr>
      <w:r>
        <w:rPr>
          <w:rFonts w:ascii="仿宋" w:hAnsi="仿宋" w:eastAsia="仿宋" w:cs="仿宋"/>
          <w:spacing w:val="-1"/>
          <w:sz w:val="28"/>
          <w:szCs w:val="28"/>
          <w:highlight w:val="none"/>
          <w:rPrChange w:id="89" w:author="豆豆" w:date="2025-09-28T13:42:01Z">
            <w:rPr>
              <w:rFonts w:ascii="仿宋" w:hAnsi="仿宋" w:eastAsia="仿宋" w:cs="仿宋"/>
              <w:spacing w:val="-1"/>
              <w:sz w:val="28"/>
              <w:szCs w:val="28"/>
            </w:rPr>
          </w:rPrChange>
        </w:rPr>
        <w:t>②成交通知书：</w:t>
      </w:r>
    </w:p>
    <w:p w14:paraId="7E6EF209">
      <w:pPr>
        <w:spacing w:before="207" w:line="221" w:lineRule="auto"/>
        <w:ind w:left="549"/>
        <w:rPr>
          <w:rFonts w:ascii="仿宋" w:hAnsi="仿宋" w:eastAsia="仿宋" w:cs="仿宋"/>
          <w:sz w:val="28"/>
          <w:szCs w:val="28"/>
          <w:highlight w:val="none"/>
          <w:rPrChange w:id="90" w:author="豆豆" w:date="2025-09-28T13:42:01Z">
            <w:rPr>
              <w:rFonts w:ascii="仿宋" w:hAnsi="仿宋" w:eastAsia="仿宋" w:cs="仿宋"/>
              <w:sz w:val="28"/>
              <w:szCs w:val="28"/>
            </w:rPr>
          </w:rPrChange>
        </w:rPr>
      </w:pPr>
      <w:r>
        <w:rPr>
          <w:rFonts w:ascii="仿宋" w:hAnsi="仿宋" w:eastAsia="仿宋" w:cs="仿宋"/>
          <w:spacing w:val="-1"/>
          <w:sz w:val="28"/>
          <w:szCs w:val="28"/>
          <w:highlight w:val="none"/>
          <w:rPrChange w:id="91" w:author="豆豆" w:date="2025-09-28T13:42:01Z">
            <w:rPr>
              <w:rFonts w:ascii="仿宋" w:hAnsi="仿宋" w:eastAsia="仿宋" w:cs="仿宋"/>
              <w:spacing w:val="-1"/>
              <w:sz w:val="28"/>
              <w:szCs w:val="28"/>
            </w:rPr>
          </w:rPrChange>
        </w:rPr>
        <w:t>③评标期间和合同谈判中的澄清纪要及补充资料；</w:t>
      </w:r>
    </w:p>
    <w:p w14:paraId="0255F376">
      <w:pPr>
        <w:spacing w:before="208" w:line="292" w:lineRule="auto"/>
        <w:ind w:left="16" w:right="222" w:firstLine="532"/>
        <w:rPr>
          <w:rFonts w:ascii="仿宋" w:hAnsi="仿宋" w:eastAsia="仿宋" w:cs="仿宋"/>
          <w:sz w:val="28"/>
          <w:szCs w:val="28"/>
          <w:highlight w:val="none"/>
          <w:rPrChange w:id="92" w:author="豆豆" w:date="2025-09-28T13:42:01Z">
            <w:rPr>
              <w:rFonts w:ascii="仿宋" w:hAnsi="仿宋" w:eastAsia="仿宋" w:cs="仿宋"/>
              <w:sz w:val="28"/>
              <w:szCs w:val="28"/>
            </w:rPr>
          </w:rPrChange>
        </w:rPr>
      </w:pPr>
      <w:r>
        <w:rPr>
          <w:rFonts w:ascii="仿宋" w:hAnsi="仿宋" w:eastAsia="仿宋" w:cs="仿宋"/>
          <w:sz w:val="28"/>
          <w:szCs w:val="28"/>
          <w:highlight w:val="none"/>
          <w:rPrChange w:id="93" w:author="豆豆" w:date="2025-09-28T13:42:01Z">
            <w:rPr>
              <w:rFonts w:ascii="仿宋" w:hAnsi="仿宋" w:eastAsia="仿宋" w:cs="仿宋"/>
              <w:sz w:val="28"/>
              <w:szCs w:val="28"/>
            </w:rPr>
          </w:rPrChange>
        </w:rPr>
        <w:t>④磋商响应文件及构成合同的其他文件，包括</w:t>
      </w:r>
      <w:r>
        <w:rPr>
          <w:rFonts w:ascii="仿宋" w:hAnsi="仿宋" w:eastAsia="仿宋" w:cs="仿宋"/>
          <w:spacing w:val="-1"/>
          <w:sz w:val="28"/>
          <w:szCs w:val="28"/>
          <w:highlight w:val="none"/>
          <w:rPrChange w:id="94" w:author="豆豆" w:date="2025-09-28T13:42:01Z">
            <w:rPr>
              <w:rFonts w:ascii="仿宋" w:hAnsi="仿宋" w:eastAsia="仿宋" w:cs="仿宋"/>
              <w:spacing w:val="-1"/>
              <w:sz w:val="28"/>
              <w:szCs w:val="28"/>
            </w:rPr>
          </w:rPrChange>
        </w:rPr>
        <w:t>在合同执行过程中所产</w:t>
      </w:r>
      <w:r>
        <w:rPr>
          <w:rFonts w:ascii="仿宋" w:hAnsi="仿宋" w:eastAsia="仿宋" w:cs="仿宋"/>
          <w:sz w:val="28"/>
          <w:szCs w:val="28"/>
          <w:highlight w:val="none"/>
          <w:rPrChange w:id="95" w:author="豆豆" w:date="2025-09-28T13:42:01Z">
            <w:rPr>
              <w:rFonts w:ascii="仿宋" w:hAnsi="仿宋" w:eastAsia="仿宋" w:cs="仿宋"/>
              <w:sz w:val="28"/>
              <w:szCs w:val="28"/>
            </w:rPr>
          </w:rPrChange>
        </w:rPr>
        <w:t xml:space="preserve"> </w:t>
      </w:r>
      <w:r>
        <w:rPr>
          <w:rFonts w:ascii="仿宋" w:hAnsi="仿宋" w:eastAsia="仿宋" w:cs="仿宋"/>
          <w:spacing w:val="-2"/>
          <w:sz w:val="28"/>
          <w:szCs w:val="28"/>
          <w:highlight w:val="none"/>
          <w:rPrChange w:id="96" w:author="豆豆" w:date="2025-09-28T13:42:01Z">
            <w:rPr>
              <w:rFonts w:ascii="仿宋" w:hAnsi="仿宋" w:eastAsia="仿宋" w:cs="仿宋"/>
              <w:spacing w:val="-2"/>
              <w:sz w:val="28"/>
              <w:szCs w:val="28"/>
            </w:rPr>
          </w:rPrChange>
        </w:rPr>
        <w:t>生的其他补充协议（包括招标期间发出的补充书和有关函件</w:t>
      </w:r>
      <w:r>
        <w:rPr>
          <w:rFonts w:ascii="仿宋" w:hAnsi="仿宋" w:eastAsia="仿宋" w:cs="仿宋"/>
          <w:spacing w:val="7"/>
          <w:sz w:val="28"/>
          <w:szCs w:val="28"/>
          <w:highlight w:val="none"/>
          <w:rPrChange w:id="97" w:author="豆豆" w:date="2025-09-28T13:42:01Z">
            <w:rPr>
              <w:rFonts w:ascii="仿宋" w:hAnsi="仿宋" w:eastAsia="仿宋" w:cs="仿宋"/>
              <w:spacing w:val="7"/>
              <w:sz w:val="28"/>
              <w:szCs w:val="28"/>
            </w:rPr>
          </w:rPrChange>
        </w:rPr>
        <w:t>）；</w:t>
      </w:r>
    </w:p>
    <w:p w14:paraId="50D5CE8D">
      <w:pPr>
        <w:spacing w:before="206" w:line="222" w:lineRule="auto"/>
        <w:ind w:left="549"/>
        <w:rPr>
          <w:rFonts w:ascii="仿宋" w:hAnsi="仿宋" w:eastAsia="仿宋" w:cs="仿宋"/>
          <w:sz w:val="28"/>
          <w:szCs w:val="28"/>
          <w:highlight w:val="none"/>
          <w:rPrChange w:id="98" w:author="豆豆" w:date="2025-09-28T13:42:01Z">
            <w:rPr>
              <w:rFonts w:ascii="仿宋" w:hAnsi="仿宋" w:eastAsia="仿宋" w:cs="仿宋"/>
              <w:sz w:val="28"/>
              <w:szCs w:val="28"/>
            </w:rPr>
          </w:rPrChange>
        </w:rPr>
      </w:pPr>
      <w:r>
        <w:rPr>
          <w:rFonts w:ascii="仿宋" w:hAnsi="仿宋" w:eastAsia="仿宋" w:cs="仿宋"/>
          <w:spacing w:val="-2"/>
          <w:sz w:val="28"/>
          <w:szCs w:val="28"/>
          <w:highlight w:val="none"/>
          <w:rPrChange w:id="99" w:author="豆豆" w:date="2025-09-28T13:42:01Z">
            <w:rPr>
              <w:rFonts w:ascii="仿宋" w:hAnsi="仿宋" w:eastAsia="仿宋" w:cs="仿宋"/>
              <w:spacing w:val="-2"/>
              <w:sz w:val="28"/>
              <w:szCs w:val="28"/>
            </w:rPr>
          </w:rPrChange>
        </w:rPr>
        <w:t>⑤合同条件：</w:t>
      </w:r>
    </w:p>
    <w:p w14:paraId="36E7308C">
      <w:pPr>
        <w:spacing w:before="208" w:line="222" w:lineRule="auto"/>
        <w:ind w:left="549"/>
        <w:rPr>
          <w:rFonts w:ascii="仿宋" w:hAnsi="仿宋" w:eastAsia="仿宋" w:cs="仿宋"/>
          <w:sz w:val="28"/>
          <w:szCs w:val="28"/>
          <w:highlight w:val="none"/>
          <w:rPrChange w:id="100" w:author="豆豆" w:date="2025-09-28T13:42:01Z">
            <w:rPr>
              <w:rFonts w:ascii="仿宋" w:hAnsi="仿宋" w:eastAsia="仿宋" w:cs="仿宋"/>
              <w:sz w:val="28"/>
              <w:szCs w:val="28"/>
            </w:rPr>
          </w:rPrChange>
        </w:rPr>
      </w:pPr>
      <w:r>
        <w:rPr>
          <w:rFonts w:ascii="仿宋" w:hAnsi="仿宋" w:eastAsia="仿宋" w:cs="仿宋"/>
          <w:spacing w:val="-2"/>
          <w:sz w:val="28"/>
          <w:szCs w:val="28"/>
          <w:highlight w:val="none"/>
          <w:rPrChange w:id="101" w:author="豆豆" w:date="2025-09-28T13:42:01Z">
            <w:rPr>
              <w:rFonts w:ascii="仿宋" w:hAnsi="仿宋" w:eastAsia="仿宋" w:cs="仿宋"/>
              <w:spacing w:val="-2"/>
              <w:sz w:val="28"/>
              <w:szCs w:val="28"/>
            </w:rPr>
          </w:rPrChange>
        </w:rPr>
        <w:t>⑥图纸；</w:t>
      </w:r>
    </w:p>
    <w:p w14:paraId="7FED7C4E">
      <w:pPr>
        <w:spacing w:before="208" w:line="222" w:lineRule="auto"/>
        <w:ind w:left="549"/>
        <w:rPr>
          <w:rFonts w:ascii="仿宋" w:hAnsi="仿宋" w:eastAsia="仿宋" w:cs="仿宋"/>
          <w:sz w:val="28"/>
          <w:szCs w:val="28"/>
          <w:highlight w:val="none"/>
          <w:rPrChange w:id="102" w:author="豆豆" w:date="2025-09-28T13:42:01Z">
            <w:rPr>
              <w:rFonts w:ascii="仿宋" w:hAnsi="仿宋" w:eastAsia="仿宋" w:cs="仿宋"/>
              <w:sz w:val="28"/>
              <w:szCs w:val="28"/>
            </w:rPr>
          </w:rPrChange>
        </w:rPr>
      </w:pPr>
      <w:r>
        <w:rPr>
          <w:rFonts w:ascii="仿宋" w:hAnsi="仿宋" w:eastAsia="仿宋" w:cs="仿宋"/>
          <w:spacing w:val="-1"/>
          <w:sz w:val="28"/>
          <w:szCs w:val="28"/>
          <w:highlight w:val="none"/>
          <w:rPrChange w:id="103" w:author="豆豆" w:date="2025-09-28T13:42:01Z">
            <w:rPr>
              <w:rFonts w:ascii="仿宋" w:hAnsi="仿宋" w:eastAsia="仿宋" w:cs="仿宋"/>
              <w:spacing w:val="-1"/>
              <w:sz w:val="28"/>
              <w:szCs w:val="28"/>
            </w:rPr>
          </w:rPrChange>
        </w:rPr>
        <w:t>⑦磋商文件及补遗文件：</w:t>
      </w:r>
    </w:p>
    <w:p w14:paraId="45A96907">
      <w:pPr>
        <w:spacing w:before="207" w:line="222" w:lineRule="auto"/>
        <w:ind w:left="549"/>
        <w:rPr>
          <w:rFonts w:ascii="仿宋" w:hAnsi="仿宋" w:eastAsia="仿宋" w:cs="仿宋"/>
          <w:sz w:val="28"/>
          <w:szCs w:val="28"/>
          <w:highlight w:val="none"/>
          <w:rPrChange w:id="104" w:author="豆豆" w:date="2025-09-28T13:42:01Z">
            <w:rPr>
              <w:rFonts w:ascii="仿宋" w:hAnsi="仿宋" w:eastAsia="仿宋" w:cs="仿宋"/>
              <w:sz w:val="28"/>
              <w:szCs w:val="28"/>
            </w:rPr>
          </w:rPrChange>
        </w:rPr>
      </w:pPr>
      <w:r>
        <w:rPr>
          <w:rFonts w:ascii="仿宋" w:hAnsi="仿宋" w:eastAsia="仿宋" w:cs="仿宋"/>
          <w:spacing w:val="-1"/>
          <w:sz w:val="28"/>
          <w:szCs w:val="28"/>
          <w:highlight w:val="none"/>
          <w:rPrChange w:id="105" w:author="豆豆" w:date="2025-09-28T13:42:01Z">
            <w:rPr>
              <w:rFonts w:ascii="仿宋" w:hAnsi="仿宋" w:eastAsia="仿宋" w:cs="仿宋"/>
              <w:spacing w:val="-1"/>
              <w:sz w:val="28"/>
              <w:szCs w:val="28"/>
            </w:rPr>
          </w:rPrChange>
        </w:rPr>
        <w:t>⑧工程量清单；</w:t>
      </w:r>
    </w:p>
    <w:p w14:paraId="6FBF7D6D">
      <w:pPr>
        <w:spacing w:before="208" w:line="222" w:lineRule="auto"/>
        <w:ind w:left="549"/>
        <w:rPr>
          <w:rFonts w:ascii="仿宋" w:hAnsi="仿宋" w:eastAsia="仿宋" w:cs="仿宋"/>
          <w:sz w:val="28"/>
          <w:szCs w:val="28"/>
          <w:highlight w:val="none"/>
          <w:rPrChange w:id="106" w:author="豆豆" w:date="2025-09-28T13:42:01Z">
            <w:rPr>
              <w:rFonts w:ascii="仿宋" w:hAnsi="仿宋" w:eastAsia="仿宋" w:cs="仿宋"/>
              <w:sz w:val="28"/>
              <w:szCs w:val="28"/>
            </w:rPr>
          </w:rPrChange>
        </w:rPr>
      </w:pPr>
      <w:r>
        <w:rPr>
          <w:rFonts w:ascii="仿宋" w:hAnsi="仿宋" w:eastAsia="仿宋" w:cs="仿宋"/>
          <w:spacing w:val="-1"/>
          <w:sz w:val="28"/>
          <w:szCs w:val="28"/>
          <w:highlight w:val="none"/>
          <w:rPrChange w:id="107" w:author="豆豆" w:date="2025-09-28T13:42:01Z">
            <w:rPr>
              <w:rFonts w:ascii="仿宋" w:hAnsi="仿宋" w:eastAsia="仿宋" w:cs="仿宋"/>
              <w:spacing w:val="-1"/>
              <w:sz w:val="28"/>
              <w:szCs w:val="28"/>
            </w:rPr>
          </w:rPrChange>
        </w:rPr>
        <w:t>⑨工程报价单或预算书；</w:t>
      </w:r>
    </w:p>
    <w:p w14:paraId="57F637DA">
      <w:pPr>
        <w:spacing w:before="210" w:line="222" w:lineRule="auto"/>
        <w:ind w:left="549"/>
        <w:rPr>
          <w:rFonts w:ascii="仿宋" w:hAnsi="仿宋" w:eastAsia="仿宋" w:cs="仿宋"/>
          <w:sz w:val="28"/>
          <w:szCs w:val="28"/>
          <w:highlight w:val="none"/>
          <w:rPrChange w:id="108" w:author="豆豆" w:date="2025-09-28T13:42:01Z">
            <w:rPr>
              <w:rFonts w:ascii="仿宋" w:hAnsi="仿宋" w:eastAsia="仿宋" w:cs="仿宋"/>
              <w:sz w:val="28"/>
              <w:szCs w:val="28"/>
            </w:rPr>
          </w:rPrChange>
        </w:rPr>
      </w:pPr>
      <w:r>
        <w:rPr>
          <w:rFonts w:ascii="仿宋" w:hAnsi="仿宋" w:eastAsia="仿宋" w:cs="仿宋"/>
          <w:spacing w:val="-1"/>
          <w:sz w:val="28"/>
          <w:szCs w:val="28"/>
          <w:highlight w:val="none"/>
          <w:rPrChange w:id="109" w:author="豆豆" w:date="2025-09-28T13:42:01Z">
            <w:rPr>
              <w:rFonts w:ascii="仿宋" w:hAnsi="仿宋" w:eastAsia="仿宋" w:cs="仿宋"/>
              <w:spacing w:val="-1"/>
              <w:sz w:val="28"/>
              <w:szCs w:val="28"/>
            </w:rPr>
          </w:rPrChange>
        </w:rPr>
        <w:t>⑩标准规范及其有关文件。</w:t>
      </w:r>
    </w:p>
    <w:p w14:paraId="6B2C4F04">
      <w:pPr>
        <w:spacing w:before="208" w:line="359" w:lineRule="auto"/>
        <w:ind w:left="3" w:right="222" w:firstLine="558"/>
        <w:rPr>
          <w:rFonts w:ascii="仿宋" w:hAnsi="仿宋" w:eastAsia="仿宋" w:cs="仿宋"/>
          <w:sz w:val="28"/>
          <w:szCs w:val="28"/>
          <w:highlight w:val="none"/>
          <w:rPrChange w:id="110" w:author="豆豆" w:date="2025-09-28T13:42:01Z">
            <w:rPr>
              <w:rFonts w:ascii="仿宋" w:hAnsi="仿宋" w:eastAsia="仿宋" w:cs="仿宋"/>
              <w:sz w:val="28"/>
              <w:szCs w:val="28"/>
            </w:rPr>
          </w:rPrChange>
        </w:rPr>
      </w:pPr>
      <w:r>
        <w:rPr>
          <w:rFonts w:ascii="仿宋" w:hAnsi="仿宋" w:eastAsia="仿宋" w:cs="仿宋"/>
          <w:spacing w:val="-1"/>
          <w:sz w:val="28"/>
          <w:szCs w:val="28"/>
          <w:highlight w:val="none"/>
          <w:rPrChange w:id="111" w:author="豆豆" w:date="2025-09-28T13:42:01Z">
            <w:rPr>
              <w:rFonts w:ascii="仿宋" w:hAnsi="仿宋" w:eastAsia="仿宋" w:cs="仿宋"/>
              <w:spacing w:val="-1"/>
              <w:sz w:val="28"/>
              <w:szCs w:val="28"/>
            </w:rPr>
          </w:rPrChange>
        </w:rPr>
        <w:t>上述文件将互相补充，若有不明确或不一致的，以上列次序在先者为</w:t>
      </w:r>
      <w:r>
        <w:rPr>
          <w:rFonts w:ascii="仿宋" w:hAnsi="仿宋" w:eastAsia="仿宋" w:cs="仿宋"/>
          <w:spacing w:val="8"/>
          <w:sz w:val="28"/>
          <w:szCs w:val="28"/>
          <w:highlight w:val="none"/>
          <w:rPrChange w:id="112" w:author="豆豆" w:date="2025-09-28T13:42:01Z">
            <w:rPr>
              <w:rFonts w:ascii="仿宋" w:hAnsi="仿宋" w:eastAsia="仿宋" w:cs="仿宋"/>
              <w:spacing w:val="8"/>
              <w:sz w:val="28"/>
              <w:szCs w:val="28"/>
            </w:rPr>
          </w:rPrChange>
        </w:rPr>
        <w:t xml:space="preserve"> </w:t>
      </w:r>
      <w:r>
        <w:rPr>
          <w:rFonts w:ascii="仿宋" w:hAnsi="仿宋" w:eastAsia="仿宋" w:cs="仿宋"/>
          <w:spacing w:val="-11"/>
          <w:sz w:val="28"/>
          <w:szCs w:val="28"/>
          <w:highlight w:val="none"/>
          <w:rPrChange w:id="113" w:author="豆豆" w:date="2025-09-28T13:42:01Z">
            <w:rPr>
              <w:rFonts w:ascii="仿宋" w:hAnsi="仿宋" w:eastAsia="仿宋" w:cs="仿宋"/>
              <w:spacing w:val="-11"/>
              <w:sz w:val="28"/>
              <w:szCs w:val="28"/>
            </w:rPr>
          </w:rPrChange>
        </w:rPr>
        <w:t>准。</w:t>
      </w:r>
    </w:p>
    <w:p w14:paraId="2E51943C">
      <w:pPr>
        <w:spacing w:before="1" w:line="223" w:lineRule="auto"/>
        <w:ind w:left="567"/>
        <w:rPr>
          <w:rFonts w:ascii="仿宋" w:hAnsi="仿宋" w:eastAsia="仿宋" w:cs="仿宋"/>
          <w:sz w:val="28"/>
          <w:szCs w:val="28"/>
          <w:highlight w:val="none"/>
          <w:rPrChange w:id="114" w:author="豆豆" w:date="2025-09-28T13:42:01Z">
            <w:rPr>
              <w:rFonts w:ascii="仿宋" w:hAnsi="仿宋" w:eastAsia="仿宋" w:cs="仿宋"/>
              <w:sz w:val="28"/>
              <w:szCs w:val="28"/>
            </w:rPr>
          </w:rPrChange>
        </w:rPr>
      </w:pPr>
      <w:r>
        <w:rPr>
          <w:rFonts w:ascii="仿宋" w:hAnsi="仿宋" w:eastAsia="仿宋" w:cs="仿宋"/>
          <w:spacing w:val="-5"/>
          <w:sz w:val="28"/>
          <w:szCs w:val="28"/>
          <w:highlight w:val="none"/>
          <w:rPrChange w:id="115" w:author="豆豆" w:date="2025-09-28T13:42:01Z">
            <w:rPr>
              <w:rFonts w:ascii="仿宋" w:hAnsi="仿宋" w:eastAsia="仿宋" w:cs="仿宋"/>
              <w:spacing w:val="-5"/>
              <w:sz w:val="28"/>
              <w:szCs w:val="28"/>
            </w:rPr>
          </w:rPrChange>
        </w:rPr>
        <w:t>三、合同形式</w:t>
      </w:r>
    </w:p>
    <w:p w14:paraId="3751F200">
      <w:pPr>
        <w:spacing w:line="223" w:lineRule="auto"/>
        <w:rPr>
          <w:rFonts w:ascii="仿宋" w:hAnsi="仿宋" w:eastAsia="仿宋" w:cs="仿宋"/>
          <w:sz w:val="28"/>
          <w:szCs w:val="28"/>
          <w:highlight w:val="none"/>
          <w:rPrChange w:id="116" w:author="豆豆" w:date="2025-09-28T13:42:01Z">
            <w:rPr>
              <w:rFonts w:ascii="仿宋" w:hAnsi="仿宋" w:eastAsia="仿宋" w:cs="仿宋"/>
              <w:sz w:val="28"/>
              <w:szCs w:val="28"/>
            </w:rPr>
          </w:rPrChange>
        </w:rPr>
        <w:sectPr>
          <w:pgSz w:w="11907" w:h="16840"/>
          <w:pgMar w:top="1401" w:right="1251" w:bottom="0" w:left="1492" w:header="0" w:footer="0" w:gutter="0"/>
          <w:cols w:space="720" w:num="1"/>
        </w:sectPr>
      </w:pPr>
    </w:p>
    <w:p w14:paraId="3138044D">
      <w:pPr>
        <w:spacing w:before="58" w:line="290" w:lineRule="auto"/>
        <w:ind w:left="32" w:right="159" w:firstLine="541"/>
        <w:rPr>
          <w:rFonts w:ascii="仿宋" w:hAnsi="仿宋" w:eastAsia="仿宋" w:cs="仿宋"/>
          <w:sz w:val="28"/>
          <w:szCs w:val="28"/>
          <w:highlight w:val="none"/>
          <w:rPrChange w:id="117" w:author="豆豆" w:date="2025-09-28T13:42:01Z">
            <w:rPr>
              <w:rFonts w:ascii="仿宋" w:hAnsi="仿宋" w:eastAsia="仿宋" w:cs="仿宋"/>
              <w:sz w:val="28"/>
              <w:szCs w:val="28"/>
            </w:rPr>
          </w:rPrChange>
        </w:rPr>
      </w:pPr>
      <w:r>
        <w:rPr>
          <w:rFonts w:ascii="仿宋" w:hAnsi="仿宋" w:eastAsia="仿宋" w:cs="仿宋"/>
          <w:spacing w:val="-3"/>
          <w:sz w:val="28"/>
          <w:szCs w:val="28"/>
          <w:highlight w:val="none"/>
          <w:rPrChange w:id="118" w:author="豆豆" w:date="2025-09-28T13:42:01Z">
            <w:rPr>
              <w:rFonts w:ascii="仿宋" w:hAnsi="仿宋" w:eastAsia="仿宋" w:cs="仿宋"/>
              <w:spacing w:val="-3"/>
              <w:sz w:val="28"/>
              <w:szCs w:val="28"/>
            </w:rPr>
          </w:rPrChange>
        </w:rPr>
        <w:t>1.本合同为</w:t>
      </w:r>
      <w:r>
        <w:rPr>
          <w:rFonts w:ascii="仿宋" w:hAnsi="仿宋" w:eastAsia="仿宋" w:cs="仿宋"/>
          <w:spacing w:val="-3"/>
          <w:sz w:val="28"/>
          <w:szCs w:val="28"/>
          <w:highlight w:val="none"/>
          <w:rPrChange w:id="119" w:author="豆豆" w:date="2025-09-28T13:42:01Z">
            <w:rPr>
              <w:rFonts w:ascii="仿宋" w:hAnsi="仿宋" w:eastAsia="仿宋" w:cs="仿宋"/>
              <w:spacing w:val="-3"/>
              <w:sz w:val="28"/>
              <w:szCs w:val="28"/>
              <w:highlight w:val="yellow"/>
            </w:rPr>
          </w:rPrChange>
        </w:rPr>
        <w:t>固定综合单价合同</w:t>
      </w:r>
      <w:r>
        <w:rPr>
          <w:rFonts w:ascii="仿宋" w:hAnsi="仿宋" w:eastAsia="仿宋" w:cs="仿宋"/>
          <w:spacing w:val="-3"/>
          <w:sz w:val="28"/>
          <w:szCs w:val="28"/>
          <w:highlight w:val="none"/>
          <w:rPrChange w:id="120" w:author="豆豆" w:date="2025-09-28T13:42:01Z">
            <w:rPr>
              <w:rFonts w:ascii="仿宋" w:hAnsi="仿宋" w:eastAsia="仿宋" w:cs="仿宋"/>
              <w:spacing w:val="-3"/>
              <w:sz w:val="28"/>
              <w:szCs w:val="28"/>
            </w:rPr>
          </w:rPrChange>
        </w:rPr>
        <w:t>，除合同另有规定外，合同执行期间，</w:t>
      </w:r>
      <w:r>
        <w:rPr>
          <w:rFonts w:ascii="仿宋" w:hAnsi="仿宋" w:eastAsia="仿宋" w:cs="仿宋"/>
          <w:spacing w:val="5"/>
          <w:sz w:val="28"/>
          <w:szCs w:val="28"/>
          <w:highlight w:val="none"/>
          <w:rPrChange w:id="121" w:author="豆豆" w:date="2025-09-28T13:42:01Z">
            <w:rPr>
              <w:rFonts w:ascii="仿宋" w:hAnsi="仿宋" w:eastAsia="仿宋" w:cs="仿宋"/>
              <w:spacing w:val="5"/>
              <w:sz w:val="28"/>
              <w:szCs w:val="28"/>
            </w:rPr>
          </w:rPrChange>
        </w:rPr>
        <w:t xml:space="preserve"> </w:t>
      </w:r>
      <w:r>
        <w:rPr>
          <w:rFonts w:ascii="仿宋" w:hAnsi="仿宋" w:eastAsia="仿宋" w:cs="仿宋"/>
          <w:spacing w:val="-5"/>
          <w:sz w:val="28"/>
          <w:szCs w:val="28"/>
          <w:highlight w:val="none"/>
          <w:rPrChange w:id="122" w:author="豆豆" w:date="2025-09-28T13:42:01Z">
            <w:rPr>
              <w:rFonts w:ascii="仿宋" w:hAnsi="仿宋" w:eastAsia="仿宋" w:cs="仿宋"/>
              <w:spacing w:val="-5"/>
              <w:sz w:val="28"/>
              <w:szCs w:val="28"/>
            </w:rPr>
          </w:rPrChange>
        </w:rPr>
        <w:t>固定综合单价保持不变。</w:t>
      </w:r>
    </w:p>
    <w:p w14:paraId="58A94847">
      <w:pPr>
        <w:spacing w:before="209" w:line="313" w:lineRule="auto"/>
        <w:ind w:left="13" w:right="7" w:firstLine="543"/>
        <w:rPr>
          <w:rFonts w:ascii="仿宋" w:hAnsi="仿宋" w:eastAsia="仿宋" w:cs="仿宋"/>
          <w:sz w:val="28"/>
          <w:szCs w:val="28"/>
          <w:highlight w:val="none"/>
          <w:rPrChange w:id="123" w:author="豆豆" w:date="2025-09-28T13:42:01Z">
            <w:rPr>
              <w:rFonts w:ascii="仿宋" w:hAnsi="仿宋" w:eastAsia="仿宋" w:cs="仿宋"/>
              <w:sz w:val="28"/>
              <w:szCs w:val="28"/>
            </w:rPr>
          </w:rPrChange>
        </w:rPr>
      </w:pPr>
      <w:r>
        <w:rPr>
          <w:rFonts w:ascii="仿宋" w:hAnsi="仿宋" w:eastAsia="仿宋" w:cs="仿宋"/>
          <w:spacing w:val="-6"/>
          <w:sz w:val="28"/>
          <w:szCs w:val="28"/>
          <w:highlight w:val="none"/>
          <w:rPrChange w:id="124" w:author="豆豆" w:date="2025-09-28T13:42:01Z">
            <w:rPr>
              <w:rFonts w:ascii="仿宋" w:hAnsi="仿宋" w:eastAsia="仿宋" w:cs="仿宋"/>
              <w:spacing w:val="-6"/>
              <w:sz w:val="28"/>
              <w:szCs w:val="28"/>
            </w:rPr>
          </w:rPrChange>
        </w:rPr>
        <w:t>2.合同固定综合单价应包括：为实施本工程所发生的人工</w:t>
      </w:r>
      <w:r>
        <w:rPr>
          <w:rFonts w:ascii="仿宋" w:hAnsi="仿宋" w:eastAsia="仿宋" w:cs="仿宋"/>
          <w:spacing w:val="-7"/>
          <w:sz w:val="28"/>
          <w:szCs w:val="28"/>
          <w:highlight w:val="none"/>
          <w:rPrChange w:id="125" w:author="豆豆" w:date="2025-09-28T13:42:01Z">
            <w:rPr>
              <w:rFonts w:ascii="仿宋" w:hAnsi="仿宋" w:eastAsia="仿宋" w:cs="仿宋"/>
              <w:spacing w:val="-7"/>
              <w:sz w:val="28"/>
              <w:szCs w:val="28"/>
            </w:rPr>
          </w:rPrChange>
        </w:rPr>
        <w:t>费、材料费</w:t>
      </w:r>
      <w:ins w:id="126" w:author="田田1367556787" w:date="2025-09-23T10:51:26Z">
        <w:r>
          <w:rPr>
            <w:rFonts w:hint="eastAsia" w:ascii="仿宋" w:hAnsi="仿宋" w:eastAsia="仿宋" w:cs="仿宋"/>
            <w:spacing w:val="-7"/>
            <w:sz w:val="28"/>
            <w:szCs w:val="28"/>
            <w:highlight w:val="none"/>
            <w:lang w:eastAsia="zh-CN"/>
            <w:rPrChange w:id="127" w:author="豆豆" w:date="2025-09-28T13:42:01Z">
              <w:rPr>
                <w:rFonts w:hint="eastAsia" w:ascii="仿宋" w:hAnsi="仿宋" w:eastAsia="仿宋" w:cs="仿宋"/>
                <w:spacing w:val="-7"/>
                <w:sz w:val="28"/>
                <w:szCs w:val="28"/>
                <w:lang w:eastAsia="zh-CN"/>
              </w:rPr>
            </w:rPrChange>
          </w:rPr>
          <w:t>（</w:t>
        </w:r>
      </w:ins>
      <w:ins w:id="129" w:author="田田1367556787" w:date="2025-09-23T10:51:31Z">
        <w:r>
          <w:rPr>
            <w:rFonts w:hint="eastAsia" w:ascii="仿宋" w:hAnsi="仿宋" w:eastAsia="仿宋" w:cs="仿宋"/>
            <w:spacing w:val="-7"/>
            <w:sz w:val="28"/>
            <w:szCs w:val="28"/>
            <w:highlight w:val="none"/>
            <w:lang w:eastAsia="zh-CN"/>
            <w:rPrChange w:id="130" w:author="豆豆" w:date="2025-09-28T13:42:01Z">
              <w:rPr>
                <w:rFonts w:hint="eastAsia"/>
              </w:rPr>
            </w:rPrChange>
          </w:rPr>
          <w:t>含材料运输损耗、检验检测费</w:t>
        </w:r>
      </w:ins>
      <w:ins w:id="132" w:author="田田1367556787" w:date="2025-09-23T10:51:33Z">
        <w:r>
          <w:rPr>
            <w:rFonts w:hint="eastAsia" w:ascii="仿宋" w:hAnsi="仿宋" w:eastAsia="仿宋" w:cs="仿宋"/>
            <w:spacing w:val="-7"/>
            <w:sz w:val="28"/>
            <w:szCs w:val="28"/>
            <w:highlight w:val="none"/>
            <w:lang w:val="en-US" w:eastAsia="zh-CN"/>
            <w:rPrChange w:id="133" w:author="豆豆" w:date="2025-09-28T13:42:01Z">
              <w:rPr>
                <w:rFonts w:hint="eastAsia" w:ascii="仿宋" w:hAnsi="仿宋" w:eastAsia="仿宋" w:cs="仿宋"/>
                <w:spacing w:val="-7"/>
                <w:sz w:val="28"/>
                <w:szCs w:val="28"/>
                <w:lang w:val="en-US" w:eastAsia="zh-CN"/>
              </w:rPr>
            </w:rPrChange>
          </w:rPr>
          <w:t>等</w:t>
        </w:r>
      </w:ins>
      <w:ins w:id="135" w:author="田田1367556787" w:date="2025-09-23T10:51:26Z">
        <w:r>
          <w:rPr>
            <w:rFonts w:hint="eastAsia" w:ascii="仿宋" w:hAnsi="仿宋" w:eastAsia="仿宋" w:cs="仿宋"/>
            <w:spacing w:val="-7"/>
            <w:sz w:val="28"/>
            <w:szCs w:val="28"/>
            <w:highlight w:val="none"/>
            <w:lang w:eastAsia="zh-CN"/>
            <w:rPrChange w:id="136" w:author="豆豆" w:date="2025-09-28T13:42:01Z">
              <w:rPr>
                <w:rFonts w:hint="eastAsia" w:ascii="仿宋" w:hAnsi="仿宋" w:eastAsia="仿宋" w:cs="仿宋"/>
                <w:spacing w:val="-7"/>
                <w:sz w:val="28"/>
                <w:szCs w:val="28"/>
                <w:lang w:eastAsia="zh-CN"/>
              </w:rPr>
            </w:rPrChange>
          </w:rPr>
          <w:t>）</w:t>
        </w:r>
      </w:ins>
      <w:r>
        <w:rPr>
          <w:rFonts w:ascii="仿宋" w:hAnsi="仿宋" w:eastAsia="仿宋" w:cs="仿宋"/>
          <w:spacing w:val="-7"/>
          <w:sz w:val="28"/>
          <w:szCs w:val="28"/>
          <w:highlight w:val="none"/>
          <w:rPrChange w:id="138" w:author="豆豆" w:date="2025-09-28T13:42:01Z">
            <w:rPr>
              <w:rFonts w:ascii="仿宋" w:hAnsi="仿宋" w:eastAsia="仿宋" w:cs="仿宋"/>
              <w:spacing w:val="-7"/>
              <w:sz w:val="28"/>
              <w:szCs w:val="28"/>
            </w:rPr>
          </w:rPrChange>
        </w:rPr>
        <w:t>、</w:t>
      </w:r>
      <w:r>
        <w:rPr>
          <w:rFonts w:ascii="仿宋" w:hAnsi="仿宋" w:eastAsia="仿宋" w:cs="仿宋"/>
          <w:sz w:val="28"/>
          <w:szCs w:val="28"/>
          <w:highlight w:val="none"/>
          <w:rPrChange w:id="139" w:author="豆豆" w:date="2025-09-28T13:42:01Z">
            <w:rPr>
              <w:rFonts w:ascii="仿宋" w:hAnsi="仿宋" w:eastAsia="仿宋" w:cs="仿宋"/>
              <w:sz w:val="28"/>
              <w:szCs w:val="28"/>
            </w:rPr>
          </w:rPrChange>
        </w:rPr>
        <w:t xml:space="preserve"> </w:t>
      </w:r>
      <w:r>
        <w:rPr>
          <w:rFonts w:ascii="仿宋" w:hAnsi="仿宋" w:eastAsia="仿宋" w:cs="仿宋"/>
          <w:spacing w:val="-1"/>
          <w:sz w:val="28"/>
          <w:szCs w:val="28"/>
          <w:highlight w:val="none"/>
          <w:rPrChange w:id="140" w:author="豆豆" w:date="2025-09-28T13:42:01Z">
            <w:rPr>
              <w:rFonts w:ascii="仿宋" w:hAnsi="仿宋" w:eastAsia="仿宋" w:cs="仿宋"/>
              <w:spacing w:val="-1"/>
              <w:sz w:val="28"/>
              <w:szCs w:val="28"/>
            </w:rPr>
          </w:rPrChange>
        </w:rPr>
        <w:t>管理费、运输费、措施费</w:t>
      </w:r>
      <w:ins w:id="141" w:author="田田1367556787" w:date="2025-09-23T10:51:56Z">
        <w:r>
          <w:rPr>
            <w:rFonts w:hint="eastAsia" w:ascii="仿宋" w:hAnsi="仿宋" w:eastAsia="仿宋" w:cs="仿宋"/>
            <w:spacing w:val="-1"/>
            <w:sz w:val="28"/>
            <w:szCs w:val="28"/>
            <w:highlight w:val="none"/>
            <w:lang w:eastAsia="zh-CN"/>
            <w:rPrChange w:id="142" w:author="豆豆" w:date="2025-09-28T13:42:01Z">
              <w:rPr>
                <w:rFonts w:hint="eastAsia" w:ascii="仿宋" w:hAnsi="仿宋" w:eastAsia="仿宋" w:cs="仿宋"/>
                <w:spacing w:val="-1"/>
                <w:sz w:val="28"/>
                <w:szCs w:val="28"/>
                <w:lang w:eastAsia="zh-CN"/>
              </w:rPr>
            </w:rPrChange>
          </w:rPr>
          <w:t>（</w:t>
        </w:r>
      </w:ins>
      <w:ins w:id="144" w:author="田田1367556787" w:date="2025-09-23T10:52:00Z">
        <w:r>
          <w:rPr>
            <w:rFonts w:hint="eastAsia" w:ascii="仿宋" w:hAnsi="仿宋" w:eastAsia="仿宋" w:cs="仿宋"/>
            <w:spacing w:val="-1"/>
            <w:sz w:val="28"/>
            <w:szCs w:val="28"/>
            <w:highlight w:val="none"/>
            <w:lang w:eastAsia="zh-CN"/>
            <w:rPrChange w:id="145" w:author="豆豆" w:date="2025-09-28T13:42:01Z">
              <w:rPr>
                <w:rFonts w:hint="eastAsia"/>
              </w:rPr>
            </w:rPrChange>
          </w:rPr>
          <w:t>含雨季施工排水费、冬季防冻保护费、临时交通疏导费等与本项目（村内道路）相关的专项措施费用</w:t>
        </w:r>
      </w:ins>
      <w:ins w:id="147" w:author="田田1367556787" w:date="2025-09-23T10:52:02Z">
        <w:r>
          <w:rPr>
            <w:rFonts w:hint="eastAsia" w:ascii="仿宋" w:hAnsi="仿宋" w:eastAsia="仿宋" w:cs="仿宋"/>
            <w:spacing w:val="-1"/>
            <w:sz w:val="28"/>
            <w:szCs w:val="28"/>
            <w:highlight w:val="none"/>
            <w:lang w:val="en-US" w:eastAsia="zh-CN"/>
            <w:rPrChange w:id="148" w:author="豆豆" w:date="2025-09-28T13:42:01Z">
              <w:rPr>
                <w:rFonts w:hint="eastAsia" w:ascii="仿宋" w:hAnsi="仿宋" w:eastAsia="仿宋" w:cs="仿宋"/>
                <w:spacing w:val="-1"/>
                <w:sz w:val="28"/>
                <w:szCs w:val="28"/>
                <w:lang w:val="en-US" w:eastAsia="zh-CN"/>
              </w:rPr>
            </w:rPrChange>
          </w:rPr>
          <w:t>等</w:t>
        </w:r>
      </w:ins>
      <w:ins w:id="150" w:author="田田1367556787" w:date="2025-09-23T10:51:56Z">
        <w:r>
          <w:rPr>
            <w:rFonts w:hint="eastAsia" w:ascii="仿宋" w:hAnsi="仿宋" w:eastAsia="仿宋" w:cs="仿宋"/>
            <w:spacing w:val="-1"/>
            <w:sz w:val="28"/>
            <w:szCs w:val="28"/>
            <w:highlight w:val="none"/>
            <w:lang w:eastAsia="zh-CN"/>
            <w:rPrChange w:id="151" w:author="豆豆" w:date="2025-09-28T13:42:01Z">
              <w:rPr>
                <w:rFonts w:hint="eastAsia" w:ascii="仿宋" w:hAnsi="仿宋" w:eastAsia="仿宋" w:cs="仿宋"/>
                <w:spacing w:val="-1"/>
                <w:sz w:val="28"/>
                <w:szCs w:val="28"/>
                <w:lang w:eastAsia="zh-CN"/>
              </w:rPr>
            </w:rPrChange>
          </w:rPr>
          <w:t>）</w:t>
        </w:r>
      </w:ins>
      <w:r>
        <w:rPr>
          <w:rFonts w:ascii="仿宋" w:hAnsi="仿宋" w:eastAsia="仿宋" w:cs="仿宋"/>
          <w:spacing w:val="-1"/>
          <w:sz w:val="28"/>
          <w:szCs w:val="28"/>
          <w:highlight w:val="none"/>
          <w:rPrChange w:id="153" w:author="豆豆" w:date="2025-09-28T13:42:01Z">
            <w:rPr>
              <w:rFonts w:ascii="仿宋" w:hAnsi="仿宋" w:eastAsia="仿宋" w:cs="仿宋"/>
              <w:spacing w:val="-1"/>
              <w:sz w:val="28"/>
              <w:szCs w:val="28"/>
            </w:rPr>
          </w:rPrChange>
        </w:rPr>
        <w:t>、税金、代理服务费、以及法律法规、合同和</w:t>
      </w:r>
      <w:del w:id="154" w:author="田田1367556787" w:date="2025-09-23T09:53:06Z">
        <w:r>
          <w:rPr>
            <w:rFonts w:hint="default" w:ascii="仿宋" w:hAnsi="仿宋" w:eastAsia="仿宋" w:cs="仿宋"/>
            <w:spacing w:val="-1"/>
            <w:sz w:val="28"/>
            <w:szCs w:val="28"/>
            <w:highlight w:val="none"/>
            <w:lang w:val="en-US"/>
            <w:rPrChange w:id="155" w:author="豆豆" w:date="2025-09-28T13:42:01Z">
              <w:rPr>
                <w:rFonts w:hint="default" w:ascii="仿宋" w:hAnsi="仿宋" w:eastAsia="仿宋" w:cs="仿宋"/>
                <w:spacing w:val="-1"/>
                <w:sz w:val="28"/>
                <w:szCs w:val="28"/>
                <w:lang w:val="en-US"/>
              </w:rPr>
            </w:rPrChange>
          </w:rPr>
          <w:delText>碰</w:delText>
        </w:r>
      </w:del>
      <w:del w:id="157" w:author="田田1367556787" w:date="2025-09-23T09:53:09Z">
        <w:r>
          <w:rPr>
            <w:rFonts w:hint="default" w:ascii="仿宋" w:hAnsi="仿宋" w:eastAsia="仿宋" w:cs="仿宋"/>
            <w:spacing w:val="-1"/>
            <w:sz w:val="28"/>
            <w:szCs w:val="28"/>
            <w:highlight w:val="none"/>
            <w:lang w:val="en-US" w:eastAsia="zh-CN"/>
            <w:rPrChange w:id="158" w:author="豆豆" w:date="2025-09-28T13:42:01Z">
              <w:rPr>
                <w:rFonts w:hint="default" w:ascii="仿宋" w:hAnsi="仿宋" w:eastAsia="仿宋" w:cs="仿宋"/>
                <w:spacing w:val="-1"/>
                <w:sz w:val="28"/>
                <w:szCs w:val="28"/>
                <w:lang w:val="en-US" w:eastAsia="zh-CN"/>
              </w:rPr>
            </w:rPrChange>
          </w:rPr>
          <w:delText xml:space="preserve"> </w:delText>
        </w:r>
      </w:del>
      <w:ins w:id="160" w:author="田田1367556787" w:date="2025-09-23T09:53:09Z">
        <w:r>
          <w:rPr>
            <w:rFonts w:hint="eastAsia" w:ascii="仿宋" w:hAnsi="仿宋" w:eastAsia="仿宋" w:cs="仿宋"/>
            <w:spacing w:val="-1"/>
            <w:sz w:val="28"/>
            <w:szCs w:val="28"/>
            <w:highlight w:val="none"/>
            <w:lang w:val="en-US" w:eastAsia="zh-CN"/>
            <w:rPrChange w:id="161" w:author="豆豆" w:date="2025-09-28T13:42:01Z">
              <w:rPr>
                <w:rFonts w:hint="eastAsia" w:ascii="仿宋" w:hAnsi="仿宋" w:eastAsia="仿宋" w:cs="仿宋"/>
                <w:spacing w:val="-1"/>
                <w:sz w:val="28"/>
                <w:szCs w:val="28"/>
                <w:lang w:val="en-US" w:eastAsia="zh-CN"/>
              </w:rPr>
            </w:rPrChange>
          </w:rPr>
          <w:t>磋</w:t>
        </w:r>
      </w:ins>
      <w:r>
        <w:rPr>
          <w:rFonts w:ascii="仿宋" w:hAnsi="仿宋" w:eastAsia="仿宋" w:cs="仿宋"/>
          <w:spacing w:val="-2"/>
          <w:sz w:val="28"/>
          <w:szCs w:val="28"/>
          <w:highlight w:val="none"/>
          <w:rPrChange w:id="163" w:author="豆豆" w:date="2025-09-28T13:42:01Z">
            <w:rPr>
              <w:rFonts w:ascii="仿宋" w:hAnsi="仿宋" w:eastAsia="仿宋" w:cs="仿宋"/>
              <w:spacing w:val="-2"/>
              <w:sz w:val="28"/>
              <w:szCs w:val="28"/>
            </w:rPr>
          </w:rPrChange>
        </w:rPr>
        <w:t>商文件规定的其他工作的全部费用。</w:t>
      </w:r>
    </w:p>
    <w:p w14:paraId="3700F95E">
      <w:pPr>
        <w:spacing w:before="209" w:line="223" w:lineRule="auto"/>
        <w:ind w:left="559"/>
        <w:rPr>
          <w:rFonts w:hint="default" w:ascii="仿宋" w:hAnsi="仿宋" w:eastAsia="仿宋" w:cs="仿宋"/>
          <w:sz w:val="28"/>
          <w:szCs w:val="28"/>
          <w:highlight w:val="none"/>
          <w:lang w:val="en-US" w:eastAsia="zh-CN"/>
          <w:rPrChange w:id="164" w:author="豆豆" w:date="2025-09-28T13:42:01Z">
            <w:rPr>
              <w:rFonts w:hint="default" w:ascii="仿宋" w:hAnsi="仿宋" w:eastAsia="仿宋" w:cs="仿宋"/>
              <w:sz w:val="28"/>
              <w:szCs w:val="28"/>
              <w:highlight w:val="yellow"/>
              <w:lang w:val="en-US" w:eastAsia="zh-CN"/>
            </w:rPr>
          </w:rPrChange>
        </w:rPr>
      </w:pPr>
      <w:r>
        <w:rPr>
          <w:rFonts w:ascii="仿宋" w:hAnsi="仿宋" w:eastAsia="仿宋" w:cs="仿宋"/>
          <w:spacing w:val="-1"/>
          <w:sz w:val="28"/>
          <w:szCs w:val="28"/>
          <w:highlight w:val="none"/>
          <w:rPrChange w:id="165" w:author="豆豆" w:date="2025-09-28T13:42:01Z">
            <w:rPr>
              <w:rFonts w:ascii="仿宋" w:hAnsi="仿宋" w:eastAsia="仿宋" w:cs="仿宋"/>
              <w:spacing w:val="-1"/>
              <w:sz w:val="28"/>
              <w:szCs w:val="28"/>
            </w:rPr>
          </w:rPrChange>
        </w:rPr>
        <w:t>3.</w:t>
      </w:r>
      <w:r>
        <w:rPr>
          <w:rFonts w:ascii="仿宋" w:hAnsi="仿宋" w:eastAsia="仿宋" w:cs="仿宋"/>
          <w:spacing w:val="-1"/>
          <w:sz w:val="28"/>
          <w:szCs w:val="28"/>
          <w:highlight w:val="none"/>
          <w:rPrChange w:id="166" w:author="豆豆" w:date="2025-09-28T13:42:01Z">
            <w:rPr>
              <w:rFonts w:ascii="仿宋" w:hAnsi="仿宋" w:eastAsia="仿宋" w:cs="仿宋"/>
              <w:spacing w:val="-1"/>
              <w:sz w:val="28"/>
              <w:szCs w:val="28"/>
              <w:highlight w:val="yellow"/>
            </w:rPr>
          </w:rPrChange>
        </w:rPr>
        <w:t>磋商期间的最终磋商总报价为本项目合同暂定总价。</w:t>
      </w:r>
      <w:ins w:id="167" w:author="WPS_1718633914" w:date="2025-09-23T14:16:31Z">
        <w:r>
          <w:rPr>
            <w:rFonts w:hint="eastAsia" w:ascii="仿宋" w:hAnsi="仿宋" w:eastAsia="仿宋" w:cs="仿宋"/>
            <w:spacing w:val="-1"/>
            <w:sz w:val="28"/>
            <w:szCs w:val="28"/>
            <w:highlight w:val="none"/>
            <w:lang w:val="en-US" w:eastAsia="zh-CN"/>
            <w:rPrChange w:id="168" w:author="豆豆" w:date="2025-09-28T13:42:01Z">
              <w:rPr>
                <w:rFonts w:hint="eastAsia" w:ascii="仿宋" w:hAnsi="仿宋" w:eastAsia="仿宋" w:cs="仿宋"/>
                <w:spacing w:val="-1"/>
                <w:sz w:val="28"/>
                <w:szCs w:val="28"/>
                <w:highlight w:val="yellow"/>
                <w:lang w:val="en-US" w:eastAsia="zh-CN"/>
              </w:rPr>
            </w:rPrChange>
          </w:rPr>
          <w:t>最终</w:t>
        </w:r>
      </w:ins>
      <w:ins w:id="170" w:author="WPS_1718633914" w:date="2025-09-23T14:16:33Z">
        <w:r>
          <w:rPr>
            <w:rFonts w:hint="eastAsia" w:ascii="仿宋" w:hAnsi="仿宋" w:eastAsia="仿宋" w:cs="仿宋"/>
            <w:spacing w:val="-1"/>
            <w:sz w:val="28"/>
            <w:szCs w:val="28"/>
            <w:highlight w:val="none"/>
            <w:lang w:val="en-US" w:eastAsia="zh-CN"/>
            <w:rPrChange w:id="171" w:author="豆豆" w:date="2025-09-28T13:42:01Z">
              <w:rPr>
                <w:rFonts w:hint="eastAsia" w:ascii="仿宋" w:hAnsi="仿宋" w:eastAsia="仿宋" w:cs="仿宋"/>
                <w:spacing w:val="-1"/>
                <w:sz w:val="28"/>
                <w:szCs w:val="28"/>
                <w:highlight w:val="yellow"/>
                <w:lang w:val="en-US" w:eastAsia="zh-CN"/>
              </w:rPr>
            </w:rPrChange>
          </w:rPr>
          <w:t>以审计</w:t>
        </w:r>
      </w:ins>
      <w:ins w:id="173" w:author="WPS_1718633914" w:date="2025-09-23T14:16:35Z">
        <w:r>
          <w:rPr>
            <w:rFonts w:hint="eastAsia" w:ascii="仿宋" w:hAnsi="仿宋" w:eastAsia="仿宋" w:cs="仿宋"/>
            <w:spacing w:val="-1"/>
            <w:sz w:val="28"/>
            <w:szCs w:val="28"/>
            <w:highlight w:val="none"/>
            <w:lang w:val="en-US" w:eastAsia="zh-CN"/>
            <w:rPrChange w:id="174" w:author="豆豆" w:date="2025-09-28T13:42:01Z">
              <w:rPr>
                <w:rFonts w:hint="eastAsia" w:ascii="仿宋" w:hAnsi="仿宋" w:eastAsia="仿宋" w:cs="仿宋"/>
                <w:spacing w:val="-1"/>
                <w:sz w:val="28"/>
                <w:szCs w:val="28"/>
                <w:highlight w:val="yellow"/>
                <w:lang w:val="en-US" w:eastAsia="zh-CN"/>
              </w:rPr>
            </w:rPrChange>
          </w:rPr>
          <w:t>机关</w:t>
        </w:r>
      </w:ins>
      <w:ins w:id="176" w:author="WPS_1718633914" w:date="2025-09-23T14:16:37Z">
        <w:r>
          <w:rPr>
            <w:rFonts w:hint="eastAsia" w:ascii="仿宋" w:hAnsi="仿宋" w:eastAsia="仿宋" w:cs="仿宋"/>
            <w:spacing w:val="-1"/>
            <w:sz w:val="28"/>
            <w:szCs w:val="28"/>
            <w:highlight w:val="none"/>
            <w:lang w:val="en-US" w:eastAsia="zh-CN"/>
            <w:rPrChange w:id="177" w:author="豆豆" w:date="2025-09-28T13:42:01Z">
              <w:rPr>
                <w:rFonts w:hint="eastAsia" w:ascii="仿宋" w:hAnsi="仿宋" w:eastAsia="仿宋" w:cs="仿宋"/>
                <w:spacing w:val="-1"/>
                <w:sz w:val="28"/>
                <w:szCs w:val="28"/>
                <w:highlight w:val="yellow"/>
                <w:lang w:val="en-US" w:eastAsia="zh-CN"/>
              </w:rPr>
            </w:rPrChange>
          </w:rPr>
          <w:t>的审计</w:t>
        </w:r>
      </w:ins>
      <w:ins w:id="179" w:author="WPS_1718633914" w:date="2025-09-23T14:16:39Z">
        <w:r>
          <w:rPr>
            <w:rFonts w:hint="eastAsia" w:ascii="仿宋" w:hAnsi="仿宋" w:eastAsia="仿宋" w:cs="仿宋"/>
            <w:spacing w:val="-1"/>
            <w:sz w:val="28"/>
            <w:szCs w:val="28"/>
            <w:highlight w:val="none"/>
            <w:lang w:val="en-US" w:eastAsia="zh-CN"/>
            <w:rPrChange w:id="180" w:author="豆豆" w:date="2025-09-28T13:42:01Z">
              <w:rPr>
                <w:rFonts w:hint="eastAsia" w:ascii="仿宋" w:hAnsi="仿宋" w:eastAsia="仿宋" w:cs="仿宋"/>
                <w:spacing w:val="-1"/>
                <w:sz w:val="28"/>
                <w:szCs w:val="28"/>
                <w:highlight w:val="yellow"/>
                <w:lang w:val="en-US" w:eastAsia="zh-CN"/>
              </w:rPr>
            </w:rPrChange>
          </w:rPr>
          <w:t>结果</w:t>
        </w:r>
      </w:ins>
      <w:ins w:id="182" w:author="WPS_1718633914" w:date="2025-09-23T14:16:41Z">
        <w:r>
          <w:rPr>
            <w:rFonts w:hint="eastAsia" w:ascii="仿宋" w:hAnsi="仿宋" w:eastAsia="仿宋" w:cs="仿宋"/>
            <w:spacing w:val="-1"/>
            <w:sz w:val="28"/>
            <w:szCs w:val="28"/>
            <w:highlight w:val="none"/>
            <w:lang w:val="en-US" w:eastAsia="zh-CN"/>
            <w:rPrChange w:id="183" w:author="豆豆" w:date="2025-09-28T13:42:01Z">
              <w:rPr>
                <w:rFonts w:hint="eastAsia" w:ascii="仿宋" w:hAnsi="仿宋" w:eastAsia="仿宋" w:cs="仿宋"/>
                <w:spacing w:val="-1"/>
                <w:sz w:val="28"/>
                <w:szCs w:val="28"/>
                <w:highlight w:val="yellow"/>
                <w:lang w:val="en-US" w:eastAsia="zh-CN"/>
              </w:rPr>
            </w:rPrChange>
          </w:rPr>
          <w:t>为准</w:t>
        </w:r>
      </w:ins>
    </w:p>
    <w:p w14:paraId="46BC8F38">
      <w:pPr>
        <w:spacing w:before="207" w:line="359" w:lineRule="auto"/>
        <w:ind w:left="7" w:right="103" w:firstLine="560"/>
        <w:rPr>
          <w:rFonts w:ascii="仿宋" w:hAnsi="仿宋" w:eastAsia="仿宋" w:cs="仿宋"/>
          <w:sz w:val="28"/>
          <w:szCs w:val="28"/>
          <w:highlight w:val="none"/>
          <w:rPrChange w:id="185" w:author="豆豆" w:date="2025-09-28T13:42:01Z">
            <w:rPr>
              <w:rFonts w:ascii="仿宋" w:hAnsi="仿宋" w:eastAsia="仿宋" w:cs="仿宋"/>
              <w:sz w:val="28"/>
              <w:szCs w:val="28"/>
            </w:rPr>
          </w:rPrChange>
        </w:rPr>
      </w:pPr>
      <w:r>
        <w:rPr>
          <w:rFonts w:ascii="仿宋" w:hAnsi="仿宋" w:eastAsia="仿宋" w:cs="仿宋"/>
          <w:spacing w:val="4"/>
          <w:sz w:val="28"/>
          <w:szCs w:val="28"/>
          <w:highlight w:val="none"/>
          <w:rPrChange w:id="186" w:author="豆豆" w:date="2025-09-28T13:42:01Z">
            <w:rPr>
              <w:rFonts w:ascii="仿宋" w:hAnsi="仿宋" w:eastAsia="仿宋" w:cs="仿宋"/>
              <w:spacing w:val="4"/>
              <w:sz w:val="28"/>
              <w:szCs w:val="28"/>
            </w:rPr>
          </w:rPrChange>
        </w:rPr>
        <w:t>结算价款=第一次各项固定综合单价×实际发生且经验</w:t>
      </w:r>
      <w:r>
        <w:rPr>
          <w:rFonts w:ascii="仿宋" w:hAnsi="仿宋" w:eastAsia="仿宋" w:cs="仿宋"/>
          <w:spacing w:val="3"/>
          <w:sz w:val="28"/>
          <w:szCs w:val="28"/>
          <w:highlight w:val="none"/>
          <w:rPrChange w:id="187" w:author="豆豆" w:date="2025-09-28T13:42:01Z">
            <w:rPr>
              <w:rFonts w:ascii="仿宋" w:hAnsi="仿宋" w:eastAsia="仿宋" w:cs="仿宋"/>
              <w:spacing w:val="3"/>
              <w:sz w:val="28"/>
              <w:szCs w:val="28"/>
            </w:rPr>
          </w:rPrChange>
        </w:rPr>
        <w:t>收合格的工程</w:t>
      </w:r>
      <w:r>
        <w:rPr>
          <w:rFonts w:ascii="仿宋" w:hAnsi="仿宋" w:eastAsia="仿宋" w:cs="仿宋"/>
          <w:sz w:val="28"/>
          <w:szCs w:val="28"/>
          <w:highlight w:val="none"/>
          <w:rPrChange w:id="188" w:author="豆豆" w:date="2025-09-28T13:42:01Z">
            <w:rPr>
              <w:rFonts w:ascii="仿宋" w:hAnsi="仿宋" w:eastAsia="仿宋" w:cs="仿宋"/>
              <w:sz w:val="28"/>
              <w:szCs w:val="28"/>
            </w:rPr>
          </w:rPrChange>
        </w:rPr>
        <w:t xml:space="preserve"> </w:t>
      </w:r>
      <w:r>
        <w:rPr>
          <w:rFonts w:ascii="仿宋" w:hAnsi="仿宋" w:eastAsia="仿宋" w:cs="仿宋"/>
          <w:spacing w:val="-11"/>
          <w:sz w:val="28"/>
          <w:szCs w:val="28"/>
          <w:highlight w:val="none"/>
          <w:rPrChange w:id="189" w:author="豆豆" w:date="2025-09-28T13:42:01Z">
            <w:rPr>
              <w:rFonts w:ascii="仿宋" w:hAnsi="仿宋" w:eastAsia="仿宋" w:cs="仿宋"/>
              <w:spacing w:val="-11"/>
              <w:sz w:val="28"/>
              <w:szCs w:val="28"/>
            </w:rPr>
          </w:rPrChange>
        </w:rPr>
        <w:t>量</w:t>
      </w:r>
      <w:r>
        <w:rPr>
          <w:rFonts w:ascii="仿宋" w:hAnsi="仿宋" w:eastAsia="仿宋" w:cs="仿宋"/>
          <w:spacing w:val="-88"/>
          <w:sz w:val="28"/>
          <w:szCs w:val="28"/>
          <w:highlight w:val="none"/>
          <w:rPrChange w:id="190" w:author="豆豆" w:date="2025-09-28T13:42:01Z">
            <w:rPr>
              <w:rFonts w:ascii="仿宋" w:hAnsi="仿宋" w:eastAsia="仿宋" w:cs="仿宋"/>
              <w:spacing w:val="-88"/>
              <w:sz w:val="28"/>
              <w:szCs w:val="28"/>
            </w:rPr>
          </w:rPrChange>
        </w:rPr>
        <w:t xml:space="preserve"> </w:t>
      </w:r>
      <w:r>
        <w:rPr>
          <w:rFonts w:ascii="仿宋" w:hAnsi="仿宋" w:eastAsia="仿宋" w:cs="仿宋"/>
          <w:spacing w:val="-11"/>
          <w:sz w:val="28"/>
          <w:szCs w:val="28"/>
          <w:highlight w:val="none"/>
          <w:rPrChange w:id="191" w:author="豆豆" w:date="2025-09-28T13:42:01Z">
            <w:rPr>
              <w:rFonts w:ascii="仿宋" w:hAnsi="仿宋" w:eastAsia="仿宋" w:cs="仿宋"/>
              <w:spacing w:val="-11"/>
              <w:sz w:val="28"/>
              <w:szCs w:val="28"/>
            </w:rPr>
          </w:rPrChange>
        </w:rPr>
        <w:t>×</w:t>
      </w:r>
      <w:r>
        <w:rPr>
          <w:rFonts w:ascii="仿宋" w:hAnsi="仿宋" w:eastAsia="仿宋" w:cs="仿宋"/>
          <w:spacing w:val="-83"/>
          <w:sz w:val="28"/>
          <w:szCs w:val="28"/>
          <w:highlight w:val="none"/>
          <w:rPrChange w:id="192" w:author="豆豆" w:date="2025-09-28T13:42:01Z">
            <w:rPr>
              <w:rFonts w:ascii="仿宋" w:hAnsi="仿宋" w:eastAsia="仿宋" w:cs="仿宋"/>
              <w:spacing w:val="-83"/>
              <w:sz w:val="28"/>
              <w:szCs w:val="28"/>
            </w:rPr>
          </w:rPrChange>
        </w:rPr>
        <w:t xml:space="preserve"> </w:t>
      </w:r>
      <w:r>
        <w:rPr>
          <w:rFonts w:ascii="仿宋" w:hAnsi="仿宋" w:eastAsia="仿宋" w:cs="仿宋"/>
          <w:spacing w:val="-11"/>
          <w:sz w:val="28"/>
          <w:szCs w:val="28"/>
          <w:highlight w:val="none"/>
          <w:rPrChange w:id="193" w:author="豆豆" w:date="2025-09-28T13:42:01Z">
            <w:rPr>
              <w:rFonts w:ascii="仿宋" w:hAnsi="仿宋" w:eastAsia="仿宋" w:cs="仿宋"/>
              <w:spacing w:val="-11"/>
              <w:sz w:val="28"/>
              <w:szCs w:val="28"/>
            </w:rPr>
          </w:rPrChange>
        </w:rPr>
        <w:t>(1-报价下浮率)；</w:t>
      </w:r>
    </w:p>
    <w:p w14:paraId="0DDE5FCA">
      <w:pPr>
        <w:spacing w:before="1" w:line="222" w:lineRule="auto"/>
        <w:ind w:left="562"/>
        <w:rPr>
          <w:rFonts w:ascii="仿宋" w:hAnsi="仿宋" w:eastAsia="仿宋" w:cs="仿宋"/>
          <w:sz w:val="28"/>
          <w:szCs w:val="28"/>
          <w:highlight w:val="none"/>
          <w:rPrChange w:id="194" w:author="豆豆" w:date="2025-09-28T13:42:01Z">
            <w:rPr>
              <w:rFonts w:ascii="仿宋" w:hAnsi="仿宋" w:eastAsia="仿宋" w:cs="仿宋"/>
              <w:sz w:val="28"/>
              <w:szCs w:val="28"/>
            </w:rPr>
          </w:rPrChange>
        </w:rPr>
      </w:pPr>
      <w:r>
        <w:rPr>
          <w:rFonts w:ascii="仿宋" w:hAnsi="仿宋" w:eastAsia="仿宋" w:cs="仿宋"/>
          <w:spacing w:val="-1"/>
          <w:sz w:val="28"/>
          <w:szCs w:val="28"/>
          <w:highlight w:val="none"/>
          <w:rPrChange w:id="195" w:author="豆豆" w:date="2025-09-28T13:42:01Z">
            <w:rPr>
              <w:rFonts w:ascii="仿宋" w:hAnsi="仿宋" w:eastAsia="仿宋" w:cs="仿宋"/>
              <w:spacing w:val="-1"/>
              <w:sz w:val="28"/>
              <w:szCs w:val="28"/>
            </w:rPr>
          </w:rPrChange>
        </w:rPr>
        <w:t>报价下浮率=（首次总报价-最终总报价）/首次总报价×100%。</w:t>
      </w:r>
    </w:p>
    <w:p w14:paraId="4C38E88C">
      <w:pPr>
        <w:spacing w:before="206" w:line="224" w:lineRule="auto"/>
        <w:ind w:left="595"/>
        <w:rPr>
          <w:rFonts w:ascii="仿宋" w:hAnsi="仿宋" w:eastAsia="仿宋" w:cs="仿宋"/>
          <w:sz w:val="28"/>
          <w:szCs w:val="28"/>
          <w:highlight w:val="none"/>
          <w:rPrChange w:id="196" w:author="豆豆" w:date="2025-09-28T13:42:01Z">
            <w:rPr>
              <w:rFonts w:ascii="仿宋" w:hAnsi="仿宋" w:eastAsia="仿宋" w:cs="仿宋"/>
              <w:sz w:val="28"/>
              <w:szCs w:val="28"/>
            </w:rPr>
          </w:rPrChange>
        </w:rPr>
      </w:pPr>
      <w:r>
        <w:rPr>
          <w:rFonts w:ascii="仿宋" w:hAnsi="仿宋" w:eastAsia="仿宋" w:cs="仿宋"/>
          <w:spacing w:val="-7"/>
          <w:sz w:val="28"/>
          <w:szCs w:val="28"/>
          <w:highlight w:val="none"/>
          <w:rPrChange w:id="197" w:author="豆豆" w:date="2025-09-28T13:42:01Z">
            <w:rPr>
              <w:rFonts w:ascii="仿宋" w:hAnsi="仿宋" w:eastAsia="仿宋" w:cs="仿宋"/>
              <w:spacing w:val="-7"/>
              <w:sz w:val="28"/>
              <w:szCs w:val="28"/>
            </w:rPr>
          </w:rPrChange>
        </w:rPr>
        <w:t>四、合同工程范围</w:t>
      </w:r>
    </w:p>
    <w:p w14:paraId="7C169EA0">
      <w:pPr>
        <w:spacing w:before="203" w:line="221" w:lineRule="auto"/>
        <w:ind w:left="570"/>
        <w:rPr>
          <w:rFonts w:ascii="仿宋" w:hAnsi="仿宋" w:eastAsia="仿宋" w:cs="仿宋"/>
          <w:sz w:val="28"/>
          <w:szCs w:val="28"/>
          <w:highlight w:val="none"/>
          <w:rPrChange w:id="198" w:author="豆豆" w:date="2025-09-28T13:42:01Z">
            <w:rPr>
              <w:rFonts w:ascii="仿宋" w:hAnsi="仿宋" w:eastAsia="仿宋" w:cs="仿宋"/>
              <w:sz w:val="28"/>
              <w:szCs w:val="28"/>
            </w:rPr>
          </w:rPrChange>
        </w:rPr>
      </w:pPr>
      <w:r>
        <w:rPr>
          <w:rFonts w:ascii="仿宋" w:hAnsi="仿宋" w:eastAsia="仿宋" w:cs="仿宋"/>
          <w:spacing w:val="-1"/>
          <w:sz w:val="28"/>
          <w:szCs w:val="28"/>
          <w:highlight w:val="none"/>
          <w:rPrChange w:id="199" w:author="豆豆" w:date="2025-09-28T13:42:01Z">
            <w:rPr>
              <w:rFonts w:ascii="仿宋" w:hAnsi="仿宋" w:eastAsia="仿宋" w:cs="仿宋"/>
              <w:spacing w:val="-1"/>
              <w:sz w:val="28"/>
              <w:szCs w:val="28"/>
            </w:rPr>
          </w:rPrChange>
        </w:rPr>
        <w:t>合同的工程范围是指竞争性磋商文件所列的工程内容及范围。</w:t>
      </w:r>
    </w:p>
    <w:p w14:paraId="6EE11A9D">
      <w:pPr>
        <w:spacing w:before="213" w:line="219" w:lineRule="auto"/>
        <w:ind w:left="566"/>
        <w:rPr>
          <w:rFonts w:ascii="仿宋" w:hAnsi="仿宋" w:eastAsia="仿宋" w:cs="仿宋"/>
          <w:sz w:val="28"/>
          <w:szCs w:val="28"/>
          <w:highlight w:val="none"/>
          <w:rPrChange w:id="200" w:author="豆豆" w:date="2025-09-28T13:42:01Z">
            <w:rPr>
              <w:rFonts w:ascii="仿宋" w:hAnsi="仿宋" w:eastAsia="仿宋" w:cs="仿宋"/>
              <w:sz w:val="28"/>
              <w:szCs w:val="28"/>
            </w:rPr>
          </w:rPrChange>
        </w:rPr>
      </w:pPr>
      <w:r>
        <w:rPr>
          <w:rFonts w:ascii="仿宋" w:hAnsi="仿宋" w:eastAsia="仿宋" w:cs="仿宋"/>
          <w:spacing w:val="-3"/>
          <w:sz w:val="28"/>
          <w:szCs w:val="28"/>
          <w:highlight w:val="none"/>
          <w:rPrChange w:id="201" w:author="豆豆" w:date="2025-09-28T13:42:01Z">
            <w:rPr>
              <w:rFonts w:ascii="仿宋" w:hAnsi="仿宋" w:eastAsia="仿宋" w:cs="仿宋"/>
              <w:spacing w:val="-3"/>
              <w:sz w:val="28"/>
              <w:szCs w:val="28"/>
            </w:rPr>
          </w:rPrChange>
        </w:rPr>
        <w:t>五、合同的转包与分包</w:t>
      </w:r>
    </w:p>
    <w:p w14:paraId="5F0FCEDE">
      <w:pPr>
        <w:spacing w:before="211" w:line="358" w:lineRule="auto"/>
        <w:ind w:right="103" w:firstLine="563"/>
        <w:rPr>
          <w:rFonts w:ascii="仿宋" w:hAnsi="仿宋" w:eastAsia="仿宋" w:cs="仿宋"/>
          <w:sz w:val="28"/>
          <w:szCs w:val="28"/>
          <w:highlight w:val="none"/>
          <w:rPrChange w:id="202" w:author="豆豆" w:date="2025-09-28T13:42:01Z">
            <w:rPr>
              <w:rFonts w:ascii="仿宋" w:hAnsi="仿宋" w:eastAsia="仿宋" w:cs="仿宋"/>
              <w:sz w:val="28"/>
              <w:szCs w:val="28"/>
            </w:rPr>
          </w:rPrChange>
        </w:rPr>
      </w:pPr>
      <w:r>
        <w:rPr>
          <w:rFonts w:ascii="仿宋" w:hAnsi="仿宋" w:eastAsia="仿宋" w:cs="仿宋"/>
          <w:spacing w:val="-1"/>
          <w:sz w:val="28"/>
          <w:szCs w:val="28"/>
          <w:highlight w:val="none"/>
          <w:rPrChange w:id="203" w:author="豆豆" w:date="2025-09-28T13:42:01Z">
            <w:rPr>
              <w:rFonts w:ascii="仿宋" w:hAnsi="仿宋" w:eastAsia="仿宋" w:cs="仿宋"/>
              <w:spacing w:val="-1"/>
              <w:sz w:val="28"/>
              <w:szCs w:val="28"/>
            </w:rPr>
          </w:rPrChange>
        </w:rPr>
        <w:t>本合同项下的工程，乙方及任何部门不得以任何借口和形式转包，如</w:t>
      </w:r>
      <w:r>
        <w:rPr>
          <w:rFonts w:ascii="仿宋" w:hAnsi="仿宋" w:eastAsia="仿宋" w:cs="仿宋"/>
          <w:spacing w:val="9"/>
          <w:sz w:val="28"/>
          <w:szCs w:val="28"/>
          <w:highlight w:val="none"/>
          <w:rPrChange w:id="204" w:author="豆豆" w:date="2025-09-28T13:42:01Z">
            <w:rPr>
              <w:rFonts w:ascii="仿宋" w:hAnsi="仿宋" w:eastAsia="仿宋" w:cs="仿宋"/>
              <w:spacing w:val="9"/>
              <w:sz w:val="28"/>
              <w:szCs w:val="28"/>
            </w:rPr>
          </w:rPrChange>
        </w:rPr>
        <w:t xml:space="preserve"> </w:t>
      </w:r>
      <w:r>
        <w:rPr>
          <w:rFonts w:ascii="仿宋" w:hAnsi="仿宋" w:eastAsia="仿宋" w:cs="仿宋"/>
          <w:spacing w:val="-1"/>
          <w:sz w:val="28"/>
          <w:szCs w:val="28"/>
          <w:highlight w:val="none"/>
          <w:rPrChange w:id="205" w:author="豆豆" w:date="2025-09-28T13:42:01Z">
            <w:rPr>
              <w:rFonts w:ascii="仿宋" w:hAnsi="仿宋" w:eastAsia="仿宋" w:cs="仿宋"/>
              <w:spacing w:val="-1"/>
              <w:sz w:val="28"/>
              <w:szCs w:val="28"/>
            </w:rPr>
          </w:rPrChange>
        </w:rPr>
        <w:t>有发生，取消承包资格，另选施工</w:t>
      </w:r>
      <w:bookmarkStart w:id="0" w:name="_GoBack"/>
      <w:bookmarkEnd w:id="0"/>
      <w:r>
        <w:rPr>
          <w:rFonts w:ascii="仿宋" w:hAnsi="仿宋" w:eastAsia="仿宋" w:cs="仿宋"/>
          <w:spacing w:val="-1"/>
          <w:sz w:val="28"/>
          <w:szCs w:val="28"/>
          <w:highlight w:val="none"/>
          <w:rPrChange w:id="205" w:author="豆豆" w:date="2025-09-28T13:42:01Z">
            <w:rPr>
              <w:rFonts w:ascii="仿宋" w:hAnsi="仿宋" w:eastAsia="仿宋" w:cs="仿宋"/>
              <w:spacing w:val="-1"/>
              <w:sz w:val="28"/>
              <w:szCs w:val="28"/>
            </w:rPr>
          </w:rPrChange>
        </w:rPr>
        <w:t>单位。</w:t>
      </w:r>
    </w:p>
    <w:p w14:paraId="6D47F5A8">
      <w:pPr>
        <w:spacing w:before="3" w:line="224" w:lineRule="auto"/>
        <w:ind w:left="564"/>
        <w:rPr>
          <w:rFonts w:ascii="仿宋" w:hAnsi="仿宋" w:eastAsia="仿宋" w:cs="仿宋"/>
          <w:sz w:val="28"/>
          <w:szCs w:val="28"/>
          <w:highlight w:val="none"/>
          <w:rPrChange w:id="206" w:author="豆豆" w:date="2025-09-28T13:42:01Z">
            <w:rPr>
              <w:rFonts w:ascii="仿宋" w:hAnsi="仿宋" w:eastAsia="仿宋" w:cs="仿宋"/>
              <w:sz w:val="28"/>
              <w:szCs w:val="28"/>
            </w:rPr>
          </w:rPrChange>
        </w:rPr>
      </w:pPr>
      <w:r>
        <w:rPr>
          <w:rFonts w:ascii="仿宋" w:hAnsi="仿宋" w:eastAsia="仿宋" w:cs="仿宋"/>
          <w:spacing w:val="-4"/>
          <w:sz w:val="28"/>
          <w:szCs w:val="28"/>
          <w:highlight w:val="none"/>
          <w:rPrChange w:id="207" w:author="豆豆" w:date="2025-09-28T13:42:01Z">
            <w:rPr>
              <w:rFonts w:ascii="仿宋" w:hAnsi="仿宋" w:eastAsia="仿宋" w:cs="仿宋"/>
              <w:spacing w:val="-4"/>
              <w:sz w:val="28"/>
              <w:szCs w:val="28"/>
            </w:rPr>
          </w:rPrChange>
        </w:rPr>
        <w:t>六、书面通知</w:t>
      </w:r>
    </w:p>
    <w:p w14:paraId="3347F7F8">
      <w:pPr>
        <w:spacing w:before="204" w:line="220" w:lineRule="auto"/>
        <w:jc w:val="right"/>
        <w:rPr>
          <w:rFonts w:ascii="仿宋" w:hAnsi="仿宋" w:eastAsia="仿宋" w:cs="仿宋"/>
          <w:sz w:val="28"/>
          <w:szCs w:val="28"/>
          <w:highlight w:val="none"/>
          <w:rPrChange w:id="208" w:author="豆豆" w:date="2025-09-28T13:42:01Z">
            <w:rPr>
              <w:rFonts w:ascii="仿宋" w:hAnsi="仿宋" w:eastAsia="仿宋" w:cs="仿宋"/>
              <w:sz w:val="28"/>
              <w:szCs w:val="28"/>
            </w:rPr>
          </w:rPrChange>
        </w:rPr>
      </w:pPr>
      <w:r>
        <w:rPr>
          <w:rFonts w:ascii="仿宋" w:hAnsi="仿宋" w:eastAsia="仿宋" w:cs="仿宋"/>
          <w:spacing w:val="-7"/>
          <w:sz w:val="28"/>
          <w:szCs w:val="28"/>
          <w:highlight w:val="none"/>
          <w:rPrChange w:id="209" w:author="豆豆" w:date="2025-09-28T13:42:01Z">
            <w:rPr>
              <w:rFonts w:ascii="仿宋" w:hAnsi="仿宋" w:eastAsia="仿宋" w:cs="仿宋"/>
              <w:spacing w:val="-7"/>
              <w:sz w:val="28"/>
              <w:szCs w:val="28"/>
            </w:rPr>
          </w:rPrChange>
        </w:rPr>
        <w:t>1.在合同实施期间，合同三方的一切联系，通知书均以书面文件为准。</w:t>
      </w:r>
    </w:p>
    <w:p w14:paraId="32FE186B">
      <w:pPr>
        <w:spacing w:before="214" w:line="313" w:lineRule="auto"/>
        <w:ind w:left="4" w:right="103" w:firstLine="552"/>
        <w:rPr>
          <w:rFonts w:ascii="仿宋" w:hAnsi="仿宋" w:eastAsia="仿宋" w:cs="仿宋"/>
          <w:sz w:val="28"/>
          <w:szCs w:val="28"/>
          <w:highlight w:val="none"/>
          <w:rPrChange w:id="210" w:author="豆豆" w:date="2025-09-28T13:42:01Z">
            <w:rPr>
              <w:rFonts w:ascii="仿宋" w:hAnsi="仿宋" w:eastAsia="仿宋" w:cs="仿宋"/>
              <w:sz w:val="28"/>
              <w:szCs w:val="28"/>
            </w:rPr>
          </w:rPrChange>
        </w:rPr>
      </w:pPr>
      <w:r>
        <w:rPr>
          <w:rFonts w:ascii="仿宋" w:hAnsi="仿宋" w:eastAsia="仿宋" w:cs="仿宋"/>
          <w:spacing w:val="-1"/>
          <w:sz w:val="28"/>
          <w:szCs w:val="28"/>
          <w:highlight w:val="none"/>
          <w:rPrChange w:id="211" w:author="豆豆" w:date="2025-09-28T13:42:01Z">
            <w:rPr>
              <w:rFonts w:ascii="仿宋" w:hAnsi="仿宋" w:eastAsia="仿宋" w:cs="仿宋"/>
              <w:spacing w:val="-1"/>
              <w:sz w:val="28"/>
              <w:szCs w:val="28"/>
            </w:rPr>
          </w:rPrChange>
        </w:rPr>
        <w:t>2.监理工程师发出的指示必须以书面形式。由于某种原因，需口头指</w:t>
      </w:r>
      <w:r>
        <w:rPr>
          <w:rFonts w:ascii="仿宋" w:hAnsi="仿宋" w:eastAsia="仿宋" w:cs="仿宋"/>
          <w:spacing w:val="16"/>
          <w:sz w:val="28"/>
          <w:szCs w:val="28"/>
          <w:highlight w:val="none"/>
          <w:rPrChange w:id="212" w:author="豆豆" w:date="2025-09-28T13:42:01Z">
            <w:rPr>
              <w:rFonts w:ascii="仿宋" w:hAnsi="仿宋" w:eastAsia="仿宋" w:cs="仿宋"/>
              <w:spacing w:val="16"/>
              <w:sz w:val="28"/>
              <w:szCs w:val="28"/>
            </w:rPr>
          </w:rPrChange>
        </w:rPr>
        <w:t xml:space="preserve"> </w:t>
      </w:r>
      <w:r>
        <w:rPr>
          <w:rFonts w:ascii="仿宋" w:hAnsi="仿宋" w:eastAsia="仿宋" w:cs="仿宋"/>
          <w:spacing w:val="-1"/>
          <w:sz w:val="28"/>
          <w:szCs w:val="28"/>
          <w:highlight w:val="none"/>
          <w:rPrChange w:id="213" w:author="豆豆" w:date="2025-09-28T13:42:01Z">
            <w:rPr>
              <w:rFonts w:ascii="仿宋" w:hAnsi="仿宋" w:eastAsia="仿宋" w:cs="仿宋"/>
              <w:spacing w:val="-1"/>
              <w:sz w:val="28"/>
              <w:szCs w:val="28"/>
            </w:rPr>
          </w:rPrChange>
        </w:rPr>
        <w:t>示时，乙方应当接受，监理工程师仍应及时以书面形式对上述口头指示予</w:t>
      </w:r>
      <w:r>
        <w:rPr>
          <w:rFonts w:ascii="仿宋" w:hAnsi="仿宋" w:eastAsia="仿宋" w:cs="仿宋"/>
          <w:spacing w:val="10"/>
          <w:sz w:val="28"/>
          <w:szCs w:val="28"/>
          <w:highlight w:val="none"/>
          <w:rPrChange w:id="214" w:author="豆豆" w:date="2025-09-28T13:42:01Z">
            <w:rPr>
              <w:rFonts w:ascii="仿宋" w:hAnsi="仿宋" w:eastAsia="仿宋" w:cs="仿宋"/>
              <w:spacing w:val="10"/>
              <w:sz w:val="28"/>
              <w:szCs w:val="28"/>
            </w:rPr>
          </w:rPrChange>
        </w:rPr>
        <w:t xml:space="preserve"> </w:t>
      </w:r>
      <w:r>
        <w:rPr>
          <w:rFonts w:ascii="仿宋" w:hAnsi="仿宋" w:eastAsia="仿宋" w:cs="仿宋"/>
          <w:spacing w:val="-5"/>
          <w:sz w:val="28"/>
          <w:szCs w:val="28"/>
          <w:highlight w:val="none"/>
          <w:rPrChange w:id="215" w:author="豆豆" w:date="2025-09-28T13:42:01Z">
            <w:rPr>
              <w:rFonts w:ascii="仿宋" w:hAnsi="仿宋" w:eastAsia="仿宋" w:cs="仿宋"/>
              <w:spacing w:val="-5"/>
              <w:sz w:val="28"/>
              <w:szCs w:val="28"/>
            </w:rPr>
          </w:rPrChange>
        </w:rPr>
        <w:t>以补认。</w:t>
      </w:r>
    </w:p>
    <w:p w14:paraId="7A82A37E">
      <w:pPr>
        <w:spacing w:before="207" w:line="222" w:lineRule="auto"/>
        <w:ind w:left="567"/>
        <w:rPr>
          <w:rFonts w:ascii="仿宋" w:hAnsi="仿宋" w:eastAsia="仿宋" w:cs="仿宋"/>
          <w:sz w:val="28"/>
          <w:szCs w:val="28"/>
          <w:highlight w:val="none"/>
          <w:rPrChange w:id="216" w:author="豆豆" w:date="2025-09-28T13:42:01Z">
            <w:rPr>
              <w:rFonts w:ascii="仿宋" w:hAnsi="仿宋" w:eastAsia="仿宋" w:cs="仿宋"/>
              <w:sz w:val="28"/>
              <w:szCs w:val="28"/>
            </w:rPr>
          </w:rPrChange>
        </w:rPr>
      </w:pPr>
      <w:r>
        <w:rPr>
          <w:rFonts w:ascii="仿宋" w:hAnsi="仿宋" w:eastAsia="仿宋" w:cs="仿宋"/>
          <w:spacing w:val="-4"/>
          <w:sz w:val="28"/>
          <w:szCs w:val="28"/>
          <w:highlight w:val="none"/>
          <w:rPrChange w:id="217" w:author="豆豆" w:date="2025-09-28T13:42:01Z">
            <w:rPr>
              <w:rFonts w:ascii="仿宋" w:hAnsi="仿宋" w:eastAsia="仿宋" w:cs="仿宋"/>
              <w:spacing w:val="-4"/>
              <w:sz w:val="28"/>
              <w:szCs w:val="28"/>
            </w:rPr>
          </w:rPrChange>
        </w:rPr>
        <w:t>七、合同的履行</w:t>
      </w:r>
    </w:p>
    <w:p w14:paraId="29D0A94B">
      <w:pPr>
        <w:spacing w:before="206" w:line="325" w:lineRule="auto"/>
        <w:ind w:left="2" w:right="103" w:firstLine="572"/>
        <w:rPr>
          <w:rFonts w:ascii="仿宋" w:hAnsi="仿宋" w:eastAsia="仿宋" w:cs="仿宋"/>
          <w:sz w:val="28"/>
          <w:szCs w:val="28"/>
          <w:highlight w:val="none"/>
          <w:rPrChange w:id="218" w:author="豆豆" w:date="2025-09-28T13:42:01Z">
            <w:rPr>
              <w:rFonts w:ascii="仿宋" w:hAnsi="仿宋" w:eastAsia="仿宋" w:cs="仿宋"/>
              <w:sz w:val="28"/>
              <w:szCs w:val="28"/>
            </w:rPr>
          </w:rPrChange>
        </w:rPr>
      </w:pPr>
      <w:r>
        <w:rPr>
          <w:rFonts w:ascii="仿宋" w:hAnsi="仿宋" w:eastAsia="仿宋" w:cs="仿宋"/>
          <w:spacing w:val="-1"/>
          <w:sz w:val="28"/>
          <w:szCs w:val="28"/>
          <w:highlight w:val="none"/>
          <w:rPrChange w:id="219" w:author="豆豆" w:date="2025-09-28T13:42:01Z">
            <w:rPr>
              <w:rFonts w:ascii="仿宋" w:hAnsi="仿宋" w:eastAsia="仿宋" w:cs="仿宋"/>
              <w:spacing w:val="-1"/>
              <w:sz w:val="28"/>
              <w:szCs w:val="28"/>
            </w:rPr>
          </w:rPrChange>
        </w:rPr>
        <w:t>1.合同双方方均需认真履行合同赋予各方的权利义务，遵守承诺，任</w:t>
      </w:r>
      <w:r>
        <w:rPr>
          <w:rFonts w:ascii="仿宋" w:hAnsi="仿宋" w:eastAsia="仿宋" w:cs="仿宋"/>
          <w:sz w:val="28"/>
          <w:szCs w:val="28"/>
          <w:highlight w:val="none"/>
          <w:rPrChange w:id="220" w:author="豆豆" w:date="2025-09-28T13:42:01Z">
            <w:rPr>
              <w:rFonts w:ascii="仿宋" w:hAnsi="仿宋" w:eastAsia="仿宋" w:cs="仿宋"/>
              <w:sz w:val="28"/>
              <w:szCs w:val="28"/>
            </w:rPr>
          </w:rPrChange>
        </w:rPr>
        <w:t xml:space="preserve"> </w:t>
      </w:r>
      <w:r>
        <w:rPr>
          <w:rFonts w:ascii="仿宋" w:hAnsi="仿宋" w:eastAsia="仿宋" w:cs="仿宋"/>
          <w:spacing w:val="-1"/>
          <w:sz w:val="28"/>
          <w:szCs w:val="28"/>
          <w:highlight w:val="none"/>
          <w:rPrChange w:id="221" w:author="豆豆" w:date="2025-09-28T13:42:01Z">
            <w:rPr>
              <w:rFonts w:ascii="仿宋" w:hAnsi="仿宋" w:eastAsia="仿宋" w:cs="仿宋"/>
              <w:spacing w:val="-1"/>
              <w:sz w:val="28"/>
              <w:szCs w:val="28"/>
            </w:rPr>
          </w:rPrChange>
        </w:rPr>
        <w:t>何一方违反合同有关条款的规定，均属于违约行为，应按本合同的有关条</w:t>
      </w:r>
      <w:r>
        <w:rPr>
          <w:rFonts w:ascii="仿宋" w:hAnsi="仿宋" w:eastAsia="仿宋" w:cs="仿宋"/>
          <w:spacing w:val="12"/>
          <w:sz w:val="28"/>
          <w:szCs w:val="28"/>
          <w:highlight w:val="none"/>
          <w:rPrChange w:id="222" w:author="豆豆" w:date="2025-09-28T13:42:01Z">
            <w:rPr>
              <w:rFonts w:ascii="仿宋" w:hAnsi="仿宋" w:eastAsia="仿宋" w:cs="仿宋"/>
              <w:spacing w:val="12"/>
              <w:sz w:val="28"/>
              <w:szCs w:val="28"/>
            </w:rPr>
          </w:rPrChange>
        </w:rPr>
        <w:t xml:space="preserve"> </w:t>
      </w:r>
      <w:r>
        <w:rPr>
          <w:rFonts w:ascii="仿宋" w:hAnsi="仿宋" w:eastAsia="仿宋" w:cs="仿宋"/>
          <w:spacing w:val="-1"/>
          <w:sz w:val="28"/>
          <w:szCs w:val="28"/>
          <w:highlight w:val="none"/>
          <w:rPrChange w:id="223" w:author="豆豆" w:date="2025-09-28T13:42:01Z">
            <w:rPr>
              <w:rFonts w:ascii="仿宋" w:hAnsi="仿宋" w:eastAsia="仿宋" w:cs="仿宋"/>
              <w:spacing w:val="-1"/>
              <w:sz w:val="28"/>
              <w:szCs w:val="28"/>
            </w:rPr>
          </w:rPrChange>
        </w:rPr>
        <w:t>款执行，各自承担其相应的责任。根据合同规定，监理工程师进行的任何</w:t>
      </w:r>
      <w:r>
        <w:rPr>
          <w:rFonts w:ascii="仿宋" w:hAnsi="仿宋" w:eastAsia="仿宋" w:cs="仿宋"/>
          <w:spacing w:val="12"/>
          <w:sz w:val="28"/>
          <w:szCs w:val="28"/>
          <w:highlight w:val="none"/>
          <w:rPrChange w:id="224" w:author="豆豆" w:date="2025-09-28T13:42:01Z">
            <w:rPr>
              <w:rFonts w:ascii="仿宋" w:hAnsi="仿宋" w:eastAsia="仿宋" w:cs="仿宋"/>
              <w:spacing w:val="12"/>
              <w:sz w:val="28"/>
              <w:szCs w:val="28"/>
            </w:rPr>
          </w:rPrChange>
        </w:rPr>
        <w:t xml:space="preserve"> </w:t>
      </w:r>
      <w:r>
        <w:rPr>
          <w:rFonts w:ascii="仿宋" w:hAnsi="仿宋" w:eastAsia="仿宋" w:cs="仿宋"/>
          <w:spacing w:val="-1"/>
          <w:sz w:val="28"/>
          <w:szCs w:val="28"/>
          <w:highlight w:val="none"/>
          <w:rPrChange w:id="225" w:author="豆豆" w:date="2025-09-28T13:42:01Z">
            <w:rPr>
              <w:rFonts w:ascii="仿宋" w:hAnsi="仿宋" w:eastAsia="仿宋" w:cs="仿宋"/>
              <w:spacing w:val="-1"/>
              <w:sz w:val="28"/>
              <w:szCs w:val="28"/>
            </w:rPr>
          </w:rPrChange>
        </w:rPr>
        <w:t>批准或同意，并不能免除乙方按合同应承担的责任。</w:t>
      </w:r>
    </w:p>
    <w:p w14:paraId="251BCA30">
      <w:pPr>
        <w:spacing w:before="211" w:line="290" w:lineRule="auto"/>
        <w:ind w:left="4" w:right="103" w:firstLine="552"/>
        <w:rPr>
          <w:rFonts w:ascii="仿宋" w:hAnsi="仿宋" w:eastAsia="仿宋" w:cs="仿宋"/>
          <w:sz w:val="28"/>
          <w:szCs w:val="28"/>
          <w:highlight w:val="none"/>
          <w:rPrChange w:id="226" w:author="豆豆" w:date="2025-09-28T13:42:01Z">
            <w:rPr>
              <w:rFonts w:ascii="仿宋" w:hAnsi="仿宋" w:eastAsia="仿宋" w:cs="仿宋"/>
              <w:sz w:val="28"/>
              <w:szCs w:val="28"/>
            </w:rPr>
          </w:rPrChange>
        </w:rPr>
      </w:pPr>
      <w:r>
        <w:rPr>
          <w:rFonts w:ascii="仿宋" w:hAnsi="仿宋" w:eastAsia="仿宋" w:cs="仿宋"/>
          <w:spacing w:val="-1"/>
          <w:sz w:val="28"/>
          <w:szCs w:val="28"/>
          <w:highlight w:val="none"/>
          <w:rPrChange w:id="227" w:author="豆豆" w:date="2025-09-28T13:42:01Z">
            <w:rPr>
              <w:rFonts w:ascii="仿宋" w:hAnsi="仿宋" w:eastAsia="仿宋" w:cs="仿宋"/>
              <w:spacing w:val="-1"/>
              <w:sz w:val="28"/>
              <w:szCs w:val="28"/>
            </w:rPr>
          </w:rPrChange>
        </w:rPr>
        <w:t>2.乙方在磋商响应文件中中填写的资料，属于合同文件的组成部分。</w:t>
      </w:r>
      <w:r>
        <w:rPr>
          <w:rFonts w:ascii="仿宋" w:hAnsi="仿宋" w:eastAsia="仿宋" w:cs="仿宋"/>
          <w:spacing w:val="16"/>
          <w:sz w:val="28"/>
          <w:szCs w:val="28"/>
          <w:highlight w:val="none"/>
          <w:rPrChange w:id="228" w:author="豆豆" w:date="2025-09-28T13:42:01Z">
            <w:rPr>
              <w:rFonts w:ascii="仿宋" w:hAnsi="仿宋" w:eastAsia="仿宋" w:cs="仿宋"/>
              <w:spacing w:val="16"/>
              <w:sz w:val="28"/>
              <w:szCs w:val="28"/>
            </w:rPr>
          </w:rPrChange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  <w:highlight w:val="none"/>
          <w:rPrChange w:id="229" w:author="豆豆" w:date="2025-09-28T13:42:01Z">
            <w:rPr>
              <w:rFonts w:ascii="仿宋" w:hAnsi="仿宋" w:eastAsia="仿宋" w:cs="仿宋"/>
              <w:spacing w:val="-3"/>
              <w:sz w:val="28"/>
              <w:szCs w:val="28"/>
            </w:rPr>
          </w:rPrChange>
        </w:rPr>
        <w:t>所有主要人员和机械设备，要根据工地需要及时用于本工程，否则，</w:t>
      </w:r>
      <w:r>
        <w:rPr>
          <w:rFonts w:ascii="仿宋" w:hAnsi="仿宋" w:eastAsia="仿宋" w:cs="仿宋"/>
          <w:spacing w:val="-66"/>
          <w:sz w:val="28"/>
          <w:szCs w:val="28"/>
          <w:highlight w:val="none"/>
          <w:rPrChange w:id="230" w:author="豆豆" w:date="2025-09-28T13:42:01Z">
            <w:rPr>
              <w:rFonts w:ascii="仿宋" w:hAnsi="仿宋" w:eastAsia="仿宋" w:cs="仿宋"/>
              <w:spacing w:val="-66"/>
              <w:sz w:val="28"/>
              <w:szCs w:val="28"/>
            </w:rPr>
          </w:rPrChange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  <w:highlight w:val="none"/>
          <w:rPrChange w:id="231" w:author="豆豆" w:date="2025-09-28T13:42:01Z">
            <w:rPr>
              <w:rFonts w:ascii="仿宋" w:hAnsi="仿宋" w:eastAsia="仿宋" w:cs="仿宋"/>
              <w:spacing w:val="-3"/>
              <w:sz w:val="28"/>
              <w:szCs w:val="28"/>
            </w:rPr>
          </w:rPrChange>
        </w:rPr>
        <w:t>甲方</w:t>
      </w:r>
    </w:p>
    <w:p w14:paraId="4098E8A7">
      <w:pPr>
        <w:spacing w:line="290" w:lineRule="auto"/>
        <w:rPr>
          <w:rFonts w:ascii="仿宋" w:hAnsi="仿宋" w:eastAsia="仿宋" w:cs="仿宋"/>
          <w:sz w:val="28"/>
          <w:szCs w:val="28"/>
          <w:highlight w:val="none"/>
          <w:rPrChange w:id="232" w:author="豆豆" w:date="2025-09-28T13:42:01Z">
            <w:rPr>
              <w:rFonts w:ascii="仿宋" w:hAnsi="仿宋" w:eastAsia="仿宋" w:cs="仿宋"/>
              <w:sz w:val="28"/>
              <w:szCs w:val="28"/>
            </w:rPr>
          </w:rPrChange>
        </w:rPr>
        <w:sectPr>
          <w:pgSz w:w="11907" w:h="16840"/>
          <w:pgMar w:top="1401" w:right="1370" w:bottom="0" w:left="1489" w:header="0" w:footer="0" w:gutter="0"/>
          <w:cols w:space="720" w:num="1"/>
        </w:sectPr>
      </w:pPr>
    </w:p>
    <w:p w14:paraId="66A12772">
      <w:pPr>
        <w:spacing w:before="58" w:line="359" w:lineRule="auto"/>
        <w:ind w:left="7" w:right="222" w:hanging="3"/>
        <w:rPr>
          <w:rFonts w:ascii="仿宋" w:hAnsi="仿宋" w:eastAsia="仿宋" w:cs="仿宋"/>
          <w:sz w:val="28"/>
          <w:szCs w:val="28"/>
          <w:highlight w:val="none"/>
          <w:rPrChange w:id="233" w:author="豆豆" w:date="2025-09-28T13:42:01Z">
            <w:rPr>
              <w:rFonts w:ascii="仿宋" w:hAnsi="仿宋" w:eastAsia="仿宋" w:cs="仿宋"/>
              <w:sz w:val="28"/>
              <w:szCs w:val="28"/>
            </w:rPr>
          </w:rPrChange>
        </w:rPr>
      </w:pPr>
      <w:r>
        <w:rPr>
          <w:rFonts w:ascii="仿宋" w:hAnsi="仿宋" w:eastAsia="仿宋" w:cs="仿宋"/>
          <w:spacing w:val="-1"/>
          <w:sz w:val="28"/>
          <w:szCs w:val="28"/>
          <w:highlight w:val="none"/>
          <w:rPrChange w:id="234" w:author="豆豆" w:date="2025-09-28T13:42:01Z">
            <w:rPr>
              <w:rFonts w:ascii="仿宋" w:hAnsi="仿宋" w:eastAsia="仿宋" w:cs="仿宋"/>
              <w:spacing w:val="-1"/>
              <w:sz w:val="28"/>
              <w:szCs w:val="28"/>
            </w:rPr>
          </w:rPrChange>
        </w:rPr>
        <w:t>可采取暂停施工、暂停支付，另行雇用及罚款等一切自认为合理的手段来</w:t>
      </w:r>
      <w:r>
        <w:rPr>
          <w:rFonts w:ascii="仿宋" w:hAnsi="仿宋" w:eastAsia="仿宋" w:cs="仿宋"/>
          <w:spacing w:val="7"/>
          <w:sz w:val="28"/>
          <w:szCs w:val="28"/>
          <w:highlight w:val="none"/>
          <w:rPrChange w:id="235" w:author="豆豆" w:date="2025-09-28T13:42:01Z">
            <w:rPr>
              <w:rFonts w:ascii="仿宋" w:hAnsi="仿宋" w:eastAsia="仿宋" w:cs="仿宋"/>
              <w:spacing w:val="7"/>
              <w:sz w:val="28"/>
              <w:szCs w:val="28"/>
            </w:rPr>
          </w:rPrChange>
        </w:rPr>
        <w:t xml:space="preserve"> </w:t>
      </w:r>
      <w:r>
        <w:rPr>
          <w:rFonts w:ascii="仿宋" w:hAnsi="仿宋" w:eastAsia="仿宋" w:cs="仿宋"/>
          <w:spacing w:val="-1"/>
          <w:sz w:val="28"/>
          <w:szCs w:val="28"/>
          <w:highlight w:val="none"/>
          <w:rPrChange w:id="236" w:author="豆豆" w:date="2025-09-28T13:42:01Z">
            <w:rPr>
              <w:rFonts w:ascii="仿宋" w:hAnsi="仿宋" w:eastAsia="仿宋" w:cs="仿宋"/>
              <w:spacing w:val="-1"/>
              <w:sz w:val="28"/>
              <w:szCs w:val="28"/>
            </w:rPr>
          </w:rPrChange>
        </w:rPr>
        <w:t>督促乙方履行合同，由此产生的一切责任和费用由乙方承担。</w:t>
      </w:r>
    </w:p>
    <w:p w14:paraId="11881B7F">
      <w:pPr>
        <w:spacing w:before="12" w:line="343" w:lineRule="auto"/>
        <w:ind w:right="219" w:firstLine="556"/>
        <w:rPr>
          <w:rFonts w:ascii="仿宋" w:hAnsi="仿宋" w:eastAsia="仿宋" w:cs="仿宋"/>
          <w:sz w:val="28"/>
          <w:szCs w:val="28"/>
          <w:highlight w:val="none"/>
          <w:rPrChange w:id="237" w:author="豆豆" w:date="2025-09-28T13:42:01Z">
            <w:rPr>
              <w:rFonts w:ascii="仿宋" w:hAnsi="仿宋" w:eastAsia="仿宋" w:cs="仿宋"/>
              <w:sz w:val="28"/>
              <w:szCs w:val="28"/>
            </w:rPr>
          </w:rPrChange>
        </w:rPr>
      </w:pPr>
      <w:r>
        <w:rPr>
          <w:rFonts w:ascii="仿宋" w:hAnsi="仿宋" w:eastAsia="仿宋" w:cs="仿宋"/>
          <w:spacing w:val="-1"/>
          <w:sz w:val="28"/>
          <w:szCs w:val="28"/>
          <w:highlight w:val="none"/>
          <w:rPrChange w:id="238" w:author="豆豆" w:date="2025-09-28T13:42:01Z">
            <w:rPr>
              <w:rFonts w:ascii="仿宋" w:hAnsi="仿宋" w:eastAsia="仿宋" w:cs="仿宋"/>
              <w:spacing w:val="-1"/>
              <w:sz w:val="28"/>
              <w:szCs w:val="28"/>
            </w:rPr>
          </w:rPrChange>
        </w:rPr>
        <w:t>3.合同执行期间，乙方应严格按照磋商响应文件承诺委派项目经理和</w:t>
      </w:r>
      <w:r>
        <w:rPr>
          <w:rFonts w:ascii="仿宋" w:hAnsi="仿宋" w:eastAsia="仿宋" w:cs="仿宋"/>
          <w:spacing w:val="14"/>
          <w:sz w:val="28"/>
          <w:szCs w:val="28"/>
          <w:highlight w:val="none"/>
          <w:rPrChange w:id="239" w:author="豆豆" w:date="2025-09-28T13:42:01Z">
            <w:rPr>
              <w:rFonts w:ascii="仿宋" w:hAnsi="仿宋" w:eastAsia="仿宋" w:cs="仿宋"/>
              <w:spacing w:val="14"/>
              <w:sz w:val="28"/>
              <w:szCs w:val="28"/>
            </w:rPr>
          </w:rPrChange>
        </w:rPr>
        <w:t xml:space="preserve"> </w:t>
      </w:r>
      <w:r>
        <w:rPr>
          <w:rFonts w:ascii="仿宋" w:hAnsi="仿宋" w:eastAsia="仿宋" w:cs="仿宋"/>
          <w:spacing w:val="-1"/>
          <w:sz w:val="28"/>
          <w:szCs w:val="28"/>
          <w:highlight w:val="none"/>
          <w:rPrChange w:id="240" w:author="豆豆" w:date="2025-09-28T13:42:01Z">
            <w:rPr>
              <w:rFonts w:ascii="仿宋" w:hAnsi="仿宋" w:eastAsia="仿宋" w:cs="仿宋"/>
              <w:spacing w:val="-1"/>
              <w:sz w:val="28"/>
              <w:szCs w:val="28"/>
            </w:rPr>
          </w:rPrChange>
        </w:rPr>
        <w:t>项目技术负责人，要常驻现场对本合同工程进行</w:t>
      </w:r>
      <w:r>
        <w:rPr>
          <w:rFonts w:ascii="仿宋" w:hAnsi="仿宋" w:eastAsia="仿宋" w:cs="仿宋"/>
          <w:spacing w:val="-2"/>
          <w:sz w:val="28"/>
          <w:szCs w:val="28"/>
          <w:highlight w:val="none"/>
          <w:rPrChange w:id="241" w:author="豆豆" w:date="2025-09-28T13:42:01Z">
            <w:rPr>
              <w:rFonts w:ascii="仿宋" w:hAnsi="仿宋" w:eastAsia="仿宋" w:cs="仿宋"/>
              <w:spacing w:val="-2"/>
              <w:sz w:val="28"/>
              <w:szCs w:val="28"/>
            </w:rPr>
          </w:rPrChange>
        </w:rPr>
        <w:t>管理</w:t>
      </w:r>
      <w:del w:id="242" w:author="田田1367556787" w:date="2025-09-23T09:56:23Z">
        <w:r>
          <w:rPr>
            <w:rFonts w:ascii="仿宋" w:hAnsi="仿宋" w:eastAsia="仿宋" w:cs="仿宋"/>
            <w:spacing w:val="-2"/>
            <w:sz w:val="28"/>
            <w:szCs w:val="28"/>
            <w:highlight w:val="none"/>
            <w:rPrChange w:id="243" w:author="豆豆" w:date="2025-09-28T13:42:01Z">
              <w:rPr>
                <w:rFonts w:ascii="仿宋" w:hAnsi="仿宋" w:eastAsia="仿宋" w:cs="仿宋"/>
                <w:spacing w:val="-2"/>
                <w:sz w:val="28"/>
                <w:szCs w:val="28"/>
              </w:rPr>
            </w:rPrChange>
          </w:rPr>
          <w:delText>（如需</w:delText>
        </w:r>
      </w:del>
      <w:del w:id="245" w:author="田田1367556787" w:date="2025-09-23T09:56:23Z">
        <w:r>
          <w:rPr>
            <w:rFonts w:ascii="仿宋" w:hAnsi="仿宋" w:eastAsia="仿宋" w:cs="仿宋"/>
            <w:spacing w:val="9"/>
            <w:sz w:val="28"/>
            <w:szCs w:val="28"/>
            <w:highlight w:val="none"/>
            <w:rPrChange w:id="246" w:author="豆豆" w:date="2025-09-28T13:42:01Z">
              <w:rPr>
                <w:rFonts w:ascii="仿宋" w:hAnsi="仿宋" w:eastAsia="仿宋" w:cs="仿宋"/>
                <w:spacing w:val="9"/>
                <w:sz w:val="28"/>
                <w:szCs w:val="28"/>
              </w:rPr>
            </w:rPrChange>
          </w:rPr>
          <w:delText>）</w:delText>
        </w:r>
      </w:del>
      <w:r>
        <w:rPr>
          <w:rFonts w:ascii="仿宋" w:hAnsi="仿宋" w:eastAsia="仿宋" w:cs="仿宋"/>
          <w:spacing w:val="9"/>
          <w:sz w:val="28"/>
          <w:szCs w:val="28"/>
          <w:highlight w:val="none"/>
          <w:rPrChange w:id="248" w:author="豆豆" w:date="2025-09-28T13:42:01Z">
            <w:rPr>
              <w:rFonts w:ascii="仿宋" w:hAnsi="仿宋" w:eastAsia="仿宋" w:cs="仿宋"/>
              <w:spacing w:val="9"/>
              <w:sz w:val="28"/>
              <w:szCs w:val="28"/>
            </w:rPr>
          </w:rPrChange>
        </w:rPr>
        <w:t>，</w:t>
      </w:r>
      <w:r>
        <w:rPr>
          <w:rFonts w:ascii="仿宋" w:hAnsi="仿宋" w:eastAsia="仿宋" w:cs="仿宋"/>
          <w:spacing w:val="-2"/>
          <w:sz w:val="28"/>
          <w:szCs w:val="28"/>
          <w:highlight w:val="none"/>
          <w:rPrChange w:id="249" w:author="豆豆" w:date="2025-09-28T13:42:01Z">
            <w:rPr>
              <w:rFonts w:ascii="仿宋" w:hAnsi="仿宋" w:eastAsia="仿宋" w:cs="仿宋"/>
              <w:spacing w:val="-2"/>
              <w:sz w:val="28"/>
              <w:szCs w:val="28"/>
            </w:rPr>
          </w:rPrChange>
        </w:rPr>
        <w:t>并保持其</w:t>
      </w:r>
      <w:r>
        <w:rPr>
          <w:rFonts w:ascii="仿宋" w:hAnsi="仿宋" w:eastAsia="仿宋" w:cs="仿宋"/>
          <w:sz w:val="28"/>
          <w:szCs w:val="28"/>
          <w:highlight w:val="none"/>
          <w:rPrChange w:id="250" w:author="豆豆" w:date="2025-09-28T13:42:01Z">
            <w:rPr>
              <w:rFonts w:ascii="仿宋" w:hAnsi="仿宋" w:eastAsia="仿宋" w:cs="仿宋"/>
              <w:sz w:val="28"/>
              <w:szCs w:val="28"/>
            </w:rPr>
          </w:rPrChange>
        </w:rPr>
        <w:t xml:space="preserve"> </w:t>
      </w:r>
      <w:r>
        <w:rPr>
          <w:rFonts w:ascii="仿宋" w:hAnsi="仿宋" w:eastAsia="仿宋" w:cs="仿宋"/>
          <w:spacing w:val="-1"/>
          <w:sz w:val="28"/>
          <w:szCs w:val="28"/>
          <w:highlight w:val="none"/>
          <w:rPrChange w:id="251" w:author="豆豆" w:date="2025-09-28T13:42:01Z">
            <w:rPr>
              <w:rFonts w:ascii="仿宋" w:hAnsi="仿宋" w:eastAsia="仿宋" w:cs="仿宋"/>
              <w:spacing w:val="-1"/>
              <w:sz w:val="28"/>
              <w:szCs w:val="28"/>
            </w:rPr>
          </w:rPrChange>
        </w:rPr>
        <w:t>岗位的相对稳定。如果需要更换时，必须事先与甲方协商并经甲方批准。</w:t>
      </w:r>
      <w:r>
        <w:rPr>
          <w:rFonts w:ascii="仿宋" w:hAnsi="仿宋" w:eastAsia="仿宋" w:cs="仿宋"/>
          <w:spacing w:val="14"/>
          <w:sz w:val="28"/>
          <w:szCs w:val="28"/>
          <w:highlight w:val="none"/>
          <w:rPrChange w:id="252" w:author="豆豆" w:date="2025-09-28T13:42:01Z">
            <w:rPr>
              <w:rFonts w:ascii="仿宋" w:hAnsi="仿宋" w:eastAsia="仿宋" w:cs="仿宋"/>
              <w:spacing w:val="14"/>
              <w:sz w:val="28"/>
              <w:szCs w:val="28"/>
            </w:rPr>
          </w:rPrChange>
        </w:rPr>
        <w:t xml:space="preserve"> </w:t>
      </w:r>
      <w:r>
        <w:rPr>
          <w:rFonts w:ascii="仿宋" w:hAnsi="仿宋" w:eastAsia="仿宋" w:cs="仿宋"/>
          <w:spacing w:val="1"/>
          <w:sz w:val="28"/>
          <w:szCs w:val="28"/>
          <w:highlight w:val="none"/>
          <w:rPrChange w:id="253" w:author="豆豆" w:date="2025-09-28T13:42:01Z">
            <w:rPr>
              <w:rFonts w:ascii="仿宋" w:hAnsi="仿宋" w:eastAsia="仿宋" w:cs="仿宋"/>
              <w:spacing w:val="1"/>
              <w:sz w:val="28"/>
              <w:szCs w:val="28"/>
            </w:rPr>
          </w:rPrChange>
        </w:rPr>
        <w:t>项目经理、技术负责人必须坚守工地，请假超过3</w:t>
      </w:r>
      <w:r>
        <w:rPr>
          <w:rFonts w:ascii="仿宋" w:hAnsi="仿宋" w:eastAsia="仿宋" w:cs="仿宋"/>
          <w:spacing w:val="-53"/>
          <w:sz w:val="28"/>
          <w:szCs w:val="28"/>
          <w:highlight w:val="none"/>
          <w:rPrChange w:id="254" w:author="豆豆" w:date="2025-09-28T13:42:01Z">
            <w:rPr>
              <w:rFonts w:ascii="仿宋" w:hAnsi="仿宋" w:eastAsia="仿宋" w:cs="仿宋"/>
              <w:spacing w:val="-53"/>
              <w:sz w:val="28"/>
              <w:szCs w:val="28"/>
            </w:rPr>
          </w:rPrChange>
        </w:rPr>
        <w:t xml:space="preserve"> </w:t>
      </w:r>
      <w:r>
        <w:rPr>
          <w:rFonts w:ascii="仿宋" w:hAnsi="仿宋" w:eastAsia="仿宋" w:cs="仿宋"/>
          <w:spacing w:val="1"/>
          <w:sz w:val="28"/>
          <w:szCs w:val="28"/>
          <w:highlight w:val="none"/>
          <w:rPrChange w:id="255" w:author="豆豆" w:date="2025-09-28T13:42:01Z">
            <w:rPr>
              <w:rFonts w:ascii="仿宋" w:hAnsi="仿宋" w:eastAsia="仿宋" w:cs="仿宋"/>
              <w:spacing w:val="1"/>
              <w:sz w:val="28"/>
              <w:szCs w:val="28"/>
            </w:rPr>
          </w:rPrChange>
        </w:rPr>
        <w:t>天时，由甲方审批。未</w:t>
      </w:r>
      <w:r>
        <w:rPr>
          <w:rFonts w:ascii="仿宋" w:hAnsi="仿宋" w:eastAsia="仿宋" w:cs="仿宋"/>
          <w:sz w:val="28"/>
          <w:szCs w:val="28"/>
          <w:highlight w:val="none"/>
          <w:rPrChange w:id="256" w:author="豆豆" w:date="2025-09-28T13:42:01Z">
            <w:rPr>
              <w:rFonts w:ascii="仿宋" w:hAnsi="仿宋" w:eastAsia="仿宋" w:cs="仿宋"/>
              <w:sz w:val="28"/>
              <w:szCs w:val="28"/>
            </w:rPr>
          </w:rPrChange>
        </w:rPr>
        <w:t xml:space="preserve"> </w:t>
      </w:r>
      <w:r>
        <w:rPr>
          <w:rFonts w:ascii="仿宋" w:hAnsi="仿宋" w:eastAsia="仿宋" w:cs="仿宋"/>
          <w:spacing w:val="2"/>
          <w:sz w:val="28"/>
          <w:szCs w:val="28"/>
          <w:highlight w:val="none"/>
          <w:rPrChange w:id="257" w:author="豆豆" w:date="2025-09-28T13:42:01Z">
            <w:rPr>
              <w:rFonts w:ascii="仿宋" w:hAnsi="仿宋" w:eastAsia="仿宋" w:cs="仿宋"/>
              <w:spacing w:val="2"/>
              <w:sz w:val="28"/>
              <w:szCs w:val="28"/>
            </w:rPr>
          </w:rPrChange>
        </w:rPr>
        <w:t>经批准或超假者将按</w:t>
      </w:r>
      <w:r>
        <w:rPr>
          <w:rFonts w:ascii="仿宋" w:hAnsi="仿宋" w:eastAsia="仿宋" w:cs="仿宋"/>
          <w:spacing w:val="-43"/>
          <w:sz w:val="28"/>
          <w:szCs w:val="28"/>
          <w:highlight w:val="none"/>
          <w:rPrChange w:id="258" w:author="豆豆" w:date="2025-09-28T13:42:01Z">
            <w:rPr>
              <w:rFonts w:ascii="仿宋" w:hAnsi="仿宋" w:eastAsia="仿宋" w:cs="仿宋"/>
              <w:spacing w:val="-43"/>
              <w:sz w:val="28"/>
              <w:szCs w:val="28"/>
            </w:rPr>
          </w:rPrChange>
        </w:rPr>
        <w:t xml:space="preserve"> </w:t>
      </w:r>
      <w:r>
        <w:rPr>
          <w:rFonts w:ascii="仿宋" w:hAnsi="仿宋" w:eastAsia="仿宋" w:cs="仿宋"/>
          <w:spacing w:val="2"/>
          <w:sz w:val="28"/>
          <w:szCs w:val="28"/>
          <w:highlight w:val="none"/>
          <w:rPrChange w:id="259" w:author="豆豆" w:date="2025-09-28T13:42:01Z">
            <w:rPr>
              <w:rFonts w:ascii="仿宋" w:hAnsi="仿宋" w:eastAsia="仿宋" w:cs="仿宋"/>
              <w:spacing w:val="2"/>
              <w:sz w:val="28"/>
              <w:szCs w:val="28"/>
            </w:rPr>
          </w:rPrChange>
        </w:rPr>
        <w:t>500</w:t>
      </w:r>
      <w:r>
        <w:rPr>
          <w:rFonts w:ascii="仿宋" w:hAnsi="仿宋" w:eastAsia="仿宋" w:cs="仿宋"/>
          <w:spacing w:val="-41"/>
          <w:sz w:val="28"/>
          <w:szCs w:val="28"/>
          <w:highlight w:val="none"/>
          <w:rPrChange w:id="260" w:author="豆豆" w:date="2025-09-28T13:42:01Z">
            <w:rPr>
              <w:rFonts w:ascii="仿宋" w:hAnsi="仿宋" w:eastAsia="仿宋" w:cs="仿宋"/>
              <w:spacing w:val="-41"/>
              <w:sz w:val="28"/>
              <w:szCs w:val="28"/>
            </w:rPr>
          </w:rPrChange>
        </w:rPr>
        <w:t xml:space="preserve"> </w:t>
      </w:r>
      <w:r>
        <w:rPr>
          <w:rFonts w:ascii="仿宋" w:hAnsi="仿宋" w:eastAsia="仿宋" w:cs="仿宋"/>
          <w:spacing w:val="2"/>
          <w:sz w:val="28"/>
          <w:szCs w:val="28"/>
          <w:highlight w:val="none"/>
          <w:rPrChange w:id="261" w:author="豆豆" w:date="2025-09-28T13:42:01Z">
            <w:rPr>
              <w:rFonts w:ascii="仿宋" w:hAnsi="仿宋" w:eastAsia="仿宋" w:cs="仿宋"/>
              <w:spacing w:val="2"/>
              <w:sz w:val="28"/>
              <w:szCs w:val="28"/>
            </w:rPr>
          </w:rPrChange>
        </w:rPr>
        <w:t>元/日给予损失赔偿。如果甲方或监理工程师认</w:t>
      </w:r>
      <w:r>
        <w:rPr>
          <w:rFonts w:ascii="仿宋" w:hAnsi="仿宋" w:eastAsia="仿宋" w:cs="仿宋"/>
          <w:sz w:val="28"/>
          <w:szCs w:val="28"/>
          <w:highlight w:val="none"/>
          <w:rPrChange w:id="262" w:author="豆豆" w:date="2025-09-28T13:42:01Z">
            <w:rPr>
              <w:rFonts w:ascii="仿宋" w:hAnsi="仿宋" w:eastAsia="仿宋" w:cs="仿宋"/>
              <w:sz w:val="28"/>
              <w:szCs w:val="28"/>
            </w:rPr>
          </w:rPrChange>
        </w:rPr>
        <w:t xml:space="preserve"> </w:t>
      </w:r>
      <w:r>
        <w:rPr>
          <w:rFonts w:ascii="仿宋" w:hAnsi="仿宋" w:eastAsia="仿宋" w:cs="仿宋"/>
          <w:spacing w:val="-1"/>
          <w:sz w:val="28"/>
          <w:szCs w:val="28"/>
          <w:highlight w:val="none"/>
          <w:rPrChange w:id="263" w:author="豆豆" w:date="2025-09-28T13:42:01Z">
            <w:rPr>
              <w:rFonts w:ascii="仿宋" w:hAnsi="仿宋" w:eastAsia="仿宋" w:cs="仿宋"/>
              <w:spacing w:val="-1"/>
              <w:sz w:val="28"/>
              <w:szCs w:val="28"/>
            </w:rPr>
          </w:rPrChange>
        </w:rPr>
        <w:t>为已委派的项目经理或技术负责人的工作能力、业务水平不能有效地履行</w:t>
      </w:r>
      <w:r>
        <w:rPr>
          <w:rFonts w:ascii="仿宋" w:hAnsi="仿宋" w:eastAsia="仿宋" w:cs="仿宋"/>
          <w:spacing w:val="14"/>
          <w:sz w:val="28"/>
          <w:szCs w:val="28"/>
          <w:highlight w:val="none"/>
          <w:rPrChange w:id="264" w:author="豆豆" w:date="2025-09-28T13:42:01Z">
            <w:rPr>
              <w:rFonts w:ascii="仿宋" w:hAnsi="仿宋" w:eastAsia="仿宋" w:cs="仿宋"/>
              <w:spacing w:val="14"/>
              <w:sz w:val="28"/>
              <w:szCs w:val="28"/>
            </w:rPr>
          </w:rPrChange>
        </w:rPr>
        <w:t xml:space="preserve"> </w:t>
      </w:r>
      <w:r>
        <w:rPr>
          <w:rFonts w:ascii="仿宋" w:hAnsi="仿宋" w:eastAsia="仿宋" w:cs="仿宋"/>
          <w:spacing w:val="1"/>
          <w:sz w:val="28"/>
          <w:szCs w:val="28"/>
          <w:highlight w:val="none"/>
          <w:rPrChange w:id="265" w:author="豆豆" w:date="2025-09-28T13:42:01Z">
            <w:rPr>
              <w:rFonts w:ascii="仿宋" w:hAnsi="仿宋" w:eastAsia="仿宋" w:cs="仿宋"/>
              <w:spacing w:val="1"/>
              <w:sz w:val="28"/>
              <w:szCs w:val="28"/>
            </w:rPr>
          </w:rPrChange>
        </w:rPr>
        <w:t>合同义务需要撤换时，乙方应在接到通知后3</w:t>
      </w:r>
      <w:r>
        <w:rPr>
          <w:rFonts w:ascii="仿宋" w:hAnsi="仿宋" w:eastAsia="仿宋" w:cs="仿宋"/>
          <w:spacing w:val="-53"/>
          <w:sz w:val="28"/>
          <w:szCs w:val="28"/>
          <w:highlight w:val="none"/>
          <w:rPrChange w:id="266" w:author="豆豆" w:date="2025-09-28T13:42:01Z">
            <w:rPr>
              <w:rFonts w:ascii="仿宋" w:hAnsi="仿宋" w:eastAsia="仿宋" w:cs="仿宋"/>
              <w:spacing w:val="-53"/>
              <w:sz w:val="28"/>
              <w:szCs w:val="28"/>
            </w:rPr>
          </w:rPrChange>
        </w:rPr>
        <w:t xml:space="preserve"> </w:t>
      </w:r>
      <w:r>
        <w:rPr>
          <w:rFonts w:ascii="仿宋" w:hAnsi="仿宋" w:eastAsia="仿宋" w:cs="仿宋"/>
          <w:spacing w:val="1"/>
          <w:sz w:val="28"/>
          <w:szCs w:val="28"/>
          <w:highlight w:val="none"/>
          <w:rPrChange w:id="267" w:author="豆豆" w:date="2025-09-28T13:42:01Z">
            <w:rPr>
              <w:rFonts w:ascii="仿宋" w:hAnsi="仿宋" w:eastAsia="仿宋" w:cs="仿宋"/>
              <w:spacing w:val="1"/>
              <w:sz w:val="28"/>
              <w:szCs w:val="28"/>
            </w:rPr>
          </w:rPrChange>
        </w:rPr>
        <w:t>天内撤回原委派的项目经理</w:t>
      </w:r>
      <w:r>
        <w:rPr>
          <w:rFonts w:ascii="仿宋" w:hAnsi="仿宋" w:eastAsia="仿宋" w:cs="仿宋"/>
          <w:sz w:val="28"/>
          <w:szCs w:val="28"/>
          <w:highlight w:val="none"/>
          <w:rPrChange w:id="268" w:author="豆豆" w:date="2025-09-28T13:42:01Z">
            <w:rPr>
              <w:rFonts w:ascii="仿宋" w:hAnsi="仿宋" w:eastAsia="仿宋" w:cs="仿宋"/>
              <w:sz w:val="28"/>
              <w:szCs w:val="28"/>
            </w:rPr>
          </w:rPrChange>
        </w:rPr>
        <w:t xml:space="preserve"> </w:t>
      </w:r>
      <w:r>
        <w:rPr>
          <w:rFonts w:ascii="仿宋" w:hAnsi="仿宋" w:eastAsia="仿宋" w:cs="仿宋"/>
          <w:spacing w:val="-1"/>
          <w:sz w:val="28"/>
          <w:szCs w:val="28"/>
          <w:highlight w:val="none"/>
          <w:rPrChange w:id="269" w:author="豆豆" w:date="2025-09-28T13:42:01Z">
            <w:rPr>
              <w:rFonts w:ascii="仿宋" w:hAnsi="仿宋" w:eastAsia="仿宋" w:cs="仿宋"/>
              <w:spacing w:val="-1"/>
              <w:sz w:val="28"/>
              <w:szCs w:val="28"/>
            </w:rPr>
          </w:rPrChange>
        </w:rPr>
        <w:t>和项目技术负责人，同时委派新的经甲方与监理工程师同意的项目经理或</w:t>
      </w:r>
      <w:r>
        <w:rPr>
          <w:rFonts w:ascii="仿宋" w:hAnsi="仿宋" w:eastAsia="仿宋" w:cs="仿宋"/>
          <w:spacing w:val="11"/>
          <w:sz w:val="28"/>
          <w:szCs w:val="28"/>
          <w:highlight w:val="none"/>
          <w:rPrChange w:id="270" w:author="豆豆" w:date="2025-09-28T13:42:01Z">
            <w:rPr>
              <w:rFonts w:ascii="仿宋" w:hAnsi="仿宋" w:eastAsia="仿宋" w:cs="仿宋"/>
              <w:spacing w:val="11"/>
              <w:sz w:val="28"/>
              <w:szCs w:val="28"/>
            </w:rPr>
          </w:rPrChange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  <w:highlight w:val="none"/>
          <w:rPrChange w:id="271" w:author="豆豆" w:date="2025-09-28T13:42:01Z">
            <w:rPr>
              <w:rFonts w:ascii="仿宋" w:hAnsi="仿宋" w:eastAsia="仿宋" w:cs="仿宋"/>
              <w:spacing w:val="-3"/>
              <w:sz w:val="28"/>
              <w:szCs w:val="28"/>
            </w:rPr>
          </w:rPrChange>
        </w:rPr>
        <w:t>项目技术负责人。</w:t>
      </w:r>
    </w:p>
    <w:p w14:paraId="183D832C">
      <w:pPr>
        <w:spacing w:before="208" w:line="289" w:lineRule="auto"/>
        <w:ind w:right="219" w:firstLine="549"/>
        <w:rPr>
          <w:rFonts w:ascii="仿宋" w:hAnsi="仿宋" w:eastAsia="仿宋" w:cs="仿宋"/>
          <w:sz w:val="28"/>
          <w:szCs w:val="28"/>
          <w:highlight w:val="none"/>
          <w:rPrChange w:id="272" w:author="豆豆" w:date="2025-09-28T13:42:01Z">
            <w:rPr>
              <w:rFonts w:ascii="仿宋" w:hAnsi="仿宋" w:eastAsia="仿宋" w:cs="仿宋"/>
              <w:sz w:val="28"/>
              <w:szCs w:val="28"/>
            </w:rPr>
          </w:rPrChange>
        </w:rPr>
      </w:pPr>
      <w:r>
        <w:rPr>
          <w:rFonts w:ascii="仿宋" w:hAnsi="仿宋" w:eastAsia="仿宋" w:cs="仿宋"/>
          <w:spacing w:val="-2"/>
          <w:sz w:val="28"/>
          <w:szCs w:val="28"/>
          <w:highlight w:val="none"/>
          <w:rPrChange w:id="273" w:author="豆豆" w:date="2025-09-28T13:42:01Z">
            <w:rPr>
              <w:rFonts w:ascii="仿宋" w:hAnsi="仿宋" w:eastAsia="仿宋" w:cs="仿宋"/>
              <w:spacing w:val="-2"/>
              <w:sz w:val="28"/>
              <w:szCs w:val="28"/>
            </w:rPr>
          </w:rPrChange>
        </w:rPr>
        <w:t>4.乙方未经甲方批准，擅自更换项目经理或项目技术负责人，</w:t>
      </w:r>
      <w:r>
        <w:rPr>
          <w:rFonts w:ascii="仿宋" w:hAnsi="仿宋" w:eastAsia="仿宋" w:cs="仿宋"/>
          <w:spacing w:val="-84"/>
          <w:sz w:val="28"/>
          <w:szCs w:val="28"/>
          <w:highlight w:val="none"/>
          <w:rPrChange w:id="274" w:author="豆豆" w:date="2025-09-28T13:42:01Z">
            <w:rPr>
              <w:rFonts w:ascii="仿宋" w:hAnsi="仿宋" w:eastAsia="仿宋" w:cs="仿宋"/>
              <w:spacing w:val="-84"/>
              <w:sz w:val="28"/>
              <w:szCs w:val="28"/>
            </w:rPr>
          </w:rPrChange>
        </w:rPr>
        <w:t xml:space="preserve"> </w:t>
      </w:r>
      <w:r>
        <w:rPr>
          <w:rFonts w:ascii="仿宋" w:hAnsi="仿宋" w:eastAsia="仿宋" w:cs="仿宋"/>
          <w:spacing w:val="-2"/>
          <w:sz w:val="28"/>
          <w:szCs w:val="28"/>
          <w:highlight w:val="none"/>
          <w:rPrChange w:id="275" w:author="豆豆" w:date="2025-09-28T13:42:01Z">
            <w:rPr>
              <w:rFonts w:ascii="仿宋" w:hAnsi="仿宋" w:eastAsia="仿宋" w:cs="仿宋"/>
              <w:spacing w:val="-2"/>
              <w:sz w:val="28"/>
              <w:szCs w:val="28"/>
            </w:rPr>
          </w:rPrChange>
        </w:rPr>
        <w:t>甲</w:t>
      </w:r>
      <w:r>
        <w:rPr>
          <w:rFonts w:ascii="仿宋" w:hAnsi="仿宋" w:eastAsia="仿宋" w:cs="仿宋"/>
          <w:spacing w:val="-3"/>
          <w:sz w:val="28"/>
          <w:szCs w:val="28"/>
          <w:highlight w:val="none"/>
          <w:rPrChange w:id="276" w:author="豆豆" w:date="2025-09-28T13:42:01Z">
            <w:rPr>
              <w:rFonts w:ascii="仿宋" w:hAnsi="仿宋" w:eastAsia="仿宋" w:cs="仿宋"/>
              <w:spacing w:val="-3"/>
              <w:sz w:val="28"/>
              <w:szCs w:val="28"/>
            </w:rPr>
          </w:rPrChange>
        </w:rPr>
        <w:t>方将</w:t>
      </w:r>
      <w:r>
        <w:rPr>
          <w:rFonts w:ascii="仿宋" w:hAnsi="仿宋" w:eastAsia="仿宋" w:cs="仿宋"/>
          <w:sz w:val="28"/>
          <w:szCs w:val="28"/>
          <w:highlight w:val="none"/>
          <w:rPrChange w:id="277" w:author="豆豆" w:date="2025-09-28T13:42:01Z">
            <w:rPr>
              <w:rFonts w:ascii="仿宋" w:hAnsi="仿宋" w:eastAsia="仿宋" w:cs="仿宋"/>
              <w:sz w:val="28"/>
              <w:szCs w:val="28"/>
            </w:rPr>
          </w:rPrChange>
        </w:rPr>
        <w:t xml:space="preserve"> </w:t>
      </w:r>
      <w:r>
        <w:rPr>
          <w:rFonts w:ascii="仿宋" w:hAnsi="仿宋" w:eastAsia="仿宋" w:cs="仿宋"/>
          <w:spacing w:val="-1"/>
          <w:sz w:val="28"/>
          <w:szCs w:val="28"/>
          <w:highlight w:val="none"/>
          <w:rPrChange w:id="278" w:author="豆豆" w:date="2025-09-28T13:42:01Z">
            <w:rPr>
              <w:rFonts w:ascii="仿宋" w:hAnsi="仿宋" w:eastAsia="仿宋" w:cs="仿宋"/>
              <w:spacing w:val="-1"/>
              <w:sz w:val="28"/>
              <w:szCs w:val="28"/>
            </w:rPr>
          </w:rPrChange>
        </w:rPr>
        <w:t>按违约论处，每发生一次，由乙方给甲方</w:t>
      </w:r>
      <w:r>
        <w:rPr>
          <w:rFonts w:ascii="仿宋" w:hAnsi="仿宋" w:eastAsia="仿宋" w:cs="仿宋"/>
          <w:spacing w:val="-1"/>
          <w:sz w:val="28"/>
          <w:szCs w:val="28"/>
          <w:highlight w:val="none"/>
          <w:u w:val="single"/>
          <w:rPrChange w:id="279" w:author="豆豆" w:date="2025-09-28T13:42:01Z">
            <w:rPr>
              <w:rFonts w:ascii="仿宋" w:hAnsi="仿宋" w:eastAsia="仿宋" w:cs="仿宋"/>
              <w:spacing w:val="-1"/>
              <w:sz w:val="28"/>
              <w:szCs w:val="28"/>
            </w:rPr>
          </w:rPrChange>
        </w:rPr>
        <w:t>_</w:t>
      </w:r>
      <w:ins w:id="280" w:author="田田1367556787" w:date="2025-09-23T09:56:54Z">
        <w:r>
          <w:rPr>
            <w:rFonts w:hint="eastAsia" w:ascii="仿宋" w:hAnsi="仿宋" w:eastAsia="仿宋" w:cs="仿宋"/>
            <w:spacing w:val="-1"/>
            <w:sz w:val="28"/>
            <w:szCs w:val="28"/>
            <w:highlight w:val="none"/>
            <w:u w:val="single"/>
            <w:lang w:val="en-US" w:eastAsia="zh-CN"/>
            <w:rPrChange w:id="281" w:author="豆豆" w:date="2025-09-28T13:42:01Z">
              <w:rPr>
                <w:rFonts w:hint="eastAsia" w:ascii="仿宋" w:hAnsi="仿宋" w:eastAsia="仿宋" w:cs="仿宋"/>
                <w:spacing w:val="-1"/>
                <w:sz w:val="28"/>
                <w:szCs w:val="28"/>
                <w:lang w:val="en-US" w:eastAsia="zh-CN"/>
              </w:rPr>
            </w:rPrChange>
          </w:rPr>
          <w:t xml:space="preserve">  </w:t>
        </w:r>
      </w:ins>
      <w:r>
        <w:rPr>
          <w:rFonts w:ascii="仿宋" w:hAnsi="仿宋" w:eastAsia="仿宋" w:cs="仿宋"/>
          <w:spacing w:val="-1"/>
          <w:sz w:val="28"/>
          <w:szCs w:val="28"/>
          <w:highlight w:val="none"/>
          <w:rPrChange w:id="283" w:author="豆豆" w:date="2025-09-28T13:42:01Z">
            <w:rPr>
              <w:rFonts w:ascii="仿宋" w:hAnsi="仿宋" w:eastAsia="仿宋" w:cs="仿宋"/>
              <w:spacing w:val="-1"/>
              <w:sz w:val="28"/>
              <w:szCs w:val="28"/>
            </w:rPr>
          </w:rPrChange>
        </w:rPr>
        <w:t>万元的损失赔偿。</w:t>
      </w:r>
    </w:p>
    <w:p w14:paraId="037BC286">
      <w:pPr>
        <w:spacing w:before="212" w:line="313" w:lineRule="auto"/>
        <w:ind w:left="5" w:firstLine="550"/>
        <w:rPr>
          <w:rFonts w:ascii="仿宋" w:hAnsi="仿宋" w:eastAsia="仿宋" w:cs="仿宋"/>
          <w:sz w:val="28"/>
          <w:szCs w:val="28"/>
          <w:highlight w:val="none"/>
          <w:rPrChange w:id="284" w:author="豆豆" w:date="2025-09-28T13:42:01Z">
            <w:rPr>
              <w:rFonts w:ascii="仿宋" w:hAnsi="仿宋" w:eastAsia="仿宋" w:cs="仿宋"/>
              <w:sz w:val="28"/>
              <w:szCs w:val="28"/>
            </w:rPr>
          </w:rPrChange>
        </w:rPr>
      </w:pPr>
      <w:r>
        <w:rPr>
          <w:rFonts w:ascii="仿宋" w:hAnsi="仿宋" w:eastAsia="仿宋" w:cs="仿宋"/>
          <w:spacing w:val="-2"/>
          <w:sz w:val="28"/>
          <w:szCs w:val="28"/>
          <w:highlight w:val="none"/>
          <w:rPrChange w:id="285" w:author="豆豆" w:date="2025-09-28T13:42:01Z">
            <w:rPr>
              <w:rFonts w:ascii="仿宋" w:hAnsi="仿宋" w:eastAsia="仿宋" w:cs="仿宋"/>
              <w:spacing w:val="-2"/>
              <w:sz w:val="28"/>
              <w:szCs w:val="28"/>
            </w:rPr>
          </w:rPrChange>
        </w:rPr>
        <w:t>5.成交供应商在收到成交通知书后三天内，并</w:t>
      </w:r>
      <w:r>
        <w:rPr>
          <w:rFonts w:ascii="仿宋" w:hAnsi="仿宋" w:eastAsia="仿宋" w:cs="仿宋"/>
          <w:spacing w:val="-3"/>
          <w:sz w:val="28"/>
          <w:szCs w:val="28"/>
          <w:highlight w:val="none"/>
          <w:rPrChange w:id="286" w:author="豆豆" w:date="2025-09-28T13:42:01Z">
            <w:rPr>
              <w:rFonts w:ascii="仿宋" w:hAnsi="仿宋" w:eastAsia="仿宋" w:cs="仿宋"/>
              <w:spacing w:val="-3"/>
              <w:sz w:val="28"/>
              <w:szCs w:val="28"/>
            </w:rPr>
          </w:rPrChange>
        </w:rPr>
        <w:t>在签订合同协议书之前，</w:t>
      </w:r>
      <w:r>
        <w:rPr>
          <w:rFonts w:ascii="仿宋" w:hAnsi="仿宋" w:eastAsia="仿宋" w:cs="仿宋"/>
          <w:sz w:val="28"/>
          <w:szCs w:val="28"/>
          <w:highlight w:val="none"/>
          <w:rPrChange w:id="287" w:author="豆豆" w:date="2025-09-28T13:42:01Z">
            <w:rPr>
              <w:rFonts w:ascii="仿宋" w:hAnsi="仿宋" w:eastAsia="仿宋" w:cs="仿宋"/>
              <w:sz w:val="28"/>
              <w:szCs w:val="28"/>
            </w:rPr>
          </w:rPrChange>
        </w:rPr>
        <w:t xml:space="preserve"> </w:t>
      </w:r>
      <w:r>
        <w:rPr>
          <w:rFonts w:ascii="仿宋" w:hAnsi="仿宋" w:eastAsia="仿宋" w:cs="仿宋"/>
          <w:spacing w:val="-2"/>
          <w:sz w:val="28"/>
          <w:szCs w:val="28"/>
          <w:highlight w:val="none"/>
          <w:rPrChange w:id="288" w:author="豆豆" w:date="2025-09-28T13:42:01Z">
            <w:rPr>
              <w:rFonts w:ascii="仿宋" w:hAnsi="仿宋" w:eastAsia="仿宋" w:cs="仿宋"/>
              <w:spacing w:val="-2"/>
              <w:sz w:val="28"/>
              <w:szCs w:val="28"/>
            </w:rPr>
          </w:rPrChange>
        </w:rPr>
        <w:t>向甲方提交合同总额</w:t>
      </w:r>
      <w:r>
        <w:rPr>
          <w:rFonts w:ascii="仿宋" w:hAnsi="仿宋" w:eastAsia="仿宋" w:cs="仿宋"/>
          <w:spacing w:val="-2"/>
          <w:sz w:val="28"/>
          <w:szCs w:val="28"/>
          <w:highlight w:val="none"/>
          <w:u w:val="single"/>
          <w:rPrChange w:id="289" w:author="豆豆" w:date="2025-09-28T13:42:01Z">
            <w:rPr>
              <w:rFonts w:ascii="仿宋" w:hAnsi="仿宋" w:eastAsia="仿宋" w:cs="仿宋"/>
              <w:spacing w:val="-2"/>
              <w:sz w:val="28"/>
              <w:szCs w:val="28"/>
            </w:rPr>
          </w:rPrChange>
        </w:rPr>
        <w:t>_</w:t>
      </w:r>
      <w:ins w:id="290" w:author="田田1367556787" w:date="2025-09-23T09:57:10Z">
        <w:r>
          <w:rPr>
            <w:rFonts w:hint="eastAsia" w:ascii="仿宋" w:hAnsi="仿宋" w:eastAsia="仿宋" w:cs="仿宋"/>
            <w:spacing w:val="-2"/>
            <w:sz w:val="28"/>
            <w:szCs w:val="28"/>
            <w:highlight w:val="none"/>
            <w:u w:val="single"/>
            <w:lang w:val="en-US" w:eastAsia="zh-CN"/>
            <w:rPrChange w:id="291" w:author="豆豆" w:date="2025-09-28T13:42:01Z">
              <w:rPr>
                <w:rFonts w:hint="eastAsia" w:ascii="仿宋" w:hAnsi="仿宋" w:eastAsia="仿宋" w:cs="仿宋"/>
                <w:spacing w:val="-2"/>
                <w:sz w:val="28"/>
                <w:szCs w:val="28"/>
                <w:lang w:val="en-US" w:eastAsia="zh-CN"/>
              </w:rPr>
            </w:rPrChange>
          </w:rPr>
          <w:t xml:space="preserve"> </w:t>
        </w:r>
      </w:ins>
      <w:ins w:id="293" w:author="田田1367556787" w:date="2025-09-23T09:57:11Z">
        <w:r>
          <w:rPr>
            <w:rFonts w:hint="eastAsia" w:ascii="仿宋" w:hAnsi="仿宋" w:eastAsia="仿宋" w:cs="仿宋"/>
            <w:spacing w:val="-2"/>
            <w:sz w:val="28"/>
            <w:szCs w:val="28"/>
            <w:highlight w:val="none"/>
            <w:u w:val="single"/>
            <w:lang w:val="en-US" w:eastAsia="zh-CN"/>
            <w:rPrChange w:id="294" w:author="豆豆" w:date="2025-09-28T13:42:01Z">
              <w:rPr>
                <w:rFonts w:hint="eastAsia" w:ascii="仿宋" w:hAnsi="仿宋" w:eastAsia="仿宋" w:cs="仿宋"/>
                <w:spacing w:val="-2"/>
                <w:sz w:val="28"/>
                <w:szCs w:val="28"/>
                <w:lang w:val="en-US" w:eastAsia="zh-CN"/>
              </w:rPr>
            </w:rPrChange>
          </w:rPr>
          <w:t xml:space="preserve">  </w:t>
        </w:r>
      </w:ins>
      <w:ins w:id="296" w:author="田田1367556787" w:date="2025-09-23T09:57:17Z">
        <w:r>
          <w:rPr>
            <w:rFonts w:hint="eastAsia" w:ascii="仿宋" w:hAnsi="仿宋" w:eastAsia="仿宋" w:cs="仿宋"/>
            <w:spacing w:val="-2"/>
            <w:sz w:val="28"/>
            <w:szCs w:val="28"/>
            <w:highlight w:val="none"/>
            <w:u w:val="single"/>
            <w:lang w:val="en-US" w:eastAsia="zh-CN"/>
            <w:rPrChange w:id="297" w:author="豆豆" w:date="2025-09-28T13:42:01Z">
              <w:rPr>
                <w:rFonts w:hint="eastAsia" w:ascii="仿宋" w:hAnsi="仿宋" w:eastAsia="仿宋" w:cs="仿宋"/>
                <w:spacing w:val="-2"/>
                <w:sz w:val="28"/>
                <w:szCs w:val="28"/>
                <w:u w:val="single"/>
                <w:lang w:val="en-US" w:eastAsia="zh-CN"/>
              </w:rPr>
            </w:rPrChange>
          </w:rPr>
          <w:t>%</w:t>
        </w:r>
      </w:ins>
      <w:ins w:id="299" w:author="田田1367556787" w:date="2025-09-23T09:57:11Z">
        <w:r>
          <w:rPr>
            <w:rFonts w:hint="eastAsia" w:ascii="仿宋" w:hAnsi="仿宋" w:eastAsia="仿宋" w:cs="仿宋"/>
            <w:spacing w:val="-2"/>
            <w:sz w:val="28"/>
            <w:szCs w:val="28"/>
            <w:highlight w:val="none"/>
            <w:lang w:val="en-US" w:eastAsia="zh-CN"/>
            <w:rPrChange w:id="300" w:author="豆豆" w:date="2025-09-28T13:42:01Z">
              <w:rPr>
                <w:rFonts w:hint="eastAsia" w:ascii="仿宋" w:hAnsi="仿宋" w:eastAsia="仿宋" w:cs="仿宋"/>
                <w:spacing w:val="-2"/>
                <w:sz w:val="28"/>
                <w:szCs w:val="28"/>
                <w:lang w:val="en-US" w:eastAsia="zh-CN"/>
              </w:rPr>
            </w:rPrChange>
          </w:rPr>
          <w:t xml:space="preserve"> </w:t>
        </w:r>
      </w:ins>
      <w:r>
        <w:rPr>
          <w:rFonts w:ascii="仿宋" w:hAnsi="仿宋" w:eastAsia="仿宋" w:cs="仿宋"/>
          <w:spacing w:val="-2"/>
          <w:sz w:val="28"/>
          <w:szCs w:val="28"/>
          <w:highlight w:val="none"/>
          <w:rPrChange w:id="302" w:author="豆豆" w:date="2025-09-28T13:42:01Z">
            <w:rPr>
              <w:rFonts w:ascii="仿宋" w:hAnsi="仿宋" w:eastAsia="仿宋" w:cs="仿宋"/>
              <w:spacing w:val="-2"/>
              <w:sz w:val="28"/>
              <w:szCs w:val="28"/>
            </w:rPr>
          </w:rPrChange>
        </w:rPr>
        <w:t>的履约保证金。</w:t>
      </w:r>
      <w:r>
        <w:rPr>
          <w:rFonts w:ascii="仿宋" w:hAnsi="仿宋" w:eastAsia="仿宋" w:cs="仿宋"/>
          <w:spacing w:val="-83"/>
          <w:sz w:val="28"/>
          <w:szCs w:val="28"/>
          <w:highlight w:val="none"/>
          <w:rPrChange w:id="303" w:author="豆豆" w:date="2025-09-28T13:42:01Z">
            <w:rPr>
              <w:rFonts w:ascii="仿宋" w:hAnsi="仿宋" w:eastAsia="仿宋" w:cs="仿宋"/>
              <w:spacing w:val="-83"/>
              <w:sz w:val="28"/>
              <w:szCs w:val="28"/>
            </w:rPr>
          </w:rPrChange>
        </w:rPr>
        <w:t xml:space="preserve"> </w:t>
      </w:r>
      <w:r>
        <w:rPr>
          <w:rFonts w:ascii="仿宋" w:hAnsi="仿宋" w:eastAsia="仿宋" w:cs="仿宋"/>
          <w:spacing w:val="-2"/>
          <w:sz w:val="28"/>
          <w:szCs w:val="28"/>
          <w:highlight w:val="none"/>
          <w:rPrChange w:id="304" w:author="豆豆" w:date="2025-09-28T13:42:01Z">
            <w:rPr>
              <w:rFonts w:ascii="仿宋" w:hAnsi="仿宋" w:eastAsia="仿宋" w:cs="仿宋"/>
              <w:spacing w:val="-2"/>
              <w:sz w:val="28"/>
              <w:szCs w:val="28"/>
            </w:rPr>
          </w:rPrChange>
        </w:rPr>
        <w:t>甲方</w:t>
      </w:r>
      <w:r>
        <w:rPr>
          <w:rFonts w:ascii="仿宋" w:hAnsi="仿宋" w:eastAsia="仿宋" w:cs="仿宋"/>
          <w:spacing w:val="-3"/>
          <w:sz w:val="28"/>
          <w:szCs w:val="28"/>
          <w:highlight w:val="none"/>
          <w:rPrChange w:id="305" w:author="豆豆" w:date="2025-09-28T13:42:01Z">
            <w:rPr>
              <w:rFonts w:ascii="仿宋" w:hAnsi="仿宋" w:eastAsia="仿宋" w:cs="仿宋"/>
              <w:spacing w:val="-3"/>
              <w:sz w:val="28"/>
              <w:szCs w:val="28"/>
            </w:rPr>
          </w:rPrChange>
        </w:rPr>
        <w:t>在工程验收合格</w:t>
      </w:r>
      <w:ins w:id="306" w:author="田田1367556787" w:date="2025-09-23T09:58:26Z">
        <w:r>
          <w:rPr>
            <w:rFonts w:hint="eastAsia" w:ascii="仿宋" w:hAnsi="仿宋" w:eastAsia="仿宋" w:cs="仿宋"/>
            <w:spacing w:val="-3"/>
            <w:sz w:val="28"/>
            <w:szCs w:val="28"/>
            <w:highlight w:val="none"/>
            <w:lang w:val="en-US" w:eastAsia="zh-CN"/>
            <w:rPrChange w:id="307" w:author="豆豆" w:date="2025-09-28T13:42:01Z">
              <w:rPr>
                <w:rFonts w:hint="eastAsia" w:ascii="仿宋" w:hAnsi="仿宋" w:eastAsia="仿宋" w:cs="仿宋"/>
                <w:spacing w:val="-3"/>
                <w:sz w:val="28"/>
                <w:szCs w:val="28"/>
                <w:lang w:val="en-US" w:eastAsia="zh-CN"/>
              </w:rPr>
            </w:rPrChange>
          </w:rPr>
          <w:t>并经</w:t>
        </w:r>
      </w:ins>
      <w:ins w:id="309" w:author="田田1367556787" w:date="2025-09-23T09:58:27Z">
        <w:r>
          <w:rPr>
            <w:rFonts w:hint="eastAsia" w:ascii="仿宋" w:hAnsi="仿宋" w:eastAsia="仿宋" w:cs="仿宋"/>
            <w:spacing w:val="-3"/>
            <w:sz w:val="28"/>
            <w:szCs w:val="28"/>
            <w:highlight w:val="none"/>
            <w:lang w:val="en-US" w:eastAsia="zh-CN"/>
            <w:rPrChange w:id="310" w:author="豆豆" w:date="2025-09-28T13:42:01Z">
              <w:rPr>
                <w:rFonts w:hint="eastAsia" w:ascii="仿宋" w:hAnsi="仿宋" w:eastAsia="仿宋" w:cs="仿宋"/>
                <w:spacing w:val="-3"/>
                <w:sz w:val="28"/>
                <w:szCs w:val="28"/>
                <w:lang w:val="en-US" w:eastAsia="zh-CN"/>
              </w:rPr>
            </w:rPrChange>
          </w:rPr>
          <w:t>审计</w:t>
        </w:r>
      </w:ins>
      <w:ins w:id="312" w:author="田田1367556787" w:date="2025-09-23T09:58:29Z">
        <w:r>
          <w:rPr>
            <w:rFonts w:hint="eastAsia" w:ascii="仿宋" w:hAnsi="仿宋" w:eastAsia="仿宋" w:cs="仿宋"/>
            <w:spacing w:val="-3"/>
            <w:sz w:val="28"/>
            <w:szCs w:val="28"/>
            <w:highlight w:val="none"/>
            <w:lang w:val="en-US" w:eastAsia="zh-CN"/>
            <w:rPrChange w:id="313" w:author="豆豆" w:date="2025-09-28T13:42:01Z">
              <w:rPr>
                <w:rFonts w:hint="eastAsia" w:ascii="仿宋" w:hAnsi="仿宋" w:eastAsia="仿宋" w:cs="仿宋"/>
                <w:spacing w:val="-3"/>
                <w:sz w:val="28"/>
                <w:szCs w:val="28"/>
                <w:lang w:val="en-US" w:eastAsia="zh-CN"/>
              </w:rPr>
            </w:rPrChange>
          </w:rPr>
          <w:t>完成</w:t>
        </w:r>
      </w:ins>
      <w:ins w:id="315" w:author="田田1367556787" w:date="2025-09-23T11:17:04Z">
        <w:r>
          <w:rPr>
            <w:rFonts w:hint="eastAsia" w:ascii="仿宋" w:hAnsi="仿宋" w:eastAsia="仿宋" w:cs="仿宋"/>
            <w:spacing w:val="-3"/>
            <w:sz w:val="28"/>
            <w:szCs w:val="28"/>
            <w:highlight w:val="none"/>
            <w:lang w:val="en-US" w:eastAsia="zh-CN"/>
            <w:rPrChange w:id="316" w:author="豆豆" w:date="2025-09-28T13:42:01Z">
              <w:rPr>
                <w:rFonts w:hint="eastAsia" w:ascii="仿宋" w:hAnsi="仿宋" w:eastAsia="仿宋" w:cs="仿宋"/>
                <w:spacing w:val="-3"/>
                <w:sz w:val="28"/>
                <w:szCs w:val="28"/>
                <w:lang w:val="en-US" w:eastAsia="zh-CN"/>
              </w:rPr>
            </w:rPrChange>
          </w:rPr>
          <w:t>，</w:t>
        </w:r>
      </w:ins>
      <w:ins w:id="318" w:author="田田1367556787" w:date="2025-09-23T11:17:08Z">
        <w:r>
          <w:rPr>
            <w:rFonts w:hint="eastAsia" w:ascii="仿宋" w:hAnsi="仿宋" w:eastAsia="仿宋" w:cs="仿宋"/>
            <w:spacing w:val="-3"/>
            <w:sz w:val="28"/>
            <w:szCs w:val="28"/>
            <w:highlight w:val="none"/>
            <w:lang w:val="en-US" w:eastAsia="zh-CN"/>
            <w:rPrChange w:id="319" w:author="豆豆" w:date="2025-09-28T13:42:01Z">
              <w:rPr>
                <w:rFonts w:hint="eastAsia" w:ascii="仿宋" w:hAnsi="仿宋" w:eastAsia="仿宋" w:cs="仿宋"/>
                <w:spacing w:val="-3"/>
                <w:sz w:val="28"/>
                <w:szCs w:val="28"/>
                <w:lang w:val="en-US" w:eastAsia="zh-CN"/>
              </w:rPr>
            </w:rPrChange>
          </w:rPr>
          <w:t>且</w:t>
        </w:r>
      </w:ins>
      <w:ins w:id="321" w:author="田田1367556787" w:date="2025-09-23T11:17:11Z">
        <w:r>
          <w:rPr>
            <w:rFonts w:hint="eastAsia" w:ascii="仿宋" w:hAnsi="仿宋" w:eastAsia="仿宋" w:cs="仿宋"/>
            <w:spacing w:val="-3"/>
            <w:sz w:val="28"/>
            <w:szCs w:val="28"/>
            <w:highlight w:val="none"/>
            <w:lang w:val="en-US" w:eastAsia="zh-CN"/>
            <w:rPrChange w:id="322" w:author="豆豆" w:date="2025-09-28T13:42:01Z">
              <w:rPr>
                <w:rFonts w:hint="eastAsia" w:ascii="仿宋" w:hAnsi="仿宋" w:eastAsia="仿宋" w:cs="仿宋"/>
                <w:spacing w:val="-3"/>
                <w:sz w:val="28"/>
                <w:szCs w:val="28"/>
                <w:lang w:val="en-US" w:eastAsia="zh-CN"/>
              </w:rPr>
            </w:rPrChange>
          </w:rPr>
          <w:t>乙方已结清所有农民工工资、材料供应商欠款，无未处理的质量投诉</w:t>
        </w:r>
      </w:ins>
      <w:r>
        <w:rPr>
          <w:rFonts w:ascii="仿宋" w:hAnsi="仿宋" w:eastAsia="仿宋" w:cs="仿宋"/>
          <w:spacing w:val="-3"/>
          <w:sz w:val="28"/>
          <w:szCs w:val="28"/>
          <w:highlight w:val="none"/>
          <w:rPrChange w:id="324" w:author="豆豆" w:date="2025-09-28T13:42:01Z">
            <w:rPr>
              <w:rFonts w:ascii="仿宋" w:hAnsi="仿宋" w:eastAsia="仿宋" w:cs="仿宋"/>
              <w:spacing w:val="-3"/>
              <w:sz w:val="28"/>
              <w:szCs w:val="28"/>
            </w:rPr>
          </w:rPrChange>
        </w:rPr>
        <w:t>后20日内全额</w:t>
      </w:r>
      <w:del w:id="325" w:author="田田1367556787" w:date="2025-09-23T09:57:40Z">
        <w:r>
          <w:rPr>
            <w:rFonts w:hint="default" w:ascii="仿宋" w:hAnsi="仿宋" w:eastAsia="仿宋" w:cs="仿宋"/>
            <w:sz w:val="28"/>
            <w:szCs w:val="28"/>
            <w:highlight w:val="none"/>
            <w:lang w:val="en-US" w:eastAsia="zh-CN"/>
            <w:rPrChange w:id="326" w:author="豆豆" w:date="2025-09-28T13:42:01Z"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rPrChange>
          </w:rPr>
          <w:delText xml:space="preserve"> </w:delText>
        </w:r>
      </w:del>
      <w:ins w:id="328" w:author="田田1367556787" w:date="2025-09-23T09:57:37Z">
        <w:r>
          <w:rPr>
            <w:rFonts w:hint="eastAsia" w:ascii="仿宋" w:hAnsi="仿宋" w:eastAsia="仿宋" w:cs="仿宋"/>
            <w:sz w:val="28"/>
            <w:szCs w:val="28"/>
            <w:highlight w:val="none"/>
            <w:lang w:val="en-US" w:eastAsia="zh-CN"/>
            <w:rPrChange w:id="329" w:author="豆豆" w:date="2025-09-28T13:42:01Z"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rPrChange>
          </w:rPr>
          <w:t>无息</w:t>
        </w:r>
      </w:ins>
      <w:del w:id="331" w:author="田田1367556787" w:date="2025-09-23T09:57:42Z">
        <w:r>
          <w:rPr>
            <w:rFonts w:hint="default" w:ascii="仿宋" w:hAnsi="仿宋" w:eastAsia="仿宋" w:cs="仿宋"/>
            <w:sz w:val="28"/>
            <w:szCs w:val="28"/>
            <w:highlight w:val="none"/>
            <w:lang w:val="en-US"/>
            <w:rPrChange w:id="332" w:author="豆豆" w:date="2025-09-28T13:42:01Z">
              <w:rPr>
                <w:rFonts w:hint="default" w:ascii="仿宋" w:hAnsi="仿宋" w:eastAsia="仿宋" w:cs="仿宋"/>
                <w:sz w:val="28"/>
                <w:szCs w:val="28"/>
                <w:lang w:val="en-US"/>
              </w:rPr>
            </w:rPrChange>
          </w:rPr>
          <w:delText xml:space="preserve"> </w:delText>
        </w:r>
      </w:del>
      <w:r>
        <w:rPr>
          <w:rFonts w:ascii="仿宋" w:hAnsi="仿宋" w:eastAsia="仿宋" w:cs="仿宋"/>
          <w:spacing w:val="-3"/>
          <w:sz w:val="28"/>
          <w:szCs w:val="28"/>
          <w:highlight w:val="none"/>
          <w:rPrChange w:id="334" w:author="豆豆" w:date="2025-09-28T13:42:01Z">
            <w:rPr>
              <w:rFonts w:ascii="仿宋" w:hAnsi="仿宋" w:eastAsia="仿宋" w:cs="仿宋"/>
              <w:spacing w:val="-3"/>
              <w:sz w:val="28"/>
              <w:szCs w:val="28"/>
            </w:rPr>
          </w:rPrChange>
        </w:rPr>
        <w:t>退还乙方的履约保证金。</w:t>
      </w:r>
    </w:p>
    <w:p w14:paraId="331E058F">
      <w:pPr>
        <w:spacing w:before="211" w:line="223" w:lineRule="auto"/>
        <w:ind w:left="558"/>
        <w:rPr>
          <w:rFonts w:ascii="仿宋" w:hAnsi="仿宋" w:eastAsia="仿宋" w:cs="仿宋"/>
          <w:sz w:val="28"/>
          <w:szCs w:val="28"/>
          <w:highlight w:val="none"/>
          <w:rPrChange w:id="335" w:author="豆豆" w:date="2025-09-28T13:42:01Z">
            <w:rPr>
              <w:rFonts w:ascii="仿宋" w:hAnsi="仿宋" w:eastAsia="仿宋" w:cs="仿宋"/>
              <w:sz w:val="28"/>
              <w:szCs w:val="28"/>
            </w:rPr>
          </w:rPrChange>
        </w:rPr>
      </w:pPr>
      <w:r>
        <w:rPr>
          <w:rFonts w:ascii="仿宋" w:hAnsi="仿宋" w:eastAsia="仿宋" w:cs="仿宋"/>
          <w:spacing w:val="-3"/>
          <w:sz w:val="28"/>
          <w:szCs w:val="28"/>
          <w:highlight w:val="none"/>
          <w:rPrChange w:id="336" w:author="豆豆" w:date="2025-09-28T13:42:01Z">
            <w:rPr>
              <w:rFonts w:ascii="仿宋" w:hAnsi="仿宋" w:eastAsia="仿宋" w:cs="仿宋"/>
              <w:spacing w:val="-3"/>
              <w:sz w:val="28"/>
              <w:szCs w:val="28"/>
            </w:rPr>
          </w:rPrChange>
        </w:rPr>
        <w:t>八、进度计划</w:t>
      </w:r>
    </w:p>
    <w:p w14:paraId="140B7418">
      <w:pPr>
        <w:spacing w:before="203" w:line="314" w:lineRule="auto"/>
        <w:ind w:left="3" w:right="219" w:firstLine="567"/>
        <w:rPr>
          <w:rFonts w:ascii="仿宋" w:hAnsi="仿宋" w:eastAsia="仿宋" w:cs="仿宋"/>
          <w:sz w:val="28"/>
          <w:szCs w:val="28"/>
          <w:highlight w:val="none"/>
          <w:rPrChange w:id="337" w:author="豆豆" w:date="2025-09-28T13:42:01Z">
            <w:rPr>
              <w:rFonts w:ascii="仿宋" w:hAnsi="仿宋" w:eastAsia="仿宋" w:cs="仿宋"/>
              <w:sz w:val="28"/>
              <w:szCs w:val="28"/>
            </w:rPr>
          </w:rPrChange>
        </w:rPr>
      </w:pPr>
      <w:r>
        <w:rPr>
          <w:rFonts w:ascii="仿宋" w:hAnsi="仿宋" w:eastAsia="仿宋" w:cs="仿宋"/>
          <w:spacing w:val="3"/>
          <w:sz w:val="28"/>
          <w:szCs w:val="28"/>
          <w:highlight w:val="none"/>
          <w:rPrChange w:id="338" w:author="豆豆" w:date="2025-09-28T13:42:01Z">
            <w:rPr>
              <w:rFonts w:ascii="仿宋" w:hAnsi="仿宋" w:eastAsia="仿宋" w:cs="仿宋"/>
              <w:spacing w:val="3"/>
              <w:sz w:val="28"/>
              <w:szCs w:val="28"/>
            </w:rPr>
          </w:rPrChange>
        </w:rPr>
        <w:t>1，乙方应将本工程的施工组织设计（或施工方案）作为合同组成内</w:t>
      </w:r>
      <w:r>
        <w:rPr>
          <w:rFonts w:ascii="仿宋" w:hAnsi="仿宋" w:eastAsia="仿宋" w:cs="仿宋"/>
          <w:spacing w:val="18"/>
          <w:sz w:val="28"/>
          <w:szCs w:val="28"/>
          <w:highlight w:val="none"/>
          <w:rPrChange w:id="339" w:author="豆豆" w:date="2025-09-28T13:42:01Z">
            <w:rPr>
              <w:rFonts w:ascii="仿宋" w:hAnsi="仿宋" w:eastAsia="仿宋" w:cs="仿宋"/>
              <w:spacing w:val="18"/>
              <w:sz w:val="28"/>
              <w:szCs w:val="28"/>
            </w:rPr>
          </w:rPrChange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  <w:highlight w:val="none"/>
          <w:rPrChange w:id="340" w:author="豆豆" w:date="2025-09-28T13:42:01Z">
            <w:rPr>
              <w:rFonts w:ascii="仿宋" w:hAnsi="仿宋" w:eastAsia="仿宋" w:cs="仿宋"/>
              <w:spacing w:val="-3"/>
              <w:sz w:val="28"/>
              <w:szCs w:val="28"/>
            </w:rPr>
          </w:rPrChange>
        </w:rPr>
        <w:t>容一并投报，若有不完善之处，</w:t>
      </w:r>
      <w:r>
        <w:rPr>
          <w:rFonts w:ascii="仿宋" w:hAnsi="仿宋" w:eastAsia="仿宋" w:cs="仿宋"/>
          <w:spacing w:val="-66"/>
          <w:sz w:val="28"/>
          <w:szCs w:val="28"/>
          <w:highlight w:val="none"/>
          <w:rPrChange w:id="341" w:author="豆豆" w:date="2025-09-28T13:42:01Z">
            <w:rPr>
              <w:rFonts w:ascii="仿宋" w:hAnsi="仿宋" w:eastAsia="仿宋" w:cs="仿宋"/>
              <w:spacing w:val="-66"/>
              <w:sz w:val="28"/>
              <w:szCs w:val="28"/>
            </w:rPr>
          </w:rPrChange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  <w:highlight w:val="none"/>
          <w:rPrChange w:id="342" w:author="豆豆" w:date="2025-09-28T13:42:01Z">
            <w:rPr>
              <w:rFonts w:ascii="仿宋" w:hAnsi="仿宋" w:eastAsia="仿宋" w:cs="仿宋"/>
              <w:spacing w:val="-3"/>
              <w:sz w:val="28"/>
              <w:szCs w:val="28"/>
            </w:rPr>
          </w:rPrChange>
        </w:rPr>
        <w:t>甲方可提出质疑，乙方应按甲方要求将修</w:t>
      </w:r>
      <w:r>
        <w:rPr>
          <w:rFonts w:ascii="仿宋" w:hAnsi="仿宋" w:eastAsia="仿宋" w:cs="仿宋"/>
          <w:sz w:val="28"/>
          <w:szCs w:val="28"/>
          <w:highlight w:val="none"/>
          <w:rPrChange w:id="343" w:author="豆豆" w:date="2025-09-28T13:42:01Z">
            <w:rPr>
              <w:rFonts w:ascii="仿宋" w:hAnsi="仿宋" w:eastAsia="仿宋" w:cs="仿宋"/>
              <w:sz w:val="28"/>
              <w:szCs w:val="28"/>
            </w:rPr>
          </w:rPrChange>
        </w:rPr>
        <w:t xml:space="preserve"> </w:t>
      </w:r>
      <w:r>
        <w:rPr>
          <w:rFonts w:ascii="仿宋" w:hAnsi="仿宋" w:eastAsia="仿宋" w:cs="仿宋"/>
          <w:spacing w:val="-1"/>
          <w:sz w:val="28"/>
          <w:szCs w:val="28"/>
          <w:highlight w:val="none"/>
          <w:rPrChange w:id="344" w:author="豆豆" w:date="2025-09-28T13:42:01Z">
            <w:rPr>
              <w:rFonts w:ascii="仿宋" w:hAnsi="仿宋" w:eastAsia="仿宋" w:cs="仿宋"/>
              <w:spacing w:val="-1"/>
              <w:sz w:val="28"/>
              <w:szCs w:val="28"/>
            </w:rPr>
          </w:rPrChange>
        </w:rPr>
        <w:t>改后的施工组织设计（或施工方案)送交甲</w:t>
      </w:r>
      <w:r>
        <w:rPr>
          <w:rFonts w:ascii="仿宋" w:hAnsi="仿宋" w:eastAsia="仿宋" w:cs="仿宋"/>
          <w:spacing w:val="-2"/>
          <w:sz w:val="28"/>
          <w:szCs w:val="28"/>
          <w:highlight w:val="none"/>
          <w:rPrChange w:id="345" w:author="豆豆" w:date="2025-09-28T13:42:01Z">
            <w:rPr>
              <w:rFonts w:ascii="仿宋" w:hAnsi="仿宋" w:eastAsia="仿宋" w:cs="仿宋"/>
              <w:spacing w:val="-2"/>
              <w:sz w:val="28"/>
              <w:szCs w:val="28"/>
            </w:rPr>
          </w:rPrChange>
        </w:rPr>
        <w:t>方。</w:t>
      </w:r>
    </w:p>
    <w:p w14:paraId="3E449883">
      <w:pPr>
        <w:spacing w:before="205" w:line="314" w:lineRule="auto"/>
        <w:ind w:left="7" w:right="219" w:firstLine="545"/>
        <w:rPr>
          <w:rFonts w:ascii="仿宋" w:hAnsi="仿宋" w:eastAsia="仿宋" w:cs="仿宋"/>
          <w:sz w:val="28"/>
          <w:szCs w:val="28"/>
          <w:highlight w:val="none"/>
          <w:rPrChange w:id="346" w:author="豆豆" w:date="2025-09-28T13:42:01Z">
            <w:rPr>
              <w:rFonts w:ascii="仿宋" w:hAnsi="仿宋" w:eastAsia="仿宋" w:cs="仿宋"/>
              <w:sz w:val="28"/>
              <w:szCs w:val="28"/>
            </w:rPr>
          </w:rPrChange>
        </w:rPr>
      </w:pPr>
      <w:r>
        <w:rPr>
          <w:rFonts w:ascii="仿宋" w:hAnsi="仿宋" w:eastAsia="仿宋" w:cs="仿宋"/>
          <w:sz w:val="28"/>
          <w:szCs w:val="28"/>
          <w:highlight w:val="none"/>
          <w:rPrChange w:id="347" w:author="豆豆" w:date="2025-09-28T13:42:01Z">
            <w:rPr>
              <w:rFonts w:ascii="仿宋" w:hAnsi="仿宋" w:eastAsia="仿宋" w:cs="仿宋"/>
              <w:sz w:val="28"/>
              <w:szCs w:val="28"/>
            </w:rPr>
          </w:rPrChange>
        </w:rPr>
        <w:t>2.乙方必须按照批准的进度计划组织施工</w:t>
      </w:r>
      <w:r>
        <w:rPr>
          <w:rFonts w:ascii="仿宋" w:hAnsi="仿宋" w:eastAsia="仿宋" w:cs="仿宋"/>
          <w:spacing w:val="-1"/>
          <w:sz w:val="28"/>
          <w:szCs w:val="28"/>
          <w:highlight w:val="none"/>
          <w:rPrChange w:id="348" w:author="豆豆" w:date="2025-09-28T13:42:01Z">
            <w:rPr>
              <w:rFonts w:ascii="仿宋" w:hAnsi="仿宋" w:eastAsia="仿宋" w:cs="仿宋"/>
              <w:spacing w:val="-1"/>
              <w:sz w:val="28"/>
              <w:szCs w:val="28"/>
            </w:rPr>
          </w:rPrChange>
        </w:rPr>
        <w:t>，接受甲方代表对进度的监</w:t>
      </w:r>
      <w:r>
        <w:rPr>
          <w:rFonts w:ascii="仿宋" w:hAnsi="仿宋" w:eastAsia="仿宋" w:cs="仿宋"/>
          <w:sz w:val="28"/>
          <w:szCs w:val="28"/>
          <w:highlight w:val="none"/>
          <w:rPrChange w:id="349" w:author="豆豆" w:date="2025-09-28T13:42:01Z">
            <w:rPr>
              <w:rFonts w:ascii="仿宋" w:hAnsi="仿宋" w:eastAsia="仿宋" w:cs="仿宋"/>
              <w:sz w:val="28"/>
              <w:szCs w:val="28"/>
            </w:rPr>
          </w:rPrChange>
        </w:rPr>
        <w:t xml:space="preserve"> </w:t>
      </w:r>
      <w:r>
        <w:rPr>
          <w:rFonts w:ascii="仿宋" w:hAnsi="仿宋" w:eastAsia="仿宋" w:cs="仿宋"/>
          <w:spacing w:val="-1"/>
          <w:sz w:val="28"/>
          <w:szCs w:val="28"/>
          <w:highlight w:val="none"/>
          <w:rPrChange w:id="350" w:author="豆豆" w:date="2025-09-28T13:42:01Z">
            <w:rPr>
              <w:rFonts w:ascii="仿宋" w:hAnsi="仿宋" w:eastAsia="仿宋" w:cs="仿宋"/>
              <w:spacing w:val="-1"/>
              <w:sz w:val="28"/>
              <w:szCs w:val="28"/>
            </w:rPr>
          </w:rPrChange>
        </w:rPr>
        <w:t>督、检查。工程实际进度与计划不符时，乙方必须按甲方代表的要求提出</w:t>
      </w:r>
      <w:r>
        <w:rPr>
          <w:rFonts w:ascii="仿宋" w:hAnsi="仿宋" w:eastAsia="仿宋" w:cs="仿宋"/>
          <w:spacing w:val="6"/>
          <w:sz w:val="28"/>
          <w:szCs w:val="28"/>
          <w:highlight w:val="none"/>
          <w:rPrChange w:id="351" w:author="豆豆" w:date="2025-09-28T13:42:01Z">
            <w:rPr>
              <w:rFonts w:ascii="仿宋" w:hAnsi="仿宋" w:eastAsia="仿宋" w:cs="仿宋"/>
              <w:spacing w:val="6"/>
              <w:sz w:val="28"/>
              <w:szCs w:val="28"/>
            </w:rPr>
          </w:rPrChange>
        </w:rPr>
        <w:t xml:space="preserve"> </w:t>
      </w:r>
      <w:r>
        <w:rPr>
          <w:rFonts w:ascii="仿宋" w:hAnsi="仿宋" w:eastAsia="仿宋" w:cs="仿宋"/>
          <w:spacing w:val="-2"/>
          <w:sz w:val="28"/>
          <w:szCs w:val="28"/>
          <w:highlight w:val="none"/>
          <w:rPrChange w:id="352" w:author="豆豆" w:date="2025-09-28T13:42:01Z">
            <w:rPr>
              <w:rFonts w:ascii="仿宋" w:hAnsi="仿宋" w:eastAsia="仿宋" w:cs="仿宋"/>
              <w:spacing w:val="-2"/>
              <w:sz w:val="28"/>
              <w:szCs w:val="28"/>
            </w:rPr>
          </w:rPrChange>
        </w:rPr>
        <w:t>改进措施，报甲方代表批准后实施。</w:t>
      </w:r>
    </w:p>
    <w:p w14:paraId="5367BA9E">
      <w:pPr>
        <w:spacing w:before="206" w:line="224" w:lineRule="auto"/>
        <w:ind w:left="569"/>
        <w:rPr>
          <w:rFonts w:ascii="仿宋" w:hAnsi="仿宋" w:eastAsia="仿宋" w:cs="仿宋"/>
          <w:sz w:val="28"/>
          <w:szCs w:val="28"/>
          <w:highlight w:val="none"/>
          <w:rPrChange w:id="353" w:author="豆豆" w:date="2025-09-28T13:42:01Z">
            <w:rPr>
              <w:rFonts w:ascii="仿宋" w:hAnsi="仿宋" w:eastAsia="仿宋" w:cs="仿宋"/>
              <w:sz w:val="28"/>
              <w:szCs w:val="28"/>
            </w:rPr>
          </w:rPrChange>
        </w:rPr>
      </w:pPr>
      <w:r>
        <w:rPr>
          <w:rFonts w:ascii="仿宋" w:hAnsi="仿宋" w:eastAsia="仿宋" w:cs="仿宋"/>
          <w:spacing w:val="-5"/>
          <w:sz w:val="28"/>
          <w:szCs w:val="28"/>
          <w:highlight w:val="none"/>
          <w:rPrChange w:id="354" w:author="豆豆" w:date="2025-09-28T13:42:01Z">
            <w:rPr>
              <w:rFonts w:ascii="仿宋" w:hAnsi="仿宋" w:eastAsia="仿宋" w:cs="仿宋"/>
              <w:spacing w:val="-5"/>
              <w:sz w:val="28"/>
              <w:szCs w:val="28"/>
            </w:rPr>
          </w:rPrChange>
        </w:rPr>
        <w:t>九、工程工期</w:t>
      </w:r>
    </w:p>
    <w:p w14:paraId="3DD31AA3">
      <w:pPr>
        <w:spacing w:before="205" w:line="359" w:lineRule="auto"/>
        <w:ind w:left="37" w:right="219" w:firstLine="541"/>
        <w:rPr>
          <w:del w:id="355" w:author="WPS_1718633914" w:date="2025-09-23T14:31:06Z"/>
          <w:rFonts w:ascii="仿宋" w:hAnsi="仿宋" w:eastAsia="仿宋" w:cs="仿宋"/>
          <w:sz w:val="28"/>
          <w:szCs w:val="28"/>
          <w:highlight w:val="none"/>
          <w:rPrChange w:id="356" w:author="豆豆" w:date="2025-09-28T13:42:01Z">
            <w:rPr>
              <w:del w:id="357" w:author="WPS_1718633914" w:date="2025-09-23T14:31:06Z"/>
              <w:rFonts w:ascii="仿宋" w:hAnsi="仿宋" w:eastAsia="仿宋" w:cs="仿宋"/>
              <w:sz w:val="28"/>
              <w:szCs w:val="28"/>
            </w:rPr>
          </w:rPrChange>
        </w:rPr>
      </w:pPr>
      <w:r>
        <w:rPr>
          <w:rFonts w:ascii="仿宋" w:hAnsi="仿宋" w:eastAsia="仿宋" w:cs="仿宋"/>
          <w:spacing w:val="-6"/>
          <w:sz w:val="28"/>
          <w:szCs w:val="28"/>
          <w:highlight w:val="none"/>
          <w:rPrChange w:id="358" w:author="豆豆" w:date="2025-09-28T13:42:01Z">
            <w:rPr>
              <w:rFonts w:ascii="仿宋" w:hAnsi="仿宋" w:eastAsia="仿宋" w:cs="仿宋"/>
              <w:spacing w:val="-6"/>
              <w:sz w:val="28"/>
              <w:szCs w:val="28"/>
            </w:rPr>
          </w:rPrChange>
        </w:rPr>
        <w:t>乙方磋商响应文件中自报的工期为</w:t>
      </w:r>
      <w:r>
        <w:rPr>
          <w:rFonts w:ascii="仿宋" w:hAnsi="仿宋" w:eastAsia="仿宋" w:cs="仿宋"/>
          <w:spacing w:val="-6"/>
          <w:sz w:val="28"/>
          <w:szCs w:val="28"/>
          <w:highlight w:val="none"/>
          <w:u w:val="single" w:color="auto"/>
          <w:rPrChange w:id="359" w:author="豆豆" w:date="2025-09-28T13:42:01Z">
            <w:rPr>
              <w:rFonts w:ascii="仿宋" w:hAnsi="仿宋" w:eastAsia="仿宋" w:cs="仿宋"/>
              <w:spacing w:val="-6"/>
              <w:sz w:val="28"/>
              <w:szCs w:val="28"/>
              <w:u w:val="single" w:color="auto"/>
            </w:rPr>
          </w:rPrChange>
        </w:rPr>
        <w:t xml:space="preserve">    </w:t>
      </w:r>
      <w:r>
        <w:rPr>
          <w:rFonts w:ascii="仿宋" w:hAnsi="仿宋" w:eastAsia="仿宋" w:cs="仿宋"/>
          <w:spacing w:val="-119"/>
          <w:sz w:val="28"/>
          <w:szCs w:val="28"/>
          <w:highlight w:val="none"/>
          <w:rPrChange w:id="360" w:author="豆豆" w:date="2025-09-28T13:42:01Z">
            <w:rPr>
              <w:rFonts w:ascii="仿宋" w:hAnsi="仿宋" w:eastAsia="仿宋" w:cs="仿宋"/>
              <w:spacing w:val="-119"/>
              <w:sz w:val="28"/>
              <w:szCs w:val="28"/>
            </w:rPr>
          </w:rPrChange>
        </w:rPr>
        <w:t xml:space="preserve"> </w:t>
      </w:r>
      <w:r>
        <w:rPr>
          <w:rFonts w:ascii="仿宋" w:hAnsi="仿宋" w:eastAsia="仿宋" w:cs="仿宋"/>
          <w:spacing w:val="-6"/>
          <w:sz w:val="28"/>
          <w:szCs w:val="28"/>
          <w:highlight w:val="none"/>
          <w:rPrChange w:id="361" w:author="豆豆" w:date="2025-09-28T13:42:01Z">
            <w:rPr>
              <w:rFonts w:ascii="仿宋" w:hAnsi="仿宋" w:eastAsia="仿宋" w:cs="仿宋"/>
              <w:spacing w:val="-6"/>
              <w:sz w:val="28"/>
              <w:szCs w:val="28"/>
            </w:rPr>
          </w:rPrChange>
        </w:rPr>
        <w:t>天（ 日历天）。合同签署后，</w:t>
      </w:r>
      <w:r>
        <w:rPr>
          <w:rFonts w:ascii="仿宋" w:hAnsi="仿宋" w:eastAsia="仿宋" w:cs="仿宋"/>
          <w:sz w:val="28"/>
          <w:szCs w:val="28"/>
          <w:highlight w:val="none"/>
          <w:rPrChange w:id="362" w:author="豆豆" w:date="2025-09-28T13:42:01Z">
            <w:rPr>
              <w:rFonts w:ascii="仿宋" w:hAnsi="仿宋" w:eastAsia="仿宋" w:cs="仿宋"/>
              <w:sz w:val="28"/>
              <w:szCs w:val="28"/>
            </w:rPr>
          </w:rPrChange>
        </w:rPr>
        <w:t xml:space="preserve"> 甲方应</w:t>
      </w:r>
      <w:ins w:id="363" w:author="WPS_1718633914" w:date="2025-09-23T14:30:49Z">
        <w:r>
          <w:rPr>
            <w:rFonts w:hint="eastAsia" w:ascii="仿宋" w:hAnsi="仿宋" w:eastAsia="仿宋" w:cs="仿宋"/>
            <w:sz w:val="28"/>
            <w:szCs w:val="28"/>
            <w:highlight w:val="none"/>
            <w:lang w:val="en-US" w:eastAsia="zh-CN"/>
            <w:rPrChange w:id="364" w:author="豆豆" w:date="2025-09-28T13:42:01Z"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rPrChange>
          </w:rPr>
          <w:t>根据</w:t>
        </w:r>
      </w:ins>
      <w:ins w:id="366" w:author="WPS_1718633914" w:date="2025-09-23T14:30:50Z">
        <w:r>
          <w:rPr>
            <w:rFonts w:hint="eastAsia" w:ascii="仿宋" w:hAnsi="仿宋" w:eastAsia="仿宋" w:cs="仿宋"/>
            <w:sz w:val="28"/>
            <w:szCs w:val="28"/>
            <w:highlight w:val="none"/>
            <w:lang w:val="en-US" w:eastAsia="zh-CN"/>
            <w:rPrChange w:id="367" w:author="豆豆" w:date="2025-09-28T13:42:01Z"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rPrChange>
          </w:rPr>
          <w:t>实际</w:t>
        </w:r>
      </w:ins>
      <w:ins w:id="369" w:author="WPS_1718633914" w:date="2025-09-23T14:30:53Z">
        <w:r>
          <w:rPr>
            <w:rFonts w:hint="eastAsia" w:ascii="仿宋" w:hAnsi="仿宋" w:eastAsia="仿宋" w:cs="仿宋"/>
            <w:sz w:val="28"/>
            <w:szCs w:val="28"/>
            <w:highlight w:val="none"/>
            <w:lang w:val="en-US" w:eastAsia="zh-CN"/>
            <w:rPrChange w:id="370" w:author="豆豆" w:date="2025-09-28T13:42:01Z"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rPrChange>
          </w:rPr>
          <w:t>情况</w:t>
        </w:r>
      </w:ins>
      <w:ins w:id="372" w:author="WPS_1718633914" w:date="2025-09-23T14:30:55Z">
        <w:r>
          <w:rPr>
            <w:rFonts w:hint="eastAsia" w:ascii="仿宋" w:hAnsi="仿宋" w:eastAsia="仿宋" w:cs="仿宋"/>
            <w:sz w:val="28"/>
            <w:szCs w:val="28"/>
            <w:highlight w:val="none"/>
            <w:lang w:val="en-US" w:eastAsia="zh-CN"/>
            <w:rPrChange w:id="373" w:author="豆豆" w:date="2025-09-28T13:42:01Z"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rPrChange>
          </w:rPr>
          <w:t>将</w:t>
        </w:r>
      </w:ins>
      <w:ins w:id="375" w:author="WPS_1718633914" w:date="2025-09-23T14:30:57Z">
        <w:r>
          <w:rPr>
            <w:rFonts w:hint="eastAsia" w:ascii="仿宋" w:hAnsi="仿宋" w:eastAsia="仿宋" w:cs="仿宋"/>
            <w:sz w:val="28"/>
            <w:szCs w:val="28"/>
            <w:highlight w:val="none"/>
            <w:lang w:val="en-US" w:eastAsia="zh-CN"/>
            <w:rPrChange w:id="376" w:author="豆豆" w:date="2025-09-28T13:42:01Z"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rPrChange>
          </w:rPr>
          <w:t>现场</w:t>
        </w:r>
      </w:ins>
      <w:del w:id="378" w:author="WPS_1718633914" w:date="2025-09-23T14:30:46Z">
        <w:r>
          <w:rPr>
            <w:rFonts w:ascii="仿宋" w:hAnsi="仿宋" w:eastAsia="仿宋" w:cs="仿宋"/>
            <w:sz w:val="28"/>
            <w:szCs w:val="28"/>
            <w:highlight w:val="none"/>
            <w:rPrChange w:id="379" w:author="豆豆" w:date="2025-09-28T13:42:01Z">
              <w:rPr>
                <w:rFonts w:ascii="仿宋" w:hAnsi="仿宋" w:eastAsia="仿宋" w:cs="仿宋"/>
                <w:sz w:val="28"/>
                <w:szCs w:val="28"/>
              </w:rPr>
            </w:rPrChange>
          </w:rPr>
          <w:delText>在</w:delText>
        </w:r>
      </w:del>
      <w:del w:id="381" w:author="WPS_1718633914" w:date="2025-09-23T14:30:45Z">
        <w:r>
          <w:rPr>
            <w:rFonts w:ascii="仿宋" w:hAnsi="仿宋" w:eastAsia="仿宋" w:cs="仿宋"/>
            <w:sz w:val="28"/>
            <w:szCs w:val="28"/>
            <w:highlight w:val="none"/>
            <w:rPrChange w:id="382" w:author="豆豆" w:date="2025-09-28T13:42:01Z">
              <w:rPr>
                <w:rFonts w:ascii="仿宋" w:hAnsi="仿宋" w:eastAsia="仿宋" w:cs="仿宋"/>
                <w:sz w:val="28"/>
                <w:szCs w:val="28"/>
              </w:rPr>
            </w:rPrChange>
          </w:rPr>
          <w:delText>5天内将现场（或部分现场）</w:delText>
        </w:r>
      </w:del>
      <w:r>
        <w:rPr>
          <w:rFonts w:ascii="仿宋" w:hAnsi="仿宋" w:eastAsia="仿宋" w:cs="仿宋"/>
          <w:sz w:val="28"/>
          <w:szCs w:val="28"/>
          <w:highlight w:val="none"/>
          <w:rPrChange w:id="384" w:author="豆豆" w:date="2025-09-28T13:42:01Z">
            <w:rPr>
              <w:rFonts w:ascii="仿宋" w:hAnsi="仿宋" w:eastAsia="仿宋" w:cs="仿宋"/>
              <w:sz w:val="28"/>
              <w:szCs w:val="28"/>
            </w:rPr>
          </w:rPrChange>
        </w:rPr>
        <w:t>移交给乙方。乙方接管现</w:t>
      </w:r>
      <w:r>
        <w:rPr>
          <w:rFonts w:ascii="仿宋" w:hAnsi="仿宋" w:eastAsia="仿宋" w:cs="仿宋"/>
          <w:spacing w:val="-1"/>
          <w:sz w:val="28"/>
          <w:szCs w:val="28"/>
          <w:highlight w:val="none"/>
          <w:rPrChange w:id="385" w:author="豆豆" w:date="2025-09-28T13:42:01Z">
            <w:rPr>
              <w:rFonts w:ascii="仿宋" w:hAnsi="仿宋" w:eastAsia="仿宋" w:cs="仿宋"/>
              <w:spacing w:val="-1"/>
              <w:sz w:val="28"/>
              <w:szCs w:val="28"/>
            </w:rPr>
          </w:rPrChange>
        </w:rPr>
        <w:t>场且开工</w:t>
      </w:r>
    </w:p>
    <w:p w14:paraId="4EC79CDE">
      <w:pPr>
        <w:spacing w:before="205" w:line="359" w:lineRule="auto"/>
        <w:ind w:left="37" w:right="219" w:firstLine="541"/>
        <w:rPr>
          <w:rFonts w:ascii="仿宋" w:hAnsi="仿宋" w:eastAsia="仿宋" w:cs="仿宋"/>
          <w:sz w:val="28"/>
          <w:szCs w:val="28"/>
          <w:highlight w:val="none"/>
          <w:rPrChange w:id="387" w:author="豆豆" w:date="2025-09-28T13:42:01Z">
            <w:rPr>
              <w:rFonts w:ascii="仿宋" w:hAnsi="仿宋" w:eastAsia="仿宋" w:cs="仿宋"/>
              <w:sz w:val="28"/>
              <w:szCs w:val="28"/>
            </w:rPr>
          </w:rPrChange>
        </w:rPr>
        <w:sectPr>
          <w:pgSz w:w="11907" w:h="16840"/>
          <w:pgMar w:top="1401" w:right="1251" w:bottom="0" w:left="1492" w:header="0" w:footer="0" w:gutter="0"/>
          <w:cols w:space="720" w:num="1"/>
        </w:sectPr>
        <w:pPrChange w:id="386" w:author="WPS_1718633914" w:date="2025-09-23T14:31:06Z">
          <w:pPr>
            <w:spacing w:line="359" w:lineRule="auto"/>
          </w:pPr>
        </w:pPrChange>
      </w:pPr>
    </w:p>
    <w:p w14:paraId="36797449">
      <w:pPr>
        <w:spacing w:before="57" w:line="223" w:lineRule="auto"/>
        <w:rPr>
          <w:rFonts w:ascii="仿宋" w:hAnsi="仿宋" w:eastAsia="仿宋" w:cs="仿宋"/>
          <w:sz w:val="28"/>
          <w:szCs w:val="28"/>
          <w:highlight w:val="none"/>
          <w:rPrChange w:id="388" w:author="豆豆" w:date="2025-09-28T13:42:01Z">
            <w:rPr>
              <w:rFonts w:ascii="仿宋" w:hAnsi="仿宋" w:eastAsia="仿宋" w:cs="仿宋"/>
              <w:sz w:val="28"/>
              <w:szCs w:val="28"/>
            </w:rPr>
          </w:rPrChange>
        </w:rPr>
      </w:pPr>
      <w:r>
        <w:rPr>
          <w:rFonts w:ascii="仿宋" w:hAnsi="仿宋" w:eastAsia="仿宋" w:cs="仿宋"/>
          <w:spacing w:val="-1"/>
          <w:sz w:val="28"/>
          <w:szCs w:val="28"/>
          <w:highlight w:val="none"/>
          <w:rPrChange w:id="389" w:author="豆豆" w:date="2025-09-28T13:42:01Z">
            <w:rPr>
              <w:rFonts w:ascii="仿宋" w:hAnsi="仿宋" w:eastAsia="仿宋" w:cs="仿宋"/>
              <w:spacing w:val="-1"/>
              <w:sz w:val="28"/>
              <w:szCs w:val="28"/>
            </w:rPr>
          </w:rPrChange>
        </w:rPr>
        <w:t>报告得到批准后，即可开始施工。工期按合同约定的时间计起。</w:t>
      </w:r>
    </w:p>
    <w:p w14:paraId="68C7AD28">
      <w:pPr>
        <w:spacing w:before="206" w:line="224" w:lineRule="auto"/>
        <w:ind w:left="571"/>
        <w:rPr>
          <w:rFonts w:ascii="仿宋" w:hAnsi="仿宋" w:eastAsia="仿宋" w:cs="仿宋"/>
          <w:sz w:val="28"/>
          <w:szCs w:val="28"/>
          <w:highlight w:val="none"/>
          <w:rPrChange w:id="390" w:author="豆豆" w:date="2025-09-28T13:42:01Z">
            <w:rPr>
              <w:rFonts w:ascii="仿宋" w:hAnsi="仿宋" w:eastAsia="仿宋" w:cs="仿宋"/>
              <w:sz w:val="28"/>
              <w:szCs w:val="28"/>
            </w:rPr>
          </w:rPrChange>
        </w:rPr>
      </w:pPr>
      <w:r>
        <w:rPr>
          <w:rFonts w:ascii="仿宋" w:hAnsi="仿宋" w:eastAsia="仿宋" w:cs="仿宋"/>
          <w:spacing w:val="-5"/>
          <w:sz w:val="28"/>
          <w:szCs w:val="28"/>
          <w:highlight w:val="none"/>
          <w:rPrChange w:id="391" w:author="豆豆" w:date="2025-09-28T13:42:01Z">
            <w:rPr>
              <w:rFonts w:ascii="仿宋" w:hAnsi="仿宋" w:eastAsia="仿宋" w:cs="仿宋"/>
              <w:spacing w:val="-5"/>
              <w:sz w:val="28"/>
              <w:szCs w:val="28"/>
            </w:rPr>
          </w:rPrChange>
        </w:rPr>
        <w:t>1.工期延误</w:t>
      </w:r>
    </w:p>
    <w:p w14:paraId="6E788E01">
      <w:pPr>
        <w:spacing w:before="206" w:line="359" w:lineRule="auto"/>
        <w:ind w:left="6" w:firstLine="593"/>
        <w:jc w:val="both"/>
        <w:rPr>
          <w:rFonts w:ascii="仿宋" w:hAnsi="仿宋" w:eastAsia="仿宋" w:cs="仿宋"/>
          <w:sz w:val="28"/>
          <w:szCs w:val="28"/>
          <w:highlight w:val="none"/>
          <w:rPrChange w:id="392" w:author="豆豆" w:date="2025-09-28T13:42:01Z">
            <w:rPr>
              <w:rFonts w:ascii="仿宋" w:hAnsi="仿宋" w:eastAsia="仿宋" w:cs="仿宋"/>
              <w:sz w:val="28"/>
              <w:szCs w:val="28"/>
            </w:rPr>
          </w:rPrChange>
        </w:rPr>
      </w:pPr>
      <w:r>
        <w:rPr>
          <w:rFonts w:ascii="仿宋" w:hAnsi="仿宋" w:eastAsia="仿宋" w:cs="仿宋"/>
          <w:spacing w:val="-4"/>
          <w:sz w:val="28"/>
          <w:szCs w:val="28"/>
          <w:highlight w:val="none"/>
          <w:rPrChange w:id="393" w:author="豆豆" w:date="2025-09-28T13:42:01Z">
            <w:rPr>
              <w:rFonts w:ascii="仿宋" w:hAnsi="仿宋" w:eastAsia="仿宋" w:cs="仿宋"/>
              <w:spacing w:val="-4"/>
              <w:sz w:val="28"/>
              <w:szCs w:val="28"/>
            </w:rPr>
          </w:rPrChange>
        </w:rPr>
        <w:t>(1)如果由于以下原因造成竣工日期推迟和延误，经甲方代表确认后，</w:t>
      </w:r>
      <w:r>
        <w:rPr>
          <w:rFonts w:ascii="仿宋" w:hAnsi="仿宋" w:eastAsia="仿宋" w:cs="仿宋"/>
          <w:spacing w:val="10"/>
          <w:sz w:val="28"/>
          <w:szCs w:val="28"/>
          <w:highlight w:val="none"/>
          <w:rPrChange w:id="394" w:author="豆豆" w:date="2025-09-28T13:42:01Z">
            <w:rPr>
              <w:rFonts w:ascii="仿宋" w:hAnsi="仿宋" w:eastAsia="仿宋" w:cs="仿宋"/>
              <w:spacing w:val="10"/>
              <w:sz w:val="28"/>
              <w:szCs w:val="28"/>
            </w:rPr>
          </w:rPrChange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  <w:highlight w:val="none"/>
          <w:rPrChange w:id="395" w:author="豆豆" w:date="2025-09-28T13:42:01Z">
            <w:rPr>
              <w:rFonts w:ascii="仿宋" w:hAnsi="仿宋" w:eastAsia="仿宋" w:cs="仿宋"/>
              <w:spacing w:val="-3"/>
              <w:sz w:val="28"/>
              <w:szCs w:val="28"/>
            </w:rPr>
          </w:rPrChange>
        </w:rPr>
        <w:t>乙方可延期完成工程或部分工程，</w:t>
      </w:r>
      <w:r>
        <w:rPr>
          <w:rFonts w:ascii="仿宋" w:hAnsi="仿宋" w:eastAsia="仿宋" w:cs="仿宋"/>
          <w:spacing w:val="-71"/>
          <w:sz w:val="28"/>
          <w:szCs w:val="28"/>
          <w:highlight w:val="none"/>
          <w:rPrChange w:id="396" w:author="豆豆" w:date="2025-09-28T13:42:01Z">
            <w:rPr>
              <w:rFonts w:ascii="仿宋" w:hAnsi="仿宋" w:eastAsia="仿宋" w:cs="仿宋"/>
              <w:spacing w:val="-71"/>
              <w:sz w:val="28"/>
              <w:szCs w:val="28"/>
            </w:rPr>
          </w:rPrChange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  <w:highlight w:val="none"/>
          <w:rPrChange w:id="397" w:author="豆豆" w:date="2025-09-28T13:42:01Z">
            <w:rPr>
              <w:rFonts w:ascii="仿宋" w:hAnsi="仿宋" w:eastAsia="仿宋" w:cs="仿宋"/>
              <w:spacing w:val="-3"/>
              <w:sz w:val="28"/>
              <w:szCs w:val="28"/>
            </w:rPr>
          </w:rPrChange>
        </w:rPr>
        <w:t>甲方代表应在同乙方商定之后，决定竣</w:t>
      </w:r>
      <w:r>
        <w:rPr>
          <w:rFonts w:ascii="仿宋" w:hAnsi="仿宋" w:eastAsia="仿宋" w:cs="仿宋"/>
          <w:sz w:val="28"/>
          <w:szCs w:val="28"/>
          <w:highlight w:val="none"/>
          <w:rPrChange w:id="398" w:author="豆豆" w:date="2025-09-28T13:42:01Z">
            <w:rPr>
              <w:rFonts w:ascii="仿宋" w:hAnsi="仿宋" w:eastAsia="仿宋" w:cs="仿宋"/>
              <w:sz w:val="28"/>
              <w:szCs w:val="28"/>
            </w:rPr>
          </w:rPrChange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  <w:highlight w:val="none"/>
          <w:rPrChange w:id="399" w:author="豆豆" w:date="2025-09-28T13:42:01Z">
            <w:rPr>
              <w:rFonts w:ascii="仿宋" w:hAnsi="仿宋" w:eastAsia="仿宋" w:cs="仿宋"/>
              <w:spacing w:val="-3"/>
              <w:sz w:val="28"/>
              <w:szCs w:val="28"/>
            </w:rPr>
          </w:rPrChange>
        </w:rPr>
        <w:t>工时间延长的期限。</w:t>
      </w:r>
    </w:p>
    <w:p w14:paraId="285A119E">
      <w:pPr>
        <w:spacing w:line="222" w:lineRule="auto"/>
        <w:ind w:left="550"/>
        <w:rPr>
          <w:rFonts w:ascii="仿宋" w:hAnsi="仿宋" w:eastAsia="仿宋" w:cs="仿宋"/>
          <w:sz w:val="28"/>
          <w:szCs w:val="28"/>
          <w:highlight w:val="none"/>
          <w:rPrChange w:id="400" w:author="豆豆" w:date="2025-09-28T13:42:01Z">
            <w:rPr>
              <w:rFonts w:ascii="仿宋" w:hAnsi="仿宋" w:eastAsia="仿宋" w:cs="仿宋"/>
              <w:sz w:val="28"/>
              <w:szCs w:val="28"/>
            </w:rPr>
          </w:rPrChange>
        </w:rPr>
      </w:pPr>
      <w:r>
        <w:rPr>
          <w:rFonts w:ascii="仿宋" w:hAnsi="仿宋" w:eastAsia="仿宋" w:cs="仿宋"/>
          <w:spacing w:val="-1"/>
          <w:sz w:val="28"/>
          <w:szCs w:val="28"/>
          <w:highlight w:val="none"/>
          <w:rPrChange w:id="401" w:author="豆豆" w:date="2025-09-28T13:42:01Z">
            <w:rPr>
              <w:rFonts w:ascii="仿宋" w:hAnsi="仿宋" w:eastAsia="仿宋" w:cs="仿宋"/>
              <w:spacing w:val="-1"/>
              <w:sz w:val="28"/>
              <w:szCs w:val="28"/>
            </w:rPr>
          </w:rPrChange>
        </w:rPr>
        <w:t>①额外的或附加的工程数量；</w:t>
      </w:r>
    </w:p>
    <w:p w14:paraId="0FFB8951">
      <w:pPr>
        <w:spacing w:before="208" w:line="222" w:lineRule="auto"/>
        <w:ind w:left="549"/>
        <w:rPr>
          <w:rFonts w:ascii="仿宋" w:hAnsi="仿宋" w:eastAsia="仿宋" w:cs="仿宋"/>
          <w:sz w:val="28"/>
          <w:szCs w:val="28"/>
          <w:highlight w:val="none"/>
          <w:rPrChange w:id="402" w:author="豆豆" w:date="2025-09-28T13:42:01Z">
            <w:rPr>
              <w:rFonts w:ascii="仿宋" w:hAnsi="仿宋" w:eastAsia="仿宋" w:cs="仿宋"/>
              <w:sz w:val="28"/>
              <w:szCs w:val="28"/>
            </w:rPr>
          </w:rPrChange>
        </w:rPr>
      </w:pPr>
      <w:r>
        <w:rPr>
          <w:rFonts w:ascii="仿宋" w:hAnsi="仿宋" w:eastAsia="仿宋" w:cs="仿宋"/>
          <w:spacing w:val="-1"/>
          <w:sz w:val="28"/>
          <w:szCs w:val="28"/>
          <w:highlight w:val="none"/>
          <w:rPrChange w:id="403" w:author="豆豆" w:date="2025-09-28T13:42:01Z">
            <w:rPr>
              <w:rFonts w:ascii="仿宋" w:hAnsi="仿宋" w:eastAsia="仿宋" w:cs="仿宋"/>
              <w:spacing w:val="-1"/>
              <w:sz w:val="28"/>
              <w:szCs w:val="28"/>
            </w:rPr>
          </w:rPrChange>
        </w:rPr>
        <w:t>②由甲方造成的延误、障碍、阻止；</w:t>
      </w:r>
    </w:p>
    <w:p w14:paraId="4268F676">
      <w:pPr>
        <w:spacing w:before="208" w:line="222" w:lineRule="auto"/>
        <w:ind w:left="549"/>
        <w:rPr>
          <w:rFonts w:ascii="仿宋" w:hAnsi="仿宋" w:eastAsia="仿宋" w:cs="仿宋"/>
          <w:sz w:val="28"/>
          <w:szCs w:val="28"/>
          <w:highlight w:val="none"/>
          <w:rPrChange w:id="404" w:author="豆豆" w:date="2025-09-28T13:42:01Z">
            <w:rPr>
              <w:rFonts w:ascii="仿宋" w:hAnsi="仿宋" w:eastAsia="仿宋" w:cs="仿宋"/>
              <w:sz w:val="28"/>
              <w:szCs w:val="28"/>
            </w:rPr>
          </w:rPrChange>
        </w:rPr>
      </w:pPr>
      <w:r>
        <w:rPr>
          <w:rFonts w:ascii="仿宋" w:hAnsi="仿宋" w:eastAsia="仿宋" w:cs="仿宋"/>
          <w:spacing w:val="-2"/>
          <w:sz w:val="28"/>
          <w:szCs w:val="28"/>
          <w:highlight w:val="none"/>
          <w:rPrChange w:id="405" w:author="豆豆" w:date="2025-09-28T13:42:01Z">
            <w:rPr>
              <w:rFonts w:ascii="仿宋" w:hAnsi="仿宋" w:eastAsia="仿宋" w:cs="仿宋"/>
              <w:spacing w:val="-2"/>
              <w:sz w:val="28"/>
              <w:szCs w:val="28"/>
            </w:rPr>
          </w:rPrChange>
        </w:rPr>
        <w:t>③不可抗力：</w:t>
      </w:r>
    </w:p>
    <w:p w14:paraId="236F8C88">
      <w:pPr>
        <w:spacing w:before="208" w:line="222" w:lineRule="auto"/>
        <w:ind w:left="549"/>
        <w:rPr>
          <w:rFonts w:ascii="仿宋" w:hAnsi="仿宋" w:eastAsia="仿宋" w:cs="仿宋"/>
          <w:sz w:val="28"/>
          <w:szCs w:val="28"/>
          <w:highlight w:val="none"/>
          <w:rPrChange w:id="406" w:author="豆豆" w:date="2025-09-28T13:42:01Z">
            <w:rPr>
              <w:rFonts w:ascii="仿宋" w:hAnsi="仿宋" w:eastAsia="仿宋" w:cs="仿宋"/>
              <w:sz w:val="28"/>
              <w:szCs w:val="28"/>
            </w:rPr>
          </w:rPrChange>
        </w:rPr>
      </w:pPr>
      <w:r>
        <w:rPr>
          <w:rFonts w:ascii="仿宋" w:hAnsi="仿宋" w:eastAsia="仿宋" w:cs="仿宋"/>
          <w:spacing w:val="-1"/>
          <w:sz w:val="28"/>
          <w:szCs w:val="28"/>
          <w:highlight w:val="none"/>
          <w:rPrChange w:id="407" w:author="豆豆" w:date="2025-09-28T13:42:01Z">
            <w:rPr>
              <w:rFonts w:ascii="仿宋" w:hAnsi="仿宋" w:eastAsia="仿宋" w:cs="仿宋"/>
              <w:spacing w:val="-1"/>
              <w:sz w:val="28"/>
              <w:szCs w:val="28"/>
            </w:rPr>
          </w:rPrChange>
        </w:rPr>
        <w:t>④可能会出现的，但不是乙方过失或违约造成的。</w:t>
      </w:r>
    </w:p>
    <w:p w14:paraId="6035EE9D">
      <w:pPr>
        <w:spacing w:before="206" w:line="317" w:lineRule="auto"/>
        <w:ind w:left="5" w:right="82" w:firstLine="594"/>
        <w:rPr>
          <w:rFonts w:hint="default" w:ascii="仿宋" w:hAnsi="仿宋" w:eastAsia="仿宋" w:cs="仿宋"/>
          <w:sz w:val="28"/>
          <w:szCs w:val="28"/>
          <w:highlight w:val="none"/>
          <w:lang w:val="en-US" w:eastAsia="zh-CN"/>
          <w:rPrChange w:id="408" w:author="豆豆" w:date="2025-09-28T13:42:01Z">
            <w:rPr>
              <w:rFonts w:hint="default" w:ascii="仿宋" w:hAnsi="仿宋" w:eastAsia="仿宋" w:cs="仿宋"/>
              <w:sz w:val="28"/>
              <w:szCs w:val="28"/>
              <w:lang w:val="en-US" w:eastAsia="zh-CN"/>
            </w:rPr>
          </w:rPrChange>
        </w:rPr>
      </w:pPr>
      <w:r>
        <w:rPr>
          <w:rFonts w:ascii="仿宋" w:hAnsi="仿宋" w:eastAsia="仿宋" w:cs="仿宋"/>
          <w:spacing w:val="2"/>
          <w:sz w:val="28"/>
          <w:szCs w:val="28"/>
          <w:highlight w:val="none"/>
          <w:rPrChange w:id="409" w:author="豆豆" w:date="2025-09-28T13:42:01Z">
            <w:rPr>
              <w:rFonts w:ascii="仿宋" w:hAnsi="仿宋" w:eastAsia="仿宋" w:cs="仿宋"/>
              <w:spacing w:val="2"/>
              <w:sz w:val="28"/>
              <w:szCs w:val="28"/>
            </w:rPr>
          </w:rPrChange>
        </w:rPr>
        <w:t>(2)非上述原因，乙方不能按合同工期完成，应承担违约责任，并向</w:t>
      </w:r>
      <w:r>
        <w:rPr>
          <w:rFonts w:ascii="仿宋" w:hAnsi="仿宋" w:eastAsia="仿宋" w:cs="仿宋"/>
          <w:spacing w:val="17"/>
          <w:sz w:val="28"/>
          <w:szCs w:val="28"/>
          <w:highlight w:val="none"/>
          <w:rPrChange w:id="410" w:author="豆豆" w:date="2025-09-28T13:42:01Z">
            <w:rPr>
              <w:rFonts w:ascii="仿宋" w:hAnsi="仿宋" w:eastAsia="仿宋" w:cs="仿宋"/>
              <w:spacing w:val="17"/>
              <w:sz w:val="28"/>
              <w:szCs w:val="28"/>
            </w:rPr>
          </w:rPrChange>
        </w:rPr>
        <w:t xml:space="preserve"> </w:t>
      </w:r>
      <w:r>
        <w:rPr>
          <w:rFonts w:ascii="仿宋" w:hAnsi="仿宋" w:eastAsia="仿宋" w:cs="仿宋"/>
          <w:spacing w:val="-1"/>
          <w:sz w:val="28"/>
          <w:szCs w:val="28"/>
          <w:highlight w:val="none"/>
          <w:rPrChange w:id="411" w:author="豆豆" w:date="2025-09-28T13:42:01Z">
            <w:rPr>
              <w:rFonts w:ascii="仿宋" w:hAnsi="仿宋" w:eastAsia="仿宋" w:cs="仿宋"/>
              <w:spacing w:val="-1"/>
              <w:sz w:val="28"/>
              <w:szCs w:val="28"/>
            </w:rPr>
          </w:rPrChange>
        </w:rPr>
        <w:t>甲方支付赔偿费，赔偿费支付办法按下列</w:t>
      </w:r>
      <w:ins w:id="412" w:author="WPS_1718633914" w:date="2025-09-23T14:22:27Z">
        <w:r>
          <w:rPr>
            <w:rFonts w:hint="eastAsia" w:ascii="仿宋" w:hAnsi="仿宋" w:eastAsia="仿宋" w:cs="仿宋"/>
            <w:spacing w:val="-1"/>
            <w:sz w:val="28"/>
            <w:szCs w:val="28"/>
            <w:highlight w:val="none"/>
            <w:lang w:val="en-US" w:eastAsia="zh-CN"/>
            <w:rPrChange w:id="413" w:author="豆豆" w:date="2025-09-28T13:42:01Z">
              <w:rPr>
                <w:rFonts w:hint="eastAsia" w:ascii="仿宋" w:hAnsi="仿宋" w:eastAsia="仿宋" w:cs="仿宋"/>
                <w:spacing w:val="-1"/>
                <w:sz w:val="28"/>
                <w:szCs w:val="28"/>
                <w:lang w:val="en-US" w:eastAsia="zh-CN"/>
              </w:rPr>
            </w:rPrChange>
          </w:rPr>
          <w:t>第</w:t>
        </w:r>
      </w:ins>
      <w:ins w:id="415" w:author="WPS_1718633914" w:date="2025-09-23T14:22:39Z">
        <w:r>
          <w:rPr>
            <w:rFonts w:ascii="仿宋" w:hAnsi="仿宋" w:eastAsia="仿宋" w:cs="仿宋"/>
            <w:spacing w:val="2"/>
            <w:sz w:val="28"/>
            <w:szCs w:val="28"/>
            <w:highlight w:val="none"/>
            <w:rPrChange w:id="416" w:author="豆豆" w:date="2025-09-28T13:42:01Z">
              <w:rPr>
                <w:rFonts w:ascii="仿宋" w:hAnsi="仿宋" w:eastAsia="仿宋" w:cs="仿宋"/>
                <w:spacing w:val="2"/>
                <w:sz w:val="28"/>
                <w:szCs w:val="28"/>
              </w:rPr>
            </w:rPrChange>
          </w:rPr>
          <w:t>②</w:t>
        </w:r>
      </w:ins>
      <w:del w:id="418" w:author="WPS_1718633914" w:date="2025-09-23T14:22:50Z">
        <w:r>
          <w:rPr>
            <w:rFonts w:ascii="仿宋" w:hAnsi="仿宋" w:eastAsia="仿宋" w:cs="仿宋"/>
            <w:spacing w:val="-1"/>
            <w:sz w:val="28"/>
            <w:szCs w:val="28"/>
            <w:highlight w:val="none"/>
            <w:rPrChange w:id="419" w:author="豆豆" w:date="2025-09-28T13:42:01Z">
              <w:rPr>
                <w:rFonts w:ascii="仿宋" w:hAnsi="仿宋" w:eastAsia="仿宋" w:cs="仿宋"/>
                <w:spacing w:val="-1"/>
                <w:sz w:val="28"/>
                <w:szCs w:val="28"/>
              </w:rPr>
            </w:rPrChange>
          </w:rPr>
          <w:delText>条款中任意一项，</w:delText>
        </w:r>
      </w:del>
      <w:del w:id="421" w:author="WPS_1718633914" w:date="2025-09-23T14:22:50Z">
        <w:r>
          <w:rPr>
            <w:rFonts w:hint="default" w:ascii="仿宋" w:hAnsi="仿宋" w:eastAsia="仿宋" w:cs="仿宋"/>
            <w:spacing w:val="-1"/>
            <w:sz w:val="28"/>
            <w:szCs w:val="28"/>
            <w:highlight w:val="none"/>
            <w:lang w:val="en-US"/>
            <w:rPrChange w:id="422" w:author="豆豆" w:date="2025-09-28T13:42:01Z">
              <w:rPr>
                <w:rFonts w:hint="default" w:ascii="仿宋" w:hAnsi="仿宋" w:eastAsia="仿宋" w:cs="仿宋"/>
                <w:spacing w:val="-1"/>
                <w:sz w:val="28"/>
                <w:szCs w:val="28"/>
                <w:lang w:val="en-US"/>
              </w:rPr>
            </w:rPrChange>
          </w:rPr>
          <w:delText>由</w:delText>
        </w:r>
        <w:commentRangeStart w:id="0"/>
        <w:r>
          <w:rPr>
            <w:rFonts w:hint="default" w:ascii="仿宋" w:hAnsi="仿宋" w:eastAsia="仿宋" w:cs="仿宋"/>
            <w:spacing w:val="-1"/>
            <w:sz w:val="28"/>
            <w:szCs w:val="28"/>
            <w:highlight w:val="none"/>
            <w:lang w:val="en-US"/>
            <w:rPrChange w:id="422" w:author="豆豆" w:date="2025-09-28T13:42:01Z">
              <w:rPr>
                <w:rFonts w:hint="default" w:ascii="仿宋" w:hAnsi="仿宋" w:eastAsia="仿宋" w:cs="仿宋"/>
                <w:spacing w:val="-1"/>
                <w:sz w:val="28"/>
                <w:szCs w:val="28"/>
                <w:lang w:val="en-US"/>
              </w:rPr>
            </w:rPrChange>
          </w:rPr>
          <w:delText>三方</w:delText>
        </w:r>
        <w:commentRangeEnd w:id="0"/>
      </w:del>
      <w:del w:id="424" w:author="WPS_1718633914" w:date="2025-09-23T14:22:50Z">
        <w:r>
          <w:rPr>
            <w:rFonts w:hint="default"/>
            <w:highlight w:val="none"/>
            <w:lang w:val="en-US"/>
            <w:rPrChange w:id="425" w:author="豆豆" w:date="2025-09-28T13:42:01Z">
              <w:rPr>
                <w:rFonts w:hint="default"/>
                <w:lang w:val="en-US"/>
              </w:rPr>
            </w:rPrChange>
          </w:rPr>
          <w:commentReference w:id="0"/>
        </w:r>
      </w:del>
      <w:del w:id="427" w:author="WPS_1718633914" w:date="2025-09-23T14:22:50Z">
        <w:r>
          <w:rPr>
            <w:rFonts w:hint="default" w:ascii="仿宋" w:hAnsi="仿宋" w:eastAsia="仿宋" w:cs="仿宋"/>
            <w:spacing w:val="-1"/>
            <w:sz w:val="28"/>
            <w:szCs w:val="28"/>
            <w:highlight w:val="none"/>
            <w:lang w:val="en-US"/>
            <w:rPrChange w:id="428" w:author="豆豆" w:date="2025-09-28T13:42:01Z">
              <w:rPr>
                <w:rFonts w:hint="default" w:ascii="仿宋" w:hAnsi="仿宋" w:eastAsia="仿宋" w:cs="仿宋"/>
                <w:spacing w:val="-1"/>
                <w:sz w:val="28"/>
                <w:szCs w:val="28"/>
                <w:lang w:val="en-US"/>
              </w:rPr>
            </w:rPrChange>
          </w:rPr>
          <w:delText>协商确</w:delText>
        </w:r>
      </w:del>
      <w:del w:id="430" w:author="WPS_1718633914" w:date="2025-09-23T14:22:50Z">
        <w:r>
          <w:rPr>
            <w:rFonts w:hint="default" w:ascii="仿宋" w:hAnsi="仿宋" w:eastAsia="仿宋" w:cs="仿宋"/>
            <w:spacing w:val="6"/>
            <w:sz w:val="28"/>
            <w:szCs w:val="28"/>
            <w:highlight w:val="none"/>
            <w:lang w:val="en-US"/>
            <w:rPrChange w:id="431" w:author="豆豆" w:date="2025-09-28T13:42:01Z">
              <w:rPr>
                <w:rFonts w:hint="default" w:ascii="仿宋" w:hAnsi="仿宋" w:eastAsia="仿宋" w:cs="仿宋"/>
                <w:spacing w:val="6"/>
                <w:sz w:val="28"/>
                <w:szCs w:val="28"/>
                <w:lang w:val="en-US"/>
              </w:rPr>
            </w:rPrChange>
          </w:rPr>
          <w:delText xml:space="preserve"> </w:delText>
        </w:r>
      </w:del>
      <w:del w:id="433" w:author="WPS_1718633914" w:date="2025-09-23T14:22:50Z">
        <w:r>
          <w:rPr>
            <w:rFonts w:hint="default" w:ascii="仿宋" w:hAnsi="仿宋" w:eastAsia="仿宋" w:cs="仿宋"/>
            <w:spacing w:val="-12"/>
            <w:sz w:val="28"/>
            <w:szCs w:val="28"/>
            <w:highlight w:val="none"/>
            <w:lang w:val="en-US"/>
            <w:rPrChange w:id="434" w:author="豆豆" w:date="2025-09-28T13:42:01Z">
              <w:rPr>
                <w:rFonts w:hint="default" w:ascii="仿宋" w:hAnsi="仿宋" w:eastAsia="仿宋" w:cs="仿宋"/>
                <w:spacing w:val="-12"/>
                <w:sz w:val="28"/>
                <w:szCs w:val="28"/>
                <w:lang w:val="en-US"/>
              </w:rPr>
            </w:rPrChange>
          </w:rPr>
          <w:delText>定。</w:delText>
        </w:r>
      </w:del>
      <w:ins w:id="436" w:author="WPS_1718633914" w:date="2025-09-23T14:21:51Z">
        <w:r>
          <w:rPr>
            <w:rFonts w:hint="eastAsia" w:ascii="仿宋" w:hAnsi="仿宋" w:eastAsia="仿宋" w:cs="仿宋"/>
            <w:spacing w:val="2"/>
            <w:sz w:val="28"/>
            <w:szCs w:val="28"/>
            <w:highlight w:val="none"/>
            <w:lang w:val="en-US" w:eastAsia="zh-CN"/>
            <w:rPrChange w:id="437" w:author="豆豆" w:date="2025-09-28T13:42:01Z">
              <w:rPr>
                <w:rFonts w:hint="eastAsia" w:ascii="仿宋" w:hAnsi="仿宋" w:eastAsia="仿宋" w:cs="仿宋"/>
                <w:spacing w:val="2"/>
                <w:sz w:val="28"/>
                <w:szCs w:val="28"/>
                <w:lang w:val="en-US" w:eastAsia="zh-CN"/>
              </w:rPr>
            </w:rPrChange>
          </w:rPr>
          <w:t>种</w:t>
        </w:r>
      </w:ins>
      <w:ins w:id="439" w:author="WPS_1718633914" w:date="2025-09-23T14:21:52Z">
        <w:r>
          <w:rPr>
            <w:rFonts w:hint="eastAsia" w:ascii="仿宋" w:hAnsi="仿宋" w:eastAsia="仿宋" w:cs="仿宋"/>
            <w:spacing w:val="2"/>
            <w:sz w:val="28"/>
            <w:szCs w:val="28"/>
            <w:highlight w:val="none"/>
            <w:lang w:val="en-US" w:eastAsia="zh-CN"/>
            <w:rPrChange w:id="440" w:author="豆豆" w:date="2025-09-28T13:42:01Z">
              <w:rPr>
                <w:rFonts w:hint="eastAsia" w:ascii="仿宋" w:hAnsi="仿宋" w:eastAsia="仿宋" w:cs="仿宋"/>
                <w:spacing w:val="2"/>
                <w:sz w:val="28"/>
                <w:szCs w:val="28"/>
                <w:lang w:val="en-US" w:eastAsia="zh-CN"/>
              </w:rPr>
            </w:rPrChange>
          </w:rPr>
          <w:t>方式</w:t>
        </w:r>
      </w:ins>
      <w:ins w:id="442" w:author="WPS_1718633914" w:date="2025-09-23T14:21:58Z">
        <w:r>
          <w:rPr>
            <w:rFonts w:hint="eastAsia" w:ascii="仿宋" w:hAnsi="仿宋" w:eastAsia="仿宋" w:cs="仿宋"/>
            <w:spacing w:val="2"/>
            <w:sz w:val="28"/>
            <w:szCs w:val="28"/>
            <w:highlight w:val="none"/>
            <w:lang w:val="en-US" w:eastAsia="zh-CN"/>
            <w:rPrChange w:id="443" w:author="豆豆" w:date="2025-09-28T13:42:01Z">
              <w:rPr>
                <w:rFonts w:hint="eastAsia" w:ascii="仿宋" w:hAnsi="仿宋" w:eastAsia="仿宋" w:cs="仿宋"/>
                <w:spacing w:val="2"/>
                <w:sz w:val="28"/>
                <w:szCs w:val="28"/>
                <w:lang w:val="en-US" w:eastAsia="zh-CN"/>
              </w:rPr>
            </w:rPrChange>
          </w:rPr>
          <w:t>承担</w:t>
        </w:r>
      </w:ins>
      <w:ins w:id="445" w:author="WPS_1718633914" w:date="2025-09-23T14:22:01Z">
        <w:r>
          <w:rPr>
            <w:rFonts w:hint="eastAsia" w:ascii="仿宋" w:hAnsi="仿宋" w:eastAsia="仿宋" w:cs="仿宋"/>
            <w:spacing w:val="2"/>
            <w:sz w:val="28"/>
            <w:szCs w:val="28"/>
            <w:highlight w:val="none"/>
            <w:lang w:val="en-US" w:eastAsia="zh-CN"/>
            <w:rPrChange w:id="446" w:author="豆豆" w:date="2025-09-28T13:42:01Z">
              <w:rPr>
                <w:rFonts w:hint="eastAsia" w:ascii="仿宋" w:hAnsi="仿宋" w:eastAsia="仿宋" w:cs="仿宋"/>
                <w:spacing w:val="2"/>
                <w:sz w:val="28"/>
                <w:szCs w:val="28"/>
                <w:lang w:val="en-US" w:eastAsia="zh-CN"/>
              </w:rPr>
            </w:rPrChange>
          </w:rPr>
          <w:t>。</w:t>
        </w:r>
      </w:ins>
    </w:p>
    <w:p w14:paraId="652D5A2B">
      <w:pPr>
        <w:spacing w:before="193" w:line="220" w:lineRule="auto"/>
        <w:ind w:left="550"/>
        <w:rPr>
          <w:rFonts w:ascii="仿宋" w:hAnsi="仿宋" w:eastAsia="仿宋" w:cs="仿宋"/>
          <w:sz w:val="28"/>
          <w:szCs w:val="28"/>
          <w:highlight w:val="none"/>
          <w:rPrChange w:id="448" w:author="豆豆" w:date="2025-09-28T13:42:01Z">
            <w:rPr>
              <w:rFonts w:ascii="仿宋" w:hAnsi="仿宋" w:eastAsia="仿宋" w:cs="仿宋"/>
              <w:sz w:val="28"/>
              <w:szCs w:val="28"/>
            </w:rPr>
          </w:rPrChange>
        </w:rPr>
      </w:pPr>
      <w:r>
        <w:rPr>
          <w:rFonts w:ascii="仿宋" w:hAnsi="仿宋" w:eastAsia="仿宋" w:cs="仿宋"/>
          <w:spacing w:val="-1"/>
          <w:sz w:val="28"/>
          <w:szCs w:val="28"/>
          <w:highlight w:val="none"/>
          <w:rPrChange w:id="449" w:author="豆豆" w:date="2025-09-28T13:42:01Z">
            <w:rPr>
              <w:rFonts w:ascii="仿宋" w:hAnsi="仿宋" w:eastAsia="仿宋" w:cs="仿宋"/>
              <w:spacing w:val="-1"/>
              <w:sz w:val="28"/>
              <w:szCs w:val="28"/>
            </w:rPr>
          </w:rPrChange>
        </w:rPr>
        <w:t>①乙方在磋商响应文件中自报的赔偿费和限额：</w:t>
      </w:r>
    </w:p>
    <w:p w14:paraId="55A1B505">
      <w:pPr>
        <w:spacing w:before="209" w:line="291" w:lineRule="auto"/>
        <w:ind w:left="7" w:right="83" w:firstLine="541"/>
        <w:rPr>
          <w:rFonts w:ascii="仿宋" w:hAnsi="仿宋" w:eastAsia="仿宋" w:cs="仿宋"/>
          <w:sz w:val="28"/>
          <w:szCs w:val="28"/>
          <w:highlight w:val="none"/>
          <w:rPrChange w:id="450" w:author="豆豆" w:date="2025-09-28T13:42:01Z">
            <w:rPr>
              <w:rFonts w:ascii="仿宋" w:hAnsi="仿宋" w:eastAsia="仿宋" w:cs="仿宋"/>
              <w:sz w:val="28"/>
              <w:szCs w:val="28"/>
            </w:rPr>
          </w:rPrChange>
        </w:rPr>
      </w:pPr>
      <w:r>
        <w:rPr>
          <w:rFonts w:ascii="仿宋" w:hAnsi="仿宋" w:eastAsia="仿宋" w:cs="仿宋"/>
          <w:spacing w:val="2"/>
          <w:sz w:val="28"/>
          <w:szCs w:val="28"/>
          <w:highlight w:val="none"/>
          <w:rPrChange w:id="451" w:author="豆豆" w:date="2025-09-28T13:42:01Z">
            <w:rPr>
              <w:rFonts w:ascii="仿宋" w:hAnsi="仿宋" w:eastAsia="仿宋" w:cs="仿宋"/>
              <w:spacing w:val="2"/>
              <w:sz w:val="28"/>
              <w:szCs w:val="28"/>
            </w:rPr>
          </w:rPrChange>
        </w:rPr>
        <w:t>②按合同工期，每推迟一天乙方赔偿1000元人民币。工期延误赔偿</w:t>
      </w:r>
      <w:r>
        <w:rPr>
          <w:rFonts w:ascii="仿宋" w:hAnsi="仿宋" w:eastAsia="仿宋" w:cs="仿宋"/>
          <w:sz w:val="28"/>
          <w:szCs w:val="28"/>
          <w:highlight w:val="none"/>
          <w:rPrChange w:id="452" w:author="豆豆" w:date="2025-09-28T13:42:01Z">
            <w:rPr>
              <w:rFonts w:ascii="仿宋" w:hAnsi="仿宋" w:eastAsia="仿宋" w:cs="仿宋"/>
              <w:sz w:val="28"/>
              <w:szCs w:val="28"/>
            </w:rPr>
          </w:rPrChange>
        </w:rPr>
        <w:t xml:space="preserve"> </w:t>
      </w:r>
      <w:r>
        <w:rPr>
          <w:rFonts w:ascii="仿宋" w:hAnsi="仿宋" w:eastAsia="仿宋" w:cs="仿宋"/>
          <w:spacing w:val="3"/>
          <w:sz w:val="28"/>
          <w:szCs w:val="28"/>
          <w:highlight w:val="none"/>
          <w:rPrChange w:id="453" w:author="豆豆" w:date="2025-09-28T13:42:01Z">
            <w:rPr>
              <w:rFonts w:ascii="仿宋" w:hAnsi="仿宋" w:eastAsia="仿宋" w:cs="仿宋"/>
              <w:spacing w:val="3"/>
              <w:sz w:val="28"/>
              <w:szCs w:val="28"/>
            </w:rPr>
          </w:rPrChange>
        </w:rPr>
        <w:t>最高限为合同总额的5%。</w:t>
      </w:r>
    </w:p>
    <w:p w14:paraId="4F11F6F7">
      <w:pPr>
        <w:spacing w:before="206" w:line="291" w:lineRule="auto"/>
        <w:ind w:left="16" w:right="83" w:firstLine="583"/>
        <w:rPr>
          <w:rFonts w:ascii="仿宋" w:hAnsi="仿宋" w:eastAsia="仿宋" w:cs="仿宋"/>
          <w:sz w:val="28"/>
          <w:szCs w:val="28"/>
          <w:highlight w:val="none"/>
          <w:rPrChange w:id="454" w:author="豆豆" w:date="2025-09-28T13:42:01Z">
            <w:rPr>
              <w:rFonts w:ascii="仿宋" w:hAnsi="仿宋" w:eastAsia="仿宋" w:cs="仿宋"/>
              <w:sz w:val="28"/>
              <w:szCs w:val="28"/>
            </w:rPr>
          </w:rPrChange>
        </w:rPr>
      </w:pPr>
      <w:r>
        <w:rPr>
          <w:rFonts w:ascii="仿宋" w:hAnsi="仿宋" w:eastAsia="仿宋" w:cs="仿宋"/>
          <w:spacing w:val="2"/>
          <w:sz w:val="28"/>
          <w:szCs w:val="28"/>
          <w:highlight w:val="none"/>
          <w:rPrChange w:id="455" w:author="豆豆" w:date="2025-09-28T13:42:01Z">
            <w:rPr>
              <w:rFonts w:ascii="仿宋" w:hAnsi="仿宋" w:eastAsia="仿宋" w:cs="仿宋"/>
              <w:spacing w:val="2"/>
              <w:sz w:val="28"/>
              <w:szCs w:val="28"/>
            </w:rPr>
          </w:rPrChange>
        </w:rPr>
        <w:t>(3)  甲方可从向乙方支付的任何金额中扣除此项赔偿费。此赔偿费</w:t>
      </w:r>
      <w:r>
        <w:rPr>
          <w:rFonts w:ascii="仿宋" w:hAnsi="仿宋" w:eastAsia="仿宋" w:cs="仿宋"/>
          <w:spacing w:val="15"/>
          <w:sz w:val="28"/>
          <w:szCs w:val="28"/>
          <w:highlight w:val="none"/>
          <w:rPrChange w:id="456" w:author="豆豆" w:date="2025-09-28T13:42:01Z">
            <w:rPr>
              <w:rFonts w:ascii="仿宋" w:hAnsi="仿宋" w:eastAsia="仿宋" w:cs="仿宋"/>
              <w:spacing w:val="15"/>
              <w:sz w:val="28"/>
              <w:szCs w:val="28"/>
            </w:rPr>
          </w:rPrChange>
        </w:rPr>
        <w:t xml:space="preserve"> </w:t>
      </w:r>
      <w:r>
        <w:rPr>
          <w:rFonts w:ascii="仿宋" w:hAnsi="仿宋" w:eastAsia="仿宋" w:cs="仿宋"/>
          <w:spacing w:val="-1"/>
          <w:sz w:val="28"/>
          <w:szCs w:val="28"/>
          <w:highlight w:val="none"/>
          <w:rPrChange w:id="457" w:author="豆豆" w:date="2025-09-28T13:42:01Z">
            <w:rPr>
              <w:rFonts w:ascii="仿宋" w:hAnsi="仿宋" w:eastAsia="仿宋" w:cs="仿宋"/>
              <w:spacing w:val="-1"/>
              <w:sz w:val="28"/>
              <w:szCs w:val="28"/>
            </w:rPr>
          </w:rPrChange>
        </w:rPr>
        <w:t>的支付并不能解除乙方完成工程的责任或合</w:t>
      </w:r>
      <w:r>
        <w:rPr>
          <w:rFonts w:ascii="仿宋" w:hAnsi="仿宋" w:eastAsia="仿宋" w:cs="仿宋"/>
          <w:spacing w:val="-2"/>
          <w:sz w:val="28"/>
          <w:szCs w:val="28"/>
          <w:highlight w:val="none"/>
          <w:rPrChange w:id="458" w:author="豆豆" w:date="2025-09-28T13:42:01Z">
            <w:rPr>
              <w:rFonts w:ascii="仿宋" w:hAnsi="仿宋" w:eastAsia="仿宋" w:cs="仿宋"/>
              <w:spacing w:val="-2"/>
              <w:sz w:val="28"/>
              <w:szCs w:val="28"/>
            </w:rPr>
          </w:rPrChange>
        </w:rPr>
        <w:t>同规定的其他责任。</w:t>
      </w:r>
    </w:p>
    <w:p w14:paraId="03193A28">
      <w:pPr>
        <w:spacing w:before="208" w:line="222" w:lineRule="auto"/>
        <w:ind w:left="553"/>
        <w:rPr>
          <w:rFonts w:ascii="仿宋" w:hAnsi="仿宋" w:eastAsia="仿宋" w:cs="仿宋"/>
          <w:sz w:val="28"/>
          <w:szCs w:val="28"/>
          <w:highlight w:val="none"/>
          <w:rPrChange w:id="459" w:author="豆豆" w:date="2025-09-28T13:42:01Z">
            <w:rPr>
              <w:rFonts w:ascii="仿宋" w:hAnsi="仿宋" w:eastAsia="仿宋" w:cs="仿宋"/>
              <w:sz w:val="28"/>
              <w:szCs w:val="28"/>
            </w:rPr>
          </w:rPrChange>
        </w:rPr>
      </w:pPr>
      <w:r>
        <w:rPr>
          <w:rFonts w:ascii="仿宋" w:hAnsi="仿宋" w:eastAsia="仿宋" w:cs="仿宋"/>
          <w:spacing w:val="-6"/>
          <w:sz w:val="28"/>
          <w:szCs w:val="28"/>
          <w:highlight w:val="none"/>
          <w:rPrChange w:id="460" w:author="豆豆" w:date="2025-09-28T13:42:01Z">
            <w:rPr>
              <w:rFonts w:ascii="仿宋" w:hAnsi="仿宋" w:eastAsia="仿宋" w:cs="仿宋"/>
              <w:spacing w:val="-6"/>
              <w:sz w:val="28"/>
              <w:szCs w:val="28"/>
            </w:rPr>
          </w:rPrChange>
        </w:rPr>
        <w:t>2.</w:t>
      </w:r>
      <w:r>
        <w:rPr>
          <w:rFonts w:ascii="仿宋" w:hAnsi="仿宋" w:eastAsia="仿宋" w:cs="仿宋"/>
          <w:spacing w:val="7"/>
          <w:sz w:val="28"/>
          <w:szCs w:val="28"/>
          <w:highlight w:val="none"/>
          <w:rPrChange w:id="461" w:author="豆豆" w:date="2025-09-28T13:42:01Z">
            <w:rPr>
              <w:rFonts w:ascii="仿宋" w:hAnsi="仿宋" w:eastAsia="仿宋" w:cs="仿宋"/>
              <w:spacing w:val="7"/>
              <w:sz w:val="28"/>
              <w:szCs w:val="28"/>
            </w:rPr>
          </w:rPrChange>
        </w:rPr>
        <w:t xml:space="preserve">   </w:t>
      </w:r>
      <w:r>
        <w:rPr>
          <w:rFonts w:ascii="仿宋" w:hAnsi="仿宋" w:eastAsia="仿宋" w:cs="仿宋"/>
          <w:spacing w:val="-6"/>
          <w:sz w:val="28"/>
          <w:szCs w:val="28"/>
          <w:highlight w:val="none"/>
          <w:rPrChange w:id="462" w:author="豆豆" w:date="2025-09-28T13:42:01Z">
            <w:rPr>
              <w:rFonts w:ascii="仿宋" w:hAnsi="仿宋" w:eastAsia="仿宋" w:cs="仿宋"/>
              <w:spacing w:val="-6"/>
              <w:sz w:val="28"/>
              <w:szCs w:val="28"/>
            </w:rPr>
          </w:rPrChange>
        </w:rPr>
        <w:t>工期提前</w:t>
      </w:r>
    </w:p>
    <w:p w14:paraId="1FF855C1">
      <w:pPr>
        <w:spacing w:before="208" w:line="222" w:lineRule="auto"/>
        <w:ind w:left="564"/>
        <w:rPr>
          <w:rFonts w:ascii="仿宋" w:hAnsi="仿宋" w:eastAsia="仿宋" w:cs="仿宋"/>
          <w:sz w:val="28"/>
          <w:szCs w:val="28"/>
          <w:highlight w:val="none"/>
          <w:rPrChange w:id="463" w:author="豆豆" w:date="2025-09-28T13:42:01Z">
            <w:rPr>
              <w:rFonts w:ascii="仿宋" w:hAnsi="仿宋" w:eastAsia="仿宋" w:cs="仿宋"/>
              <w:sz w:val="28"/>
              <w:szCs w:val="28"/>
            </w:rPr>
          </w:rPrChange>
        </w:rPr>
      </w:pPr>
      <w:r>
        <w:rPr>
          <w:rFonts w:ascii="仿宋" w:hAnsi="仿宋" w:eastAsia="仿宋" w:cs="仿宋"/>
          <w:spacing w:val="-2"/>
          <w:sz w:val="28"/>
          <w:szCs w:val="28"/>
          <w:highlight w:val="none"/>
          <w:rPrChange w:id="464" w:author="豆豆" w:date="2025-09-28T13:42:01Z">
            <w:rPr>
              <w:rFonts w:ascii="仿宋" w:hAnsi="仿宋" w:eastAsia="仿宋" w:cs="仿宋"/>
              <w:spacing w:val="-2"/>
              <w:sz w:val="28"/>
              <w:szCs w:val="28"/>
            </w:rPr>
          </w:rPrChange>
        </w:rPr>
        <w:t>实际施工工期提前与合同约定工期，不予奖励。</w:t>
      </w:r>
    </w:p>
    <w:p w14:paraId="352DB4EC">
      <w:pPr>
        <w:spacing w:before="208" w:line="223" w:lineRule="auto"/>
        <w:ind w:left="567"/>
        <w:rPr>
          <w:rFonts w:ascii="仿宋" w:hAnsi="仿宋" w:eastAsia="仿宋" w:cs="仿宋"/>
          <w:sz w:val="28"/>
          <w:szCs w:val="28"/>
          <w:highlight w:val="none"/>
          <w:rPrChange w:id="465" w:author="豆豆" w:date="2025-09-28T13:42:01Z">
            <w:rPr>
              <w:rFonts w:ascii="仿宋" w:hAnsi="仿宋" w:eastAsia="仿宋" w:cs="仿宋"/>
              <w:sz w:val="28"/>
              <w:szCs w:val="28"/>
            </w:rPr>
          </w:rPrChange>
        </w:rPr>
      </w:pPr>
      <w:r>
        <w:rPr>
          <w:rFonts w:ascii="仿宋" w:hAnsi="仿宋" w:eastAsia="仿宋" w:cs="仿宋"/>
          <w:spacing w:val="-5"/>
          <w:sz w:val="28"/>
          <w:szCs w:val="28"/>
          <w:highlight w:val="none"/>
          <w:rPrChange w:id="466" w:author="豆豆" w:date="2025-09-28T13:42:01Z">
            <w:rPr>
              <w:rFonts w:ascii="仿宋" w:hAnsi="仿宋" w:eastAsia="仿宋" w:cs="仿宋"/>
              <w:spacing w:val="-5"/>
              <w:sz w:val="28"/>
              <w:szCs w:val="28"/>
            </w:rPr>
          </w:rPrChange>
        </w:rPr>
        <w:t>十、工程质量</w:t>
      </w:r>
    </w:p>
    <w:p w14:paraId="4E990476">
      <w:pPr>
        <w:spacing w:before="206" w:line="223" w:lineRule="auto"/>
        <w:ind w:left="571"/>
        <w:rPr>
          <w:rFonts w:ascii="仿宋" w:hAnsi="仿宋" w:eastAsia="仿宋" w:cs="仿宋"/>
          <w:sz w:val="28"/>
          <w:szCs w:val="28"/>
          <w:highlight w:val="none"/>
          <w:rPrChange w:id="467" w:author="豆豆" w:date="2025-09-28T13:42:01Z">
            <w:rPr>
              <w:rFonts w:ascii="仿宋" w:hAnsi="仿宋" w:eastAsia="仿宋" w:cs="仿宋"/>
              <w:sz w:val="28"/>
              <w:szCs w:val="28"/>
            </w:rPr>
          </w:rPrChange>
        </w:rPr>
      </w:pPr>
      <w:r>
        <w:rPr>
          <w:rFonts w:ascii="仿宋" w:hAnsi="仿宋" w:eastAsia="仿宋" w:cs="仿宋"/>
          <w:spacing w:val="-1"/>
          <w:sz w:val="28"/>
          <w:szCs w:val="28"/>
          <w:highlight w:val="none"/>
          <w:rPrChange w:id="468" w:author="豆豆" w:date="2025-09-28T13:42:01Z">
            <w:rPr>
              <w:rFonts w:ascii="仿宋" w:hAnsi="仿宋" w:eastAsia="仿宋" w:cs="仿宋"/>
              <w:spacing w:val="-1"/>
              <w:sz w:val="28"/>
              <w:szCs w:val="28"/>
            </w:rPr>
          </w:rPrChange>
        </w:rPr>
        <w:t>1.</w:t>
      </w:r>
      <w:ins w:id="469" w:author="田田1367556787" w:date="2025-09-23T11:19:50Z">
        <w:r>
          <w:rPr>
            <w:rFonts w:hint="eastAsia" w:ascii="仿宋" w:hAnsi="仿宋" w:eastAsia="仿宋" w:cs="仿宋"/>
            <w:spacing w:val="-1"/>
            <w:sz w:val="28"/>
            <w:szCs w:val="28"/>
            <w:highlight w:val="none"/>
            <w:lang w:val="en-US" w:eastAsia="zh-CN"/>
            <w:rPrChange w:id="470" w:author="豆豆" w:date="2025-09-28T13:42:01Z">
              <w:rPr>
                <w:rFonts w:hint="eastAsia" w:ascii="仿宋" w:hAnsi="仿宋" w:eastAsia="仿宋" w:cs="仿宋"/>
                <w:spacing w:val="-1"/>
                <w:sz w:val="28"/>
                <w:szCs w:val="28"/>
                <w:lang w:val="en-US" w:eastAsia="zh-CN"/>
              </w:rPr>
            </w:rPrChange>
          </w:rPr>
          <w:t>工程质量</w:t>
        </w:r>
      </w:ins>
      <w:ins w:id="472" w:author="田田1367556787" w:date="2025-09-23T11:19:53Z">
        <w:r>
          <w:rPr>
            <w:rFonts w:hint="eastAsia" w:ascii="仿宋" w:hAnsi="仿宋" w:eastAsia="仿宋" w:cs="仿宋"/>
            <w:spacing w:val="-1"/>
            <w:sz w:val="28"/>
            <w:szCs w:val="28"/>
            <w:highlight w:val="none"/>
            <w:lang w:val="en-US" w:eastAsia="zh-CN"/>
            <w:rPrChange w:id="473" w:author="豆豆" w:date="2025-09-28T13:42:01Z">
              <w:rPr>
                <w:rFonts w:hint="eastAsia" w:ascii="仿宋" w:hAnsi="仿宋" w:eastAsia="仿宋" w:cs="仿宋"/>
                <w:spacing w:val="-1"/>
                <w:sz w:val="28"/>
                <w:szCs w:val="28"/>
                <w:lang w:val="en-US" w:eastAsia="zh-CN"/>
              </w:rPr>
            </w:rPrChange>
          </w:rPr>
          <w:t>应当符合</w:t>
        </w:r>
      </w:ins>
      <w:ins w:id="475" w:author="田田1367556787" w:date="2025-09-23T11:20:07Z">
        <w:r>
          <w:rPr>
            <w:rFonts w:hint="eastAsia" w:ascii="仿宋" w:hAnsi="仿宋" w:eastAsia="仿宋" w:cs="仿宋"/>
            <w:spacing w:val="-1"/>
            <w:sz w:val="28"/>
            <w:szCs w:val="28"/>
            <w:highlight w:val="none"/>
            <w:lang w:val="en-US" w:eastAsia="zh-CN"/>
            <w:rPrChange w:id="476" w:author="豆豆" w:date="2025-09-28T13:42:01Z">
              <w:rPr>
                <w:rFonts w:hint="eastAsia" w:ascii="仿宋" w:hAnsi="仿宋" w:eastAsia="仿宋" w:cs="仿宋"/>
                <w:spacing w:val="-1"/>
                <w:sz w:val="28"/>
                <w:szCs w:val="28"/>
                <w:lang w:val="en-US" w:eastAsia="zh-CN"/>
              </w:rPr>
            </w:rPrChange>
          </w:rPr>
          <w:t>国家及地方现行规范</w:t>
        </w:r>
      </w:ins>
      <w:ins w:id="478" w:author="田田1367556787" w:date="2025-09-23T11:20:11Z">
        <w:r>
          <w:rPr>
            <w:rFonts w:hint="eastAsia" w:ascii="仿宋" w:hAnsi="仿宋" w:eastAsia="仿宋" w:cs="仿宋"/>
            <w:spacing w:val="-1"/>
            <w:sz w:val="28"/>
            <w:szCs w:val="28"/>
            <w:highlight w:val="none"/>
            <w:lang w:val="en-US" w:eastAsia="zh-CN"/>
            <w:rPrChange w:id="479" w:author="豆豆" w:date="2025-09-28T13:42:01Z">
              <w:rPr>
                <w:rFonts w:hint="eastAsia" w:ascii="仿宋" w:hAnsi="仿宋" w:eastAsia="仿宋" w:cs="仿宋"/>
                <w:spacing w:val="-1"/>
                <w:sz w:val="28"/>
                <w:szCs w:val="28"/>
                <w:lang w:val="en-US" w:eastAsia="zh-CN"/>
              </w:rPr>
            </w:rPrChange>
          </w:rPr>
          <w:t>以及</w:t>
        </w:r>
      </w:ins>
      <w:ins w:id="481" w:author="田田1367556787" w:date="2025-09-23T11:20:12Z">
        <w:r>
          <w:rPr>
            <w:rFonts w:hint="eastAsia" w:ascii="仿宋" w:hAnsi="仿宋" w:eastAsia="仿宋" w:cs="仿宋"/>
            <w:spacing w:val="-1"/>
            <w:sz w:val="28"/>
            <w:szCs w:val="28"/>
            <w:highlight w:val="none"/>
            <w:lang w:val="en-US" w:eastAsia="zh-CN"/>
            <w:rPrChange w:id="482" w:author="豆豆" w:date="2025-09-28T13:42:01Z">
              <w:rPr>
                <w:rFonts w:hint="eastAsia" w:ascii="仿宋" w:hAnsi="仿宋" w:eastAsia="仿宋" w:cs="仿宋"/>
                <w:spacing w:val="-1"/>
                <w:sz w:val="28"/>
                <w:szCs w:val="28"/>
                <w:lang w:val="en-US" w:eastAsia="zh-CN"/>
              </w:rPr>
            </w:rPrChange>
          </w:rPr>
          <w:t>本合同</w:t>
        </w:r>
      </w:ins>
      <w:ins w:id="484" w:author="田田1367556787" w:date="2025-09-23T11:20:13Z">
        <w:r>
          <w:rPr>
            <w:rFonts w:hint="eastAsia" w:ascii="仿宋" w:hAnsi="仿宋" w:eastAsia="仿宋" w:cs="仿宋"/>
            <w:spacing w:val="-1"/>
            <w:sz w:val="28"/>
            <w:szCs w:val="28"/>
            <w:highlight w:val="none"/>
            <w:lang w:val="en-US" w:eastAsia="zh-CN"/>
            <w:rPrChange w:id="485" w:author="豆豆" w:date="2025-09-28T13:42:01Z">
              <w:rPr>
                <w:rFonts w:hint="eastAsia" w:ascii="仿宋" w:hAnsi="仿宋" w:eastAsia="仿宋" w:cs="仿宋"/>
                <w:spacing w:val="-1"/>
                <w:sz w:val="28"/>
                <w:szCs w:val="28"/>
                <w:lang w:val="en-US" w:eastAsia="zh-CN"/>
              </w:rPr>
            </w:rPrChange>
          </w:rPr>
          <w:t>约定</w:t>
        </w:r>
      </w:ins>
      <w:ins w:id="487" w:author="WPS_1718633914" w:date="2025-09-23T14:23:46Z">
        <w:r>
          <w:rPr>
            <w:rFonts w:hint="eastAsia" w:ascii="仿宋" w:hAnsi="仿宋" w:eastAsia="仿宋" w:cs="仿宋"/>
            <w:spacing w:val="-1"/>
            <w:sz w:val="28"/>
            <w:szCs w:val="28"/>
            <w:highlight w:val="none"/>
            <w:lang w:val="en-US" w:eastAsia="zh-CN"/>
            <w:rPrChange w:id="488" w:author="豆豆" w:date="2025-09-28T13:42:01Z">
              <w:rPr>
                <w:rFonts w:hint="eastAsia" w:ascii="仿宋" w:hAnsi="仿宋" w:eastAsia="仿宋" w:cs="仿宋"/>
                <w:spacing w:val="-1"/>
                <w:sz w:val="28"/>
                <w:szCs w:val="28"/>
                <w:lang w:val="en-US" w:eastAsia="zh-CN"/>
              </w:rPr>
            </w:rPrChange>
          </w:rPr>
          <w:t>。</w:t>
        </w:r>
      </w:ins>
      <w:ins w:id="490" w:author="田田1367556787" w:date="2025-09-23T11:20:16Z">
        <w:del w:id="491" w:author="WPS_1718633914" w:date="2025-09-23T14:23:45Z">
          <w:r>
            <w:rPr>
              <w:rFonts w:hint="eastAsia" w:ascii="仿宋" w:hAnsi="仿宋" w:eastAsia="仿宋" w:cs="仿宋"/>
              <w:spacing w:val="-1"/>
              <w:sz w:val="28"/>
              <w:szCs w:val="28"/>
              <w:highlight w:val="none"/>
              <w:lang w:val="en-US" w:eastAsia="zh-CN"/>
              <w:rPrChange w:id="492" w:author="豆豆" w:date="2025-09-28T13:42:01Z">
                <w:rPr>
                  <w:rFonts w:hint="eastAsia" w:ascii="仿宋" w:hAnsi="仿宋" w:eastAsia="仿宋" w:cs="仿宋"/>
                  <w:spacing w:val="-1"/>
                  <w:sz w:val="28"/>
                  <w:szCs w:val="28"/>
                  <w:lang w:val="en-US" w:eastAsia="zh-CN"/>
                </w:rPr>
              </w:rPrChange>
            </w:rPr>
            <w:delText>，</w:delText>
          </w:r>
        </w:del>
      </w:ins>
      <w:del w:id="495" w:author="WPS_1718633914" w:date="2025-09-23T14:23:44Z">
        <w:r>
          <w:rPr>
            <w:rFonts w:ascii="仿宋" w:hAnsi="仿宋" w:eastAsia="仿宋" w:cs="仿宋"/>
            <w:spacing w:val="-1"/>
            <w:sz w:val="28"/>
            <w:szCs w:val="28"/>
            <w:highlight w:val="none"/>
            <w:rPrChange w:id="496" w:author="豆豆" w:date="2025-09-28T13:42:01Z">
              <w:rPr>
                <w:rFonts w:ascii="仿宋" w:hAnsi="仿宋" w:eastAsia="仿宋" w:cs="仿宋"/>
                <w:spacing w:val="-1"/>
                <w:sz w:val="28"/>
                <w:szCs w:val="28"/>
              </w:rPr>
            </w:rPrChange>
          </w:rPr>
          <w:delText>乙方如果工程竣工质量</w:delText>
        </w:r>
      </w:del>
      <w:del w:id="498" w:author="WPS_1718633914" w:date="2025-09-23T14:23:44Z">
        <w:r>
          <w:rPr>
            <w:rFonts w:hint="default" w:ascii="仿宋" w:hAnsi="仿宋" w:eastAsia="仿宋" w:cs="仿宋"/>
            <w:spacing w:val="-1"/>
            <w:sz w:val="28"/>
            <w:szCs w:val="28"/>
            <w:highlight w:val="none"/>
            <w:lang w:val="en-US"/>
            <w:rPrChange w:id="499" w:author="豆豆" w:date="2025-09-28T13:42:01Z">
              <w:rPr>
                <w:rFonts w:hint="default" w:ascii="仿宋" w:hAnsi="仿宋" w:eastAsia="仿宋" w:cs="仿宋"/>
                <w:spacing w:val="-1"/>
                <w:sz w:val="28"/>
                <w:szCs w:val="28"/>
                <w:lang w:val="en-US"/>
              </w:rPr>
            </w:rPrChange>
          </w:rPr>
          <w:delText>达到合同约定条件</w:delText>
        </w:r>
      </w:del>
      <w:ins w:id="501" w:author="田田1367556787" w:date="2025-09-23T11:20:36Z">
        <w:del w:id="502" w:author="WPS_1718633914" w:date="2025-09-23T14:23:44Z">
          <w:r>
            <w:rPr>
              <w:rFonts w:hint="eastAsia" w:ascii="仿宋" w:hAnsi="仿宋" w:eastAsia="仿宋" w:cs="仿宋"/>
              <w:spacing w:val="-1"/>
              <w:sz w:val="28"/>
              <w:szCs w:val="28"/>
              <w:highlight w:val="none"/>
              <w:lang w:val="en-US" w:eastAsia="zh-CN"/>
              <w:rPrChange w:id="503" w:author="豆豆" w:date="2025-09-28T13:42:01Z">
                <w:rPr>
                  <w:rFonts w:hint="eastAsia" w:ascii="仿宋" w:hAnsi="仿宋" w:eastAsia="仿宋" w:cs="仿宋"/>
                  <w:spacing w:val="-1"/>
                  <w:sz w:val="28"/>
                  <w:szCs w:val="28"/>
                  <w:lang w:val="en-US" w:eastAsia="zh-CN"/>
                </w:rPr>
              </w:rPrChange>
            </w:rPr>
            <w:delText>不</w:delText>
          </w:r>
        </w:del>
      </w:ins>
      <w:ins w:id="506" w:author="田田1367556787" w:date="2025-09-23T11:20:44Z">
        <w:del w:id="507" w:author="WPS_1718633914" w:date="2025-09-23T14:23:44Z">
          <w:r>
            <w:rPr>
              <w:rFonts w:hint="eastAsia" w:ascii="仿宋" w:hAnsi="仿宋" w:eastAsia="仿宋" w:cs="仿宋"/>
              <w:spacing w:val="-1"/>
              <w:sz w:val="28"/>
              <w:szCs w:val="28"/>
              <w:highlight w:val="none"/>
              <w:lang w:val="en-US" w:eastAsia="zh-CN"/>
              <w:rPrChange w:id="508" w:author="豆豆" w:date="2025-09-28T13:42:01Z">
                <w:rPr>
                  <w:rFonts w:hint="eastAsia" w:ascii="仿宋" w:hAnsi="仿宋" w:eastAsia="仿宋" w:cs="仿宋"/>
                  <w:spacing w:val="-1"/>
                  <w:sz w:val="28"/>
                  <w:szCs w:val="28"/>
                  <w:lang w:val="en-US" w:eastAsia="zh-CN"/>
                </w:rPr>
              </w:rPrChange>
            </w:rPr>
            <w:delText>合格</w:delText>
          </w:r>
        </w:del>
      </w:ins>
      <w:del w:id="511" w:author="WPS_1718633914" w:date="2025-09-23T14:23:44Z">
        <w:r>
          <w:rPr>
            <w:rFonts w:ascii="仿宋" w:hAnsi="仿宋" w:eastAsia="仿宋" w:cs="仿宋"/>
            <w:spacing w:val="-1"/>
            <w:sz w:val="28"/>
            <w:szCs w:val="28"/>
            <w:highlight w:val="none"/>
            <w:rPrChange w:id="512" w:author="豆豆" w:date="2025-09-28T13:42:01Z">
              <w:rPr>
                <w:rFonts w:ascii="仿宋" w:hAnsi="仿宋" w:eastAsia="仿宋" w:cs="仿宋"/>
                <w:spacing w:val="-1"/>
                <w:sz w:val="28"/>
                <w:szCs w:val="28"/>
              </w:rPr>
            </w:rPrChange>
          </w:rPr>
          <w:delText>，不</w:delText>
        </w:r>
      </w:del>
      <w:del w:id="514" w:author="WPS_1718633914" w:date="2025-09-23T14:23:44Z">
        <w:r>
          <w:rPr>
            <w:rFonts w:ascii="仿宋" w:hAnsi="仿宋" w:eastAsia="仿宋" w:cs="仿宋"/>
            <w:spacing w:val="-2"/>
            <w:sz w:val="28"/>
            <w:szCs w:val="28"/>
            <w:highlight w:val="none"/>
            <w:rPrChange w:id="515" w:author="豆豆" w:date="2025-09-28T13:42:01Z">
              <w:rPr>
                <w:rFonts w:ascii="仿宋" w:hAnsi="仿宋" w:eastAsia="仿宋" w:cs="仿宋"/>
                <w:spacing w:val="-2"/>
                <w:sz w:val="28"/>
                <w:szCs w:val="28"/>
              </w:rPr>
            </w:rPrChange>
          </w:rPr>
          <w:delText>奖不罚。</w:delText>
        </w:r>
      </w:del>
    </w:p>
    <w:p w14:paraId="127FB0BD">
      <w:pPr>
        <w:spacing w:before="206" w:line="314" w:lineRule="auto"/>
        <w:ind w:right="82" w:firstLine="553"/>
        <w:rPr>
          <w:rFonts w:ascii="仿宋" w:hAnsi="仿宋" w:eastAsia="仿宋" w:cs="仿宋"/>
          <w:sz w:val="28"/>
          <w:szCs w:val="28"/>
          <w:highlight w:val="none"/>
          <w:rPrChange w:id="517" w:author="豆豆" w:date="2025-09-28T13:42:01Z">
            <w:rPr>
              <w:rFonts w:ascii="仿宋" w:hAnsi="仿宋" w:eastAsia="仿宋" w:cs="仿宋"/>
              <w:sz w:val="28"/>
              <w:szCs w:val="28"/>
            </w:rPr>
          </w:rPrChange>
        </w:rPr>
      </w:pPr>
      <w:r>
        <w:rPr>
          <w:rFonts w:ascii="仿宋" w:hAnsi="仿宋" w:eastAsia="仿宋" w:cs="仿宋"/>
          <w:spacing w:val="-1"/>
          <w:sz w:val="28"/>
          <w:szCs w:val="28"/>
          <w:highlight w:val="none"/>
          <w:rPrChange w:id="518" w:author="豆豆" w:date="2025-09-28T13:42:01Z">
            <w:rPr>
              <w:rFonts w:ascii="仿宋" w:hAnsi="仿宋" w:eastAsia="仿宋" w:cs="仿宋"/>
              <w:spacing w:val="-1"/>
              <w:sz w:val="28"/>
              <w:szCs w:val="28"/>
            </w:rPr>
          </w:rPrChange>
        </w:rPr>
        <w:t>2.如</w:t>
      </w:r>
      <w:del w:id="519" w:author="田田1367556787" w:date="2025-09-23T11:20:56Z">
        <w:r>
          <w:rPr>
            <w:rFonts w:hint="default" w:ascii="仿宋" w:hAnsi="仿宋" w:eastAsia="仿宋" w:cs="仿宋"/>
            <w:spacing w:val="-1"/>
            <w:sz w:val="28"/>
            <w:szCs w:val="28"/>
            <w:highlight w:val="none"/>
            <w:lang w:val="en-US"/>
            <w:rPrChange w:id="520" w:author="豆豆" w:date="2025-09-28T13:42:01Z">
              <w:rPr>
                <w:rFonts w:hint="default" w:ascii="仿宋" w:hAnsi="仿宋" w:eastAsia="仿宋" w:cs="仿宋"/>
                <w:spacing w:val="-1"/>
                <w:sz w:val="28"/>
                <w:szCs w:val="28"/>
                <w:lang w:val="en-US"/>
              </w:rPr>
            </w:rPrChange>
          </w:rPr>
          <w:delText>期达不到约定条件</w:delText>
        </w:r>
      </w:del>
      <w:ins w:id="522" w:author="田田1367556787" w:date="2025-09-23T11:20:57Z">
        <w:r>
          <w:rPr>
            <w:rFonts w:hint="eastAsia" w:ascii="仿宋" w:hAnsi="仿宋" w:eastAsia="仿宋" w:cs="仿宋"/>
            <w:spacing w:val="-1"/>
            <w:sz w:val="28"/>
            <w:szCs w:val="28"/>
            <w:highlight w:val="none"/>
            <w:lang w:val="en-US" w:eastAsia="zh-CN"/>
            <w:rPrChange w:id="523" w:author="豆豆" w:date="2025-09-28T13:42:01Z">
              <w:rPr>
                <w:rFonts w:hint="eastAsia" w:ascii="仿宋" w:hAnsi="仿宋" w:eastAsia="仿宋" w:cs="仿宋"/>
                <w:spacing w:val="-1"/>
                <w:sz w:val="28"/>
                <w:szCs w:val="28"/>
                <w:lang w:val="en-US" w:eastAsia="zh-CN"/>
              </w:rPr>
            </w:rPrChange>
          </w:rPr>
          <w:t>不合格</w:t>
        </w:r>
      </w:ins>
      <w:r>
        <w:rPr>
          <w:rFonts w:ascii="仿宋" w:hAnsi="仿宋" w:eastAsia="仿宋" w:cs="仿宋"/>
          <w:spacing w:val="-1"/>
          <w:sz w:val="28"/>
          <w:szCs w:val="28"/>
          <w:highlight w:val="none"/>
          <w:rPrChange w:id="525" w:author="豆豆" w:date="2025-09-28T13:42:01Z">
            <w:rPr>
              <w:rFonts w:ascii="仿宋" w:hAnsi="仿宋" w:eastAsia="仿宋" w:cs="仿宋"/>
              <w:spacing w:val="-1"/>
              <w:sz w:val="28"/>
              <w:szCs w:val="28"/>
            </w:rPr>
          </w:rPrChange>
        </w:rPr>
        <w:t>，甲方可要求乙方返工，直到达到合同约定条</w:t>
      </w:r>
      <w:del w:id="526" w:author="WPS_1718633914" w:date="2025-09-23T14:23:54Z">
        <w:r>
          <w:rPr>
            <w:rFonts w:ascii="仿宋" w:hAnsi="仿宋" w:eastAsia="仿宋" w:cs="仿宋"/>
            <w:spacing w:val="16"/>
            <w:sz w:val="28"/>
            <w:szCs w:val="28"/>
            <w:highlight w:val="none"/>
            <w:rPrChange w:id="527" w:author="豆豆" w:date="2025-09-28T13:42:01Z">
              <w:rPr>
                <w:rFonts w:ascii="仿宋" w:hAnsi="仿宋" w:eastAsia="仿宋" w:cs="仿宋"/>
                <w:spacing w:val="16"/>
                <w:sz w:val="28"/>
                <w:szCs w:val="28"/>
              </w:rPr>
            </w:rPrChange>
          </w:rPr>
          <w:delText xml:space="preserve"> </w:delText>
        </w:r>
      </w:del>
      <w:r>
        <w:rPr>
          <w:rFonts w:ascii="仿宋" w:hAnsi="仿宋" w:eastAsia="仿宋" w:cs="仿宋"/>
          <w:spacing w:val="-1"/>
          <w:sz w:val="28"/>
          <w:szCs w:val="28"/>
          <w:highlight w:val="none"/>
          <w:rPrChange w:id="529" w:author="豆豆" w:date="2025-09-28T13:42:01Z">
            <w:rPr>
              <w:rFonts w:ascii="仿宋" w:hAnsi="仿宋" w:eastAsia="仿宋" w:cs="仿宋"/>
              <w:spacing w:val="-1"/>
              <w:sz w:val="28"/>
              <w:szCs w:val="28"/>
            </w:rPr>
          </w:rPrChange>
        </w:rPr>
        <w:t>件，并由乙方承担返工费用，返工后仍达不到合同约定条件。乙方承担违</w:t>
      </w:r>
      <w:del w:id="530" w:author="田田1367556787" w:date="2025-09-23T11:22:14Z">
        <w:r>
          <w:rPr>
            <w:rFonts w:ascii="仿宋" w:hAnsi="仿宋" w:eastAsia="仿宋" w:cs="仿宋"/>
            <w:spacing w:val="11"/>
            <w:sz w:val="28"/>
            <w:szCs w:val="28"/>
            <w:highlight w:val="none"/>
            <w:rPrChange w:id="531" w:author="豆豆" w:date="2025-09-28T13:42:01Z">
              <w:rPr>
                <w:rFonts w:ascii="仿宋" w:hAnsi="仿宋" w:eastAsia="仿宋" w:cs="仿宋"/>
                <w:spacing w:val="11"/>
                <w:sz w:val="28"/>
                <w:szCs w:val="28"/>
              </w:rPr>
            </w:rPrChange>
          </w:rPr>
          <w:delText xml:space="preserve"> </w:delText>
        </w:r>
      </w:del>
      <w:r>
        <w:rPr>
          <w:rFonts w:ascii="仿宋" w:hAnsi="仿宋" w:eastAsia="仿宋" w:cs="仿宋"/>
          <w:spacing w:val="-3"/>
          <w:sz w:val="28"/>
          <w:szCs w:val="28"/>
          <w:highlight w:val="none"/>
          <w:rPrChange w:id="533" w:author="豆豆" w:date="2025-09-28T13:42:01Z">
            <w:rPr>
              <w:rFonts w:ascii="仿宋" w:hAnsi="仿宋" w:eastAsia="仿宋" w:cs="仿宋"/>
              <w:spacing w:val="-3"/>
              <w:sz w:val="28"/>
              <w:szCs w:val="28"/>
            </w:rPr>
          </w:rPrChange>
        </w:rPr>
        <w:t>约责任，乙方按合同价格</w:t>
      </w:r>
      <w:del w:id="534" w:author="田田1367556787" w:date="2025-09-23T11:22:18Z">
        <w:r>
          <w:rPr>
            <w:rFonts w:ascii="仿宋" w:hAnsi="仿宋" w:eastAsia="仿宋" w:cs="仿宋"/>
            <w:spacing w:val="-31"/>
            <w:sz w:val="28"/>
            <w:szCs w:val="28"/>
            <w:highlight w:val="none"/>
            <w:rPrChange w:id="535" w:author="豆豆" w:date="2025-09-28T13:42:01Z">
              <w:rPr>
                <w:rFonts w:ascii="仿宋" w:hAnsi="仿宋" w:eastAsia="仿宋" w:cs="仿宋"/>
                <w:spacing w:val="-31"/>
                <w:sz w:val="28"/>
                <w:szCs w:val="28"/>
              </w:rPr>
            </w:rPrChange>
          </w:rPr>
          <w:delText xml:space="preserve"> </w:delText>
        </w:r>
      </w:del>
      <w:r>
        <w:rPr>
          <w:rFonts w:ascii="仿宋" w:hAnsi="仿宋" w:eastAsia="仿宋" w:cs="仿宋"/>
          <w:spacing w:val="-3"/>
          <w:sz w:val="28"/>
          <w:szCs w:val="28"/>
          <w:highlight w:val="none"/>
          <w:rPrChange w:id="537" w:author="豆豆" w:date="2025-09-28T13:42:01Z">
            <w:rPr>
              <w:rFonts w:ascii="仿宋" w:hAnsi="仿宋" w:eastAsia="仿宋" w:cs="仿宋"/>
              <w:spacing w:val="-3"/>
              <w:sz w:val="28"/>
              <w:szCs w:val="28"/>
            </w:rPr>
          </w:rPrChange>
        </w:rPr>
        <w:t>10%向甲赔偿</w:t>
      </w:r>
      <w:ins w:id="538" w:author="田田1367556787" w:date="2025-09-23T11:22:21Z">
        <w:r>
          <w:rPr>
            <w:rFonts w:hint="eastAsia" w:ascii="仿宋" w:hAnsi="仿宋" w:eastAsia="仿宋" w:cs="仿宋"/>
            <w:spacing w:val="-3"/>
            <w:sz w:val="28"/>
            <w:szCs w:val="28"/>
            <w:highlight w:val="none"/>
            <w:lang w:val="en-US" w:eastAsia="zh-CN"/>
            <w:rPrChange w:id="539" w:author="豆豆" w:date="2025-09-28T13:42:01Z">
              <w:rPr>
                <w:rFonts w:hint="eastAsia" w:ascii="仿宋" w:hAnsi="仿宋" w:eastAsia="仿宋" w:cs="仿宋"/>
                <w:spacing w:val="-3"/>
                <w:sz w:val="28"/>
                <w:szCs w:val="28"/>
                <w:lang w:val="en-US" w:eastAsia="zh-CN"/>
              </w:rPr>
            </w:rPrChange>
          </w:rPr>
          <w:t>且</w:t>
        </w:r>
      </w:ins>
      <w:ins w:id="541" w:author="田田1367556787" w:date="2025-09-23T11:22:24Z">
        <w:r>
          <w:rPr>
            <w:rFonts w:hint="eastAsia" w:ascii="仿宋" w:hAnsi="仿宋" w:eastAsia="仿宋" w:cs="仿宋"/>
            <w:spacing w:val="-3"/>
            <w:sz w:val="28"/>
            <w:szCs w:val="28"/>
            <w:highlight w:val="none"/>
            <w:lang w:val="en-US" w:eastAsia="zh-CN"/>
            <w:rPrChange w:id="542" w:author="豆豆" w:date="2025-09-28T13:42:01Z">
              <w:rPr>
                <w:rFonts w:hint="eastAsia" w:ascii="仿宋" w:hAnsi="仿宋" w:eastAsia="仿宋" w:cs="仿宋"/>
                <w:spacing w:val="-3"/>
                <w:sz w:val="28"/>
                <w:szCs w:val="28"/>
                <w:lang w:val="en-US" w:eastAsia="zh-CN"/>
              </w:rPr>
            </w:rPrChange>
          </w:rPr>
          <w:t>甲方有权选择 “要求乙方继续返工” 或 “另行委托第三方施工，费用由乙方承担（第三方报价超出乙方合同价的部分，仍由乙方支付）”</w:t>
        </w:r>
      </w:ins>
      <w:r>
        <w:rPr>
          <w:rFonts w:ascii="仿宋" w:hAnsi="仿宋" w:eastAsia="仿宋" w:cs="仿宋"/>
          <w:spacing w:val="-3"/>
          <w:sz w:val="28"/>
          <w:szCs w:val="28"/>
          <w:highlight w:val="none"/>
          <w:rPrChange w:id="544" w:author="豆豆" w:date="2025-09-28T13:42:01Z">
            <w:rPr>
              <w:rFonts w:ascii="仿宋" w:hAnsi="仿宋" w:eastAsia="仿宋" w:cs="仿宋"/>
              <w:spacing w:val="-3"/>
              <w:sz w:val="28"/>
              <w:szCs w:val="28"/>
            </w:rPr>
          </w:rPrChange>
        </w:rPr>
        <w:t>。</w:t>
      </w:r>
    </w:p>
    <w:p w14:paraId="2A330A01">
      <w:pPr>
        <w:spacing w:before="205" w:line="293" w:lineRule="auto"/>
        <w:ind w:right="82" w:firstLine="549"/>
        <w:rPr>
          <w:rFonts w:ascii="仿宋" w:hAnsi="仿宋" w:eastAsia="仿宋" w:cs="仿宋"/>
          <w:sz w:val="28"/>
          <w:szCs w:val="28"/>
          <w:highlight w:val="none"/>
          <w:rPrChange w:id="545" w:author="豆豆" w:date="2025-09-28T13:42:01Z">
            <w:rPr>
              <w:rFonts w:ascii="仿宋" w:hAnsi="仿宋" w:eastAsia="仿宋" w:cs="仿宋"/>
              <w:sz w:val="28"/>
              <w:szCs w:val="28"/>
            </w:rPr>
          </w:rPrChange>
        </w:rPr>
      </w:pPr>
      <w:r>
        <w:rPr>
          <w:rFonts w:ascii="仿宋" w:hAnsi="仿宋" w:eastAsia="仿宋" w:cs="仿宋"/>
          <w:sz w:val="28"/>
          <w:szCs w:val="28"/>
          <w:highlight w:val="none"/>
          <w:rPrChange w:id="546" w:author="豆豆" w:date="2025-09-28T13:42:01Z">
            <w:rPr>
              <w:rFonts w:ascii="仿宋" w:hAnsi="仿宋" w:eastAsia="仿宋" w:cs="仿宋"/>
              <w:sz w:val="28"/>
              <w:szCs w:val="28"/>
            </w:rPr>
          </w:rPrChange>
        </w:rPr>
        <w:t>4.因甲方原因达不到约定条件，由甲方承担返</w:t>
      </w:r>
      <w:r>
        <w:rPr>
          <w:rFonts w:ascii="仿宋" w:hAnsi="仿宋" w:eastAsia="仿宋" w:cs="仿宋"/>
          <w:spacing w:val="-1"/>
          <w:sz w:val="28"/>
          <w:szCs w:val="28"/>
          <w:highlight w:val="none"/>
          <w:rPrChange w:id="547" w:author="豆豆" w:date="2025-09-28T13:42:01Z">
            <w:rPr>
              <w:rFonts w:ascii="仿宋" w:hAnsi="仿宋" w:eastAsia="仿宋" w:cs="仿宋"/>
              <w:spacing w:val="-1"/>
              <w:sz w:val="28"/>
              <w:szCs w:val="28"/>
            </w:rPr>
          </w:rPrChange>
        </w:rPr>
        <w:t>工的经济支出，工期相</w:t>
      </w:r>
      <w:r>
        <w:rPr>
          <w:rFonts w:ascii="仿宋" w:hAnsi="仿宋" w:eastAsia="仿宋" w:cs="仿宋"/>
          <w:sz w:val="28"/>
          <w:szCs w:val="28"/>
          <w:highlight w:val="none"/>
          <w:rPrChange w:id="548" w:author="豆豆" w:date="2025-09-28T13:42:01Z">
            <w:rPr>
              <w:rFonts w:ascii="仿宋" w:hAnsi="仿宋" w:eastAsia="仿宋" w:cs="仿宋"/>
              <w:sz w:val="28"/>
              <w:szCs w:val="28"/>
            </w:rPr>
          </w:rPrChange>
        </w:rPr>
        <w:t xml:space="preserve"> </w:t>
      </w:r>
      <w:r>
        <w:rPr>
          <w:rFonts w:ascii="仿宋" w:hAnsi="仿宋" w:eastAsia="仿宋" w:cs="仿宋"/>
          <w:spacing w:val="-5"/>
          <w:sz w:val="28"/>
          <w:szCs w:val="28"/>
          <w:highlight w:val="none"/>
          <w:rPrChange w:id="549" w:author="豆豆" w:date="2025-09-28T13:42:01Z">
            <w:rPr>
              <w:rFonts w:ascii="仿宋" w:hAnsi="仿宋" w:eastAsia="仿宋" w:cs="仿宋"/>
              <w:spacing w:val="-5"/>
              <w:sz w:val="28"/>
              <w:szCs w:val="28"/>
            </w:rPr>
          </w:rPrChange>
        </w:rPr>
        <w:t>应顺延。</w:t>
      </w:r>
    </w:p>
    <w:p w14:paraId="09A2743B">
      <w:pPr>
        <w:spacing w:line="293" w:lineRule="auto"/>
        <w:rPr>
          <w:rFonts w:ascii="仿宋" w:hAnsi="仿宋" w:eastAsia="仿宋" w:cs="仿宋"/>
          <w:sz w:val="28"/>
          <w:szCs w:val="28"/>
          <w:highlight w:val="none"/>
          <w:rPrChange w:id="550" w:author="豆豆" w:date="2025-09-28T13:42:01Z">
            <w:rPr>
              <w:rFonts w:ascii="仿宋" w:hAnsi="仿宋" w:eastAsia="仿宋" w:cs="仿宋"/>
              <w:sz w:val="28"/>
              <w:szCs w:val="28"/>
            </w:rPr>
          </w:rPrChange>
        </w:rPr>
        <w:sectPr>
          <w:pgSz w:w="11907" w:h="16840"/>
          <w:pgMar w:top="1401" w:right="1391" w:bottom="0" w:left="1492" w:header="0" w:footer="0" w:gutter="0"/>
          <w:cols w:space="720" w:num="1"/>
        </w:sectPr>
      </w:pPr>
    </w:p>
    <w:p w14:paraId="425C1E3C">
      <w:pPr>
        <w:spacing w:before="57" w:line="223" w:lineRule="auto"/>
        <w:ind w:left="569"/>
        <w:rPr>
          <w:rFonts w:ascii="仿宋" w:hAnsi="仿宋" w:eastAsia="仿宋" w:cs="仿宋"/>
          <w:sz w:val="28"/>
          <w:szCs w:val="28"/>
          <w:highlight w:val="none"/>
          <w:rPrChange w:id="551" w:author="豆豆" w:date="2025-09-28T13:42:01Z">
            <w:rPr>
              <w:rFonts w:ascii="仿宋" w:hAnsi="仿宋" w:eastAsia="仿宋" w:cs="仿宋"/>
              <w:sz w:val="28"/>
              <w:szCs w:val="28"/>
            </w:rPr>
          </w:rPrChange>
        </w:rPr>
      </w:pPr>
      <w:r>
        <w:rPr>
          <w:rFonts w:ascii="仿宋" w:hAnsi="仿宋" w:eastAsia="仿宋" w:cs="仿宋"/>
          <w:spacing w:val="-2"/>
          <w:sz w:val="28"/>
          <w:szCs w:val="28"/>
          <w:highlight w:val="none"/>
          <w:rPrChange w:id="552" w:author="豆豆" w:date="2025-09-28T13:42:01Z">
            <w:rPr>
              <w:rFonts w:ascii="仿宋" w:hAnsi="仿宋" w:eastAsia="仿宋" w:cs="仿宋"/>
              <w:spacing w:val="-2"/>
              <w:sz w:val="28"/>
              <w:szCs w:val="28"/>
            </w:rPr>
          </w:rPrChange>
        </w:rPr>
        <w:t>十一、合同价款与工程款支付</w:t>
      </w:r>
    </w:p>
    <w:p w14:paraId="2A0D031D">
      <w:pPr>
        <w:spacing w:before="206" w:line="223" w:lineRule="auto"/>
        <w:ind w:left="573"/>
        <w:rPr>
          <w:rFonts w:ascii="仿宋" w:hAnsi="仿宋" w:eastAsia="仿宋" w:cs="仿宋"/>
          <w:sz w:val="28"/>
          <w:szCs w:val="28"/>
          <w:highlight w:val="none"/>
          <w:rPrChange w:id="553" w:author="豆豆" w:date="2025-09-28T13:42:01Z">
            <w:rPr>
              <w:rFonts w:ascii="仿宋" w:hAnsi="仿宋" w:eastAsia="仿宋" w:cs="仿宋"/>
              <w:sz w:val="28"/>
              <w:szCs w:val="28"/>
            </w:rPr>
          </w:rPrChange>
        </w:rPr>
      </w:pPr>
      <w:r>
        <w:rPr>
          <w:rFonts w:ascii="仿宋" w:hAnsi="仿宋" w:eastAsia="仿宋" w:cs="仿宋"/>
          <w:spacing w:val="-3"/>
          <w:sz w:val="28"/>
          <w:szCs w:val="28"/>
          <w:highlight w:val="none"/>
          <w:rPrChange w:id="554" w:author="豆豆" w:date="2025-09-28T13:42:01Z">
            <w:rPr>
              <w:rFonts w:ascii="仿宋" w:hAnsi="仿宋" w:eastAsia="仿宋" w:cs="仿宋"/>
              <w:spacing w:val="-3"/>
              <w:sz w:val="28"/>
              <w:szCs w:val="28"/>
            </w:rPr>
          </w:rPrChange>
        </w:rPr>
        <w:t>1.合同价款的确定及调整</w:t>
      </w:r>
    </w:p>
    <w:p w14:paraId="2C254D38">
      <w:pPr>
        <w:spacing w:before="205" w:line="359" w:lineRule="auto"/>
        <w:ind w:left="3" w:right="103" w:firstLine="562"/>
        <w:rPr>
          <w:rFonts w:hint="default" w:ascii="仿宋" w:hAnsi="仿宋" w:eastAsia="仿宋" w:cs="仿宋"/>
          <w:sz w:val="28"/>
          <w:szCs w:val="28"/>
          <w:highlight w:val="none"/>
          <w:lang w:val="en-US" w:eastAsia="zh-CN"/>
          <w:rPrChange w:id="555" w:author="豆豆" w:date="2025-09-28T13:42:01Z">
            <w:rPr>
              <w:rFonts w:hint="default" w:ascii="仿宋" w:hAnsi="仿宋" w:eastAsia="仿宋" w:cs="仿宋"/>
              <w:sz w:val="28"/>
              <w:szCs w:val="28"/>
              <w:lang w:val="en-US" w:eastAsia="zh-CN"/>
            </w:rPr>
          </w:rPrChange>
        </w:rPr>
      </w:pPr>
      <w:commentRangeStart w:id="1"/>
      <w:r>
        <w:rPr>
          <w:rFonts w:ascii="仿宋" w:hAnsi="仿宋" w:eastAsia="仿宋" w:cs="仿宋"/>
          <w:spacing w:val="-1"/>
          <w:sz w:val="28"/>
          <w:szCs w:val="28"/>
          <w:highlight w:val="none"/>
          <w:rPrChange w:id="556" w:author="豆豆" w:date="2025-09-28T13:42:01Z">
            <w:rPr>
              <w:rFonts w:ascii="仿宋" w:hAnsi="仿宋" w:eastAsia="仿宋" w:cs="仿宋"/>
              <w:spacing w:val="-1"/>
              <w:sz w:val="28"/>
              <w:szCs w:val="28"/>
              <w:highlight w:val="yellow"/>
            </w:rPr>
          </w:rPrChange>
        </w:rPr>
        <w:t>成交供应商的工程量清单分项报价即为合同固定综合单价</w:t>
      </w:r>
      <w:commentRangeEnd w:id="1"/>
      <w:r>
        <w:rPr>
          <w:highlight w:val="none"/>
          <w:rPrChange w:id="557" w:author="豆豆" w:date="2025-09-28T13:42:01Z">
            <w:rPr/>
          </w:rPrChange>
        </w:rPr>
        <w:commentReference w:id="1"/>
      </w:r>
      <w:r>
        <w:rPr>
          <w:rFonts w:ascii="仿宋" w:hAnsi="仿宋" w:eastAsia="仿宋" w:cs="仿宋"/>
          <w:spacing w:val="-1"/>
          <w:sz w:val="28"/>
          <w:szCs w:val="28"/>
          <w:highlight w:val="none"/>
          <w:rPrChange w:id="558" w:author="豆豆" w:date="2025-09-28T13:42:01Z">
            <w:rPr>
              <w:rFonts w:ascii="仿宋" w:hAnsi="仿宋" w:eastAsia="仿宋" w:cs="仿宋"/>
              <w:spacing w:val="-1"/>
              <w:sz w:val="28"/>
              <w:szCs w:val="28"/>
            </w:rPr>
          </w:rPrChange>
        </w:rPr>
        <w:t>，</w:t>
      </w:r>
      <w:del w:id="559" w:author="田田1367556787" w:date="2025-09-23T10:26:15Z">
        <w:r>
          <w:rPr>
            <w:rFonts w:ascii="仿宋" w:hAnsi="仿宋" w:eastAsia="仿宋" w:cs="仿宋"/>
            <w:spacing w:val="-1"/>
            <w:sz w:val="28"/>
            <w:szCs w:val="28"/>
            <w:highlight w:val="none"/>
            <w:rPrChange w:id="560" w:author="豆豆" w:date="2025-09-28T13:42:01Z">
              <w:rPr>
                <w:rFonts w:ascii="仿宋" w:hAnsi="仿宋" w:eastAsia="仿宋" w:cs="仿宋"/>
                <w:spacing w:val="-1"/>
                <w:sz w:val="28"/>
                <w:szCs w:val="28"/>
              </w:rPr>
            </w:rPrChange>
          </w:rPr>
          <w:delText>如需调整</w:delText>
        </w:r>
      </w:del>
      <w:del w:id="562" w:author="田田1367556787" w:date="2025-09-23T10:26:15Z">
        <w:r>
          <w:rPr>
            <w:rFonts w:ascii="仿宋" w:hAnsi="仿宋" w:eastAsia="仿宋" w:cs="仿宋"/>
            <w:spacing w:val="6"/>
            <w:sz w:val="28"/>
            <w:szCs w:val="28"/>
            <w:highlight w:val="none"/>
            <w:rPrChange w:id="563" w:author="豆豆" w:date="2025-09-28T13:42:01Z">
              <w:rPr>
                <w:rFonts w:ascii="仿宋" w:hAnsi="仿宋" w:eastAsia="仿宋" w:cs="仿宋"/>
                <w:spacing w:val="6"/>
                <w:sz w:val="28"/>
                <w:szCs w:val="28"/>
              </w:rPr>
            </w:rPrChange>
          </w:rPr>
          <w:delText xml:space="preserve"> </w:delText>
        </w:r>
      </w:del>
      <w:del w:id="565" w:author="田田1367556787" w:date="2025-09-23T10:26:15Z">
        <w:r>
          <w:rPr>
            <w:rFonts w:ascii="仿宋" w:hAnsi="仿宋" w:eastAsia="仿宋" w:cs="仿宋"/>
            <w:spacing w:val="-2"/>
            <w:sz w:val="28"/>
            <w:szCs w:val="28"/>
            <w:highlight w:val="none"/>
            <w:rPrChange w:id="566" w:author="豆豆" w:date="2025-09-28T13:42:01Z">
              <w:rPr>
                <w:rFonts w:ascii="仿宋" w:hAnsi="仿宋" w:eastAsia="仿宋" w:cs="仿宋"/>
                <w:spacing w:val="-2"/>
                <w:sz w:val="28"/>
                <w:szCs w:val="28"/>
              </w:rPr>
            </w:rPrChange>
          </w:rPr>
          <w:delText>将在协议条款中具体明确。</w:delText>
        </w:r>
      </w:del>
      <w:ins w:id="568" w:author="田田1367556787" w:date="2025-09-23T10:41:28Z">
        <w:r>
          <w:rPr>
            <w:rFonts w:hint="eastAsia" w:ascii="仿宋" w:hAnsi="仿宋" w:eastAsia="仿宋" w:cs="仿宋"/>
            <w:spacing w:val="-2"/>
            <w:sz w:val="28"/>
            <w:szCs w:val="28"/>
            <w:highlight w:val="none"/>
            <w:lang w:val="en-US" w:eastAsia="zh-CN"/>
            <w:rPrChange w:id="569" w:author="豆豆" w:date="2025-09-28T13:42:01Z">
              <w:rPr>
                <w:rFonts w:hint="eastAsia" w:ascii="仿宋" w:hAnsi="仿宋" w:eastAsia="仿宋" w:cs="仿宋"/>
                <w:spacing w:val="-2"/>
                <w:sz w:val="28"/>
                <w:szCs w:val="28"/>
                <w:lang w:val="en-US" w:eastAsia="zh-CN"/>
              </w:rPr>
            </w:rPrChange>
          </w:rPr>
          <w:t>实际</w:t>
        </w:r>
      </w:ins>
      <w:ins w:id="571" w:author="田田1367556787" w:date="2025-09-23T10:27:12Z">
        <w:r>
          <w:rPr>
            <w:rFonts w:hint="eastAsia" w:ascii="仿宋" w:hAnsi="仿宋" w:eastAsia="仿宋" w:cs="仿宋"/>
            <w:spacing w:val="-2"/>
            <w:sz w:val="28"/>
            <w:szCs w:val="28"/>
            <w:highlight w:val="none"/>
            <w:lang w:val="en-US" w:eastAsia="zh-CN"/>
            <w:rPrChange w:id="572" w:author="豆豆" w:date="2025-09-28T13:42:01Z">
              <w:rPr>
                <w:rFonts w:hint="eastAsia" w:ascii="仿宋" w:hAnsi="仿宋" w:eastAsia="仿宋" w:cs="仿宋"/>
                <w:spacing w:val="-2"/>
                <w:sz w:val="28"/>
                <w:szCs w:val="28"/>
                <w:lang w:val="en-US" w:eastAsia="zh-CN"/>
              </w:rPr>
            </w:rPrChange>
          </w:rPr>
          <w:t>总</w:t>
        </w:r>
      </w:ins>
      <w:ins w:id="574" w:author="田田1367556787" w:date="2025-09-23T10:26:24Z">
        <w:r>
          <w:rPr>
            <w:rFonts w:hint="eastAsia" w:ascii="仿宋" w:hAnsi="仿宋" w:eastAsia="仿宋" w:cs="仿宋"/>
            <w:spacing w:val="-2"/>
            <w:sz w:val="28"/>
            <w:szCs w:val="28"/>
            <w:highlight w:val="none"/>
            <w:lang w:val="en-US" w:eastAsia="zh-CN"/>
            <w:rPrChange w:id="575" w:author="豆豆" w:date="2025-09-28T13:42:01Z">
              <w:rPr>
                <w:rFonts w:hint="eastAsia" w:ascii="仿宋" w:hAnsi="仿宋" w:eastAsia="仿宋" w:cs="仿宋"/>
                <w:spacing w:val="-2"/>
                <w:sz w:val="28"/>
                <w:szCs w:val="28"/>
                <w:lang w:val="en-US" w:eastAsia="zh-CN"/>
              </w:rPr>
            </w:rPrChange>
          </w:rPr>
          <w:t>工程</w:t>
        </w:r>
      </w:ins>
      <w:ins w:id="577" w:author="田田1367556787" w:date="2025-09-23T10:26:26Z">
        <w:r>
          <w:rPr>
            <w:rFonts w:hint="eastAsia" w:ascii="仿宋" w:hAnsi="仿宋" w:eastAsia="仿宋" w:cs="仿宋"/>
            <w:spacing w:val="-2"/>
            <w:sz w:val="28"/>
            <w:szCs w:val="28"/>
            <w:highlight w:val="none"/>
            <w:lang w:val="en-US" w:eastAsia="zh-CN"/>
            <w:rPrChange w:id="578" w:author="豆豆" w:date="2025-09-28T13:42:01Z">
              <w:rPr>
                <w:rFonts w:hint="eastAsia" w:ascii="仿宋" w:hAnsi="仿宋" w:eastAsia="仿宋" w:cs="仿宋"/>
                <w:spacing w:val="-2"/>
                <w:sz w:val="28"/>
                <w:szCs w:val="28"/>
                <w:lang w:val="en-US" w:eastAsia="zh-CN"/>
              </w:rPr>
            </w:rPrChange>
          </w:rPr>
          <w:t>价款</w:t>
        </w:r>
      </w:ins>
      <w:ins w:id="580" w:author="田田1367556787" w:date="2025-09-23T10:26:28Z">
        <w:r>
          <w:rPr>
            <w:rFonts w:hint="eastAsia" w:ascii="仿宋" w:hAnsi="仿宋" w:eastAsia="仿宋" w:cs="仿宋"/>
            <w:spacing w:val="-2"/>
            <w:sz w:val="28"/>
            <w:szCs w:val="28"/>
            <w:highlight w:val="none"/>
            <w:lang w:val="en-US" w:eastAsia="zh-CN"/>
            <w:rPrChange w:id="581" w:author="豆豆" w:date="2025-09-28T13:42:01Z">
              <w:rPr>
                <w:rFonts w:hint="eastAsia" w:ascii="仿宋" w:hAnsi="仿宋" w:eastAsia="仿宋" w:cs="仿宋"/>
                <w:spacing w:val="-2"/>
                <w:sz w:val="28"/>
                <w:szCs w:val="28"/>
                <w:lang w:val="en-US" w:eastAsia="zh-CN"/>
              </w:rPr>
            </w:rPrChange>
          </w:rPr>
          <w:t>以</w:t>
        </w:r>
      </w:ins>
      <w:ins w:id="583" w:author="田田1367556787" w:date="2025-09-23T10:26:48Z">
        <w:r>
          <w:rPr>
            <w:rFonts w:hint="eastAsia" w:ascii="仿宋" w:hAnsi="仿宋" w:eastAsia="仿宋" w:cs="仿宋"/>
            <w:spacing w:val="-2"/>
            <w:sz w:val="28"/>
            <w:szCs w:val="28"/>
            <w:highlight w:val="none"/>
            <w:lang w:val="en-US" w:eastAsia="zh-CN"/>
            <w:rPrChange w:id="584" w:author="豆豆" w:date="2025-09-28T13:42:01Z">
              <w:rPr>
                <w:rFonts w:hint="eastAsia" w:ascii="仿宋" w:hAnsi="仿宋" w:eastAsia="仿宋" w:cs="仿宋"/>
                <w:spacing w:val="-2"/>
                <w:sz w:val="28"/>
                <w:szCs w:val="28"/>
                <w:lang w:val="en-US" w:eastAsia="zh-CN"/>
              </w:rPr>
            </w:rPrChange>
          </w:rPr>
          <w:t>审计机关的审计结果</w:t>
        </w:r>
      </w:ins>
      <w:ins w:id="586" w:author="田田1367556787" w:date="2025-09-23T10:27:07Z">
        <w:r>
          <w:rPr>
            <w:rFonts w:hint="eastAsia" w:ascii="仿宋" w:hAnsi="仿宋" w:eastAsia="仿宋" w:cs="仿宋"/>
            <w:spacing w:val="-2"/>
            <w:sz w:val="28"/>
            <w:szCs w:val="28"/>
            <w:highlight w:val="none"/>
            <w:lang w:val="en-US" w:eastAsia="zh-CN"/>
            <w:rPrChange w:id="587" w:author="豆豆" w:date="2025-09-28T13:42:01Z">
              <w:rPr>
                <w:rFonts w:hint="eastAsia" w:ascii="仿宋" w:hAnsi="仿宋" w:eastAsia="仿宋" w:cs="仿宋"/>
                <w:spacing w:val="-2"/>
                <w:sz w:val="28"/>
                <w:szCs w:val="28"/>
                <w:lang w:val="en-US" w:eastAsia="zh-CN"/>
              </w:rPr>
            </w:rPrChange>
          </w:rPr>
          <w:t>为准</w:t>
        </w:r>
      </w:ins>
      <w:ins w:id="589" w:author="田田1367556787" w:date="2025-09-23T10:27:16Z">
        <w:r>
          <w:rPr>
            <w:rFonts w:hint="eastAsia" w:ascii="仿宋" w:hAnsi="仿宋" w:eastAsia="仿宋" w:cs="仿宋"/>
            <w:spacing w:val="-2"/>
            <w:sz w:val="28"/>
            <w:szCs w:val="28"/>
            <w:highlight w:val="none"/>
            <w:lang w:val="en-US" w:eastAsia="zh-CN"/>
            <w:rPrChange w:id="590" w:author="豆豆" w:date="2025-09-28T13:42:01Z">
              <w:rPr>
                <w:rFonts w:hint="eastAsia" w:ascii="仿宋" w:hAnsi="仿宋" w:eastAsia="仿宋" w:cs="仿宋"/>
                <w:spacing w:val="-2"/>
                <w:sz w:val="28"/>
                <w:szCs w:val="28"/>
                <w:lang w:val="en-US" w:eastAsia="zh-CN"/>
              </w:rPr>
            </w:rPrChange>
          </w:rPr>
          <w:t>。</w:t>
        </w:r>
      </w:ins>
    </w:p>
    <w:p w14:paraId="73E94A10">
      <w:pPr>
        <w:spacing w:before="1" w:line="224" w:lineRule="auto"/>
        <w:ind w:left="555"/>
        <w:rPr>
          <w:rFonts w:ascii="仿宋" w:hAnsi="仿宋" w:eastAsia="仿宋" w:cs="仿宋"/>
          <w:sz w:val="28"/>
          <w:szCs w:val="28"/>
          <w:highlight w:val="none"/>
          <w:rPrChange w:id="592" w:author="豆豆" w:date="2025-09-28T13:42:01Z">
            <w:rPr>
              <w:rFonts w:ascii="仿宋" w:hAnsi="仿宋" w:eastAsia="仿宋" w:cs="仿宋"/>
              <w:sz w:val="28"/>
              <w:szCs w:val="28"/>
            </w:rPr>
          </w:rPrChange>
        </w:rPr>
      </w:pPr>
      <w:r>
        <w:rPr>
          <w:rFonts w:ascii="仿宋" w:hAnsi="仿宋" w:eastAsia="仿宋" w:cs="仿宋"/>
          <w:spacing w:val="-2"/>
          <w:sz w:val="28"/>
          <w:szCs w:val="28"/>
          <w:highlight w:val="none"/>
          <w:rPrChange w:id="593" w:author="豆豆" w:date="2025-09-28T13:42:01Z">
            <w:rPr>
              <w:rFonts w:ascii="仿宋" w:hAnsi="仿宋" w:eastAsia="仿宋" w:cs="仿宋"/>
              <w:spacing w:val="-2"/>
              <w:sz w:val="28"/>
              <w:szCs w:val="28"/>
            </w:rPr>
          </w:rPrChange>
        </w:rPr>
        <w:t>2.</w:t>
      </w:r>
      <w:r>
        <w:rPr>
          <w:rFonts w:ascii="仿宋" w:hAnsi="仿宋" w:eastAsia="仿宋" w:cs="仿宋"/>
          <w:spacing w:val="-2"/>
          <w:sz w:val="28"/>
          <w:szCs w:val="28"/>
          <w:highlight w:val="none"/>
          <w:rPrChange w:id="594" w:author="豆豆" w:date="2025-09-28T13:42:01Z">
            <w:rPr>
              <w:rFonts w:ascii="仿宋" w:hAnsi="仿宋" w:eastAsia="仿宋" w:cs="仿宋"/>
              <w:spacing w:val="-2"/>
              <w:sz w:val="28"/>
              <w:szCs w:val="28"/>
              <w:highlight w:val="yellow"/>
            </w:rPr>
          </w:rPrChange>
        </w:rPr>
        <w:t>工程款支付</w:t>
      </w:r>
    </w:p>
    <w:p w14:paraId="1AA1F075">
      <w:pPr>
        <w:spacing w:before="206" w:line="359" w:lineRule="auto"/>
        <w:ind w:right="103" w:firstLine="569"/>
        <w:rPr>
          <w:ins w:id="595" w:author="WPS_1718633914" w:date="2025-09-23T14:25:16Z"/>
          <w:rFonts w:hint="eastAsia" w:ascii="仿宋" w:hAnsi="仿宋" w:eastAsia="仿宋" w:cs="仿宋"/>
          <w:sz w:val="28"/>
          <w:szCs w:val="28"/>
          <w:highlight w:val="none"/>
          <w:lang w:eastAsia="zh-CN"/>
          <w:rPrChange w:id="596" w:author="豆豆" w:date="2025-09-28T13:42:01Z">
            <w:rPr>
              <w:ins w:id="597" w:author="WPS_1718633914" w:date="2025-09-23T14:25:16Z"/>
              <w:rFonts w:hint="eastAsia" w:ascii="仿宋" w:hAnsi="仿宋" w:eastAsia="仿宋" w:cs="仿宋"/>
              <w:sz w:val="28"/>
              <w:szCs w:val="28"/>
              <w:lang w:eastAsia="zh-CN"/>
            </w:rPr>
          </w:rPrChange>
        </w:rPr>
      </w:pPr>
      <w:ins w:id="598" w:author="WPS_1718633914" w:date="2025-09-23T14:25:16Z">
        <w:r>
          <w:rPr>
            <w:rFonts w:hint="eastAsia" w:ascii="仿宋" w:hAnsi="仿宋" w:eastAsia="仿宋" w:cs="仿宋"/>
            <w:sz w:val="28"/>
            <w:szCs w:val="28"/>
            <w:highlight w:val="none"/>
            <w:lang w:val="en-US" w:eastAsia="zh-CN"/>
            <w:rPrChange w:id="599" w:author="豆豆" w:date="2025-09-28T13:42:01Z"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rPrChange>
          </w:rPr>
          <w:t>（1）本工程没有预付款，工程量完成50%支付工程进度款的30%，</w:t>
        </w:r>
      </w:ins>
      <w:ins w:id="601" w:author="WPS_1718633914" w:date="2025-09-23T14:25:16Z">
        <w:r>
          <w:rPr>
            <w:rFonts w:hint="eastAsia" w:ascii="仿宋" w:hAnsi="仿宋" w:eastAsia="仿宋" w:cs="仿宋"/>
            <w:sz w:val="28"/>
            <w:szCs w:val="28"/>
            <w:highlight w:val="none"/>
            <w:lang w:eastAsia="zh-CN"/>
            <w:rPrChange w:id="602" w:author="豆豆" w:date="2025-09-28T13:42:01Z"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rPrChange>
          </w:rPr>
          <w:t>乙方需提交已完成工程量清单、监理单位出具的工程量审核报告、材料进场检验报告等资料，甲方核验无误后 10 日内支付。</w:t>
        </w:r>
      </w:ins>
    </w:p>
    <w:p w14:paraId="239B29F1">
      <w:pPr>
        <w:spacing w:before="206" w:line="359" w:lineRule="auto"/>
        <w:ind w:right="103" w:firstLine="569"/>
        <w:rPr>
          <w:ins w:id="604" w:author="WPS_1718633914" w:date="2025-09-23T14:25:16Z"/>
          <w:rFonts w:hint="eastAsia" w:ascii="仿宋" w:hAnsi="仿宋" w:eastAsia="仿宋" w:cs="仿宋"/>
          <w:sz w:val="28"/>
          <w:szCs w:val="28"/>
          <w:highlight w:val="none"/>
          <w:lang w:eastAsia="zh-CN"/>
          <w:rPrChange w:id="605" w:author="豆豆" w:date="2025-09-28T13:42:01Z">
            <w:rPr>
              <w:ins w:id="606" w:author="WPS_1718633914" w:date="2025-09-23T14:25:16Z"/>
              <w:rFonts w:hint="eastAsia" w:ascii="仿宋" w:hAnsi="仿宋" w:eastAsia="仿宋" w:cs="仿宋"/>
              <w:sz w:val="28"/>
              <w:szCs w:val="28"/>
              <w:lang w:eastAsia="zh-CN"/>
            </w:rPr>
          </w:rPrChange>
        </w:rPr>
      </w:pPr>
      <w:ins w:id="607" w:author="WPS_1718633914" w:date="2025-09-23T14:25:16Z">
        <w:r>
          <w:rPr>
            <w:rFonts w:hint="eastAsia" w:ascii="仿宋" w:hAnsi="仿宋" w:eastAsia="仿宋" w:cs="仿宋"/>
            <w:sz w:val="28"/>
            <w:szCs w:val="28"/>
            <w:highlight w:val="none"/>
            <w:lang w:eastAsia="zh-CN"/>
            <w:rPrChange w:id="608" w:author="豆豆" w:date="2025-09-28T13:42:01Z"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rPrChange>
          </w:rPr>
          <w:t>（</w:t>
        </w:r>
      </w:ins>
      <w:ins w:id="610" w:author="WPS_1718633914" w:date="2025-09-23T14:25:16Z">
        <w:r>
          <w:rPr>
            <w:rFonts w:hint="eastAsia" w:ascii="仿宋" w:hAnsi="仿宋" w:eastAsia="仿宋" w:cs="仿宋"/>
            <w:sz w:val="28"/>
            <w:szCs w:val="28"/>
            <w:highlight w:val="none"/>
            <w:lang w:val="en-US" w:eastAsia="zh-CN"/>
            <w:rPrChange w:id="611" w:author="豆豆" w:date="2025-09-28T13:42:01Z"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rPrChange>
          </w:rPr>
          <w:t>2</w:t>
        </w:r>
      </w:ins>
      <w:ins w:id="613" w:author="WPS_1718633914" w:date="2025-09-23T14:25:16Z">
        <w:r>
          <w:rPr>
            <w:rFonts w:hint="eastAsia" w:ascii="仿宋" w:hAnsi="仿宋" w:eastAsia="仿宋" w:cs="仿宋"/>
            <w:sz w:val="28"/>
            <w:szCs w:val="28"/>
            <w:highlight w:val="none"/>
            <w:lang w:eastAsia="zh-CN"/>
            <w:rPrChange w:id="614" w:author="豆豆" w:date="2025-09-28T13:42:01Z"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rPrChange>
          </w:rPr>
          <w:t>）工程竣工验收合格支付至</w:t>
        </w:r>
      </w:ins>
      <w:ins w:id="616" w:author="WPS_1718633914" w:date="2025-09-23T14:25:16Z">
        <w:r>
          <w:rPr>
            <w:rFonts w:hint="eastAsia" w:ascii="仿宋" w:hAnsi="仿宋" w:eastAsia="仿宋" w:cs="仿宋"/>
            <w:sz w:val="28"/>
            <w:szCs w:val="28"/>
            <w:highlight w:val="none"/>
            <w:lang w:val="en-US" w:eastAsia="zh-CN"/>
            <w:rPrChange w:id="617" w:author="豆豆" w:date="2025-09-28T13:42:01Z"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rPrChange>
          </w:rPr>
          <w:t>工程进度款</w:t>
        </w:r>
      </w:ins>
      <w:ins w:id="619" w:author="WPS_1718633914" w:date="2025-09-23T14:25:16Z">
        <w:r>
          <w:rPr>
            <w:rFonts w:hint="eastAsia" w:ascii="仿宋" w:hAnsi="仿宋" w:eastAsia="仿宋" w:cs="仿宋"/>
            <w:sz w:val="28"/>
            <w:szCs w:val="28"/>
            <w:highlight w:val="none"/>
            <w:lang w:eastAsia="zh-CN"/>
            <w:rPrChange w:id="620" w:author="豆豆" w:date="2025-09-28T13:42:01Z"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rPrChange>
          </w:rPr>
          <w:t>的 70%，需提交工程竣工验收报告、监理单位出具的质量评估报告、农民工工资结清证明等资料。</w:t>
        </w:r>
      </w:ins>
    </w:p>
    <w:p w14:paraId="265AF512">
      <w:pPr>
        <w:spacing w:before="206" w:line="359" w:lineRule="auto"/>
        <w:ind w:right="103" w:firstLine="569"/>
        <w:rPr>
          <w:ins w:id="622" w:author="WPS_1718633914" w:date="2025-09-23T14:25:16Z"/>
          <w:rFonts w:hint="eastAsia" w:ascii="仿宋" w:hAnsi="仿宋" w:eastAsia="仿宋" w:cs="仿宋"/>
          <w:spacing w:val="-1"/>
          <w:sz w:val="28"/>
          <w:szCs w:val="28"/>
          <w:highlight w:val="none"/>
          <w:lang w:eastAsia="zh-CN"/>
          <w:rPrChange w:id="623" w:author="豆豆" w:date="2025-09-28T13:42:01Z">
            <w:rPr>
              <w:ins w:id="624" w:author="WPS_1718633914" w:date="2025-09-23T14:25:16Z"/>
              <w:rFonts w:hint="eastAsia" w:ascii="仿宋" w:hAnsi="仿宋" w:eastAsia="仿宋" w:cs="仿宋"/>
              <w:spacing w:val="-1"/>
              <w:sz w:val="28"/>
              <w:szCs w:val="28"/>
              <w:lang w:eastAsia="zh-CN"/>
            </w:rPr>
          </w:rPrChange>
        </w:rPr>
      </w:pPr>
      <w:ins w:id="625" w:author="WPS_1718633914" w:date="2025-09-23T14:25:16Z">
        <w:r>
          <w:rPr>
            <w:rFonts w:hint="eastAsia" w:ascii="仿宋" w:hAnsi="仿宋" w:eastAsia="仿宋" w:cs="仿宋"/>
            <w:sz w:val="28"/>
            <w:szCs w:val="28"/>
            <w:highlight w:val="none"/>
            <w:lang w:eastAsia="zh-CN"/>
            <w:rPrChange w:id="626" w:author="豆豆" w:date="2025-09-28T13:42:01Z"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rPrChange>
          </w:rPr>
          <w:t>（</w:t>
        </w:r>
      </w:ins>
      <w:ins w:id="628" w:author="WPS_1718633914" w:date="2025-09-23T14:25:16Z">
        <w:r>
          <w:rPr>
            <w:rFonts w:hint="eastAsia" w:ascii="仿宋" w:hAnsi="仿宋" w:eastAsia="仿宋" w:cs="仿宋"/>
            <w:sz w:val="28"/>
            <w:szCs w:val="28"/>
            <w:highlight w:val="none"/>
            <w:lang w:val="en-US" w:eastAsia="zh-CN"/>
            <w:rPrChange w:id="629" w:author="豆豆" w:date="2025-09-28T13:42:01Z"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rPrChange>
          </w:rPr>
          <w:t>3</w:t>
        </w:r>
      </w:ins>
      <w:ins w:id="631" w:author="WPS_1718633914" w:date="2025-09-23T14:25:16Z">
        <w:r>
          <w:rPr>
            <w:rFonts w:hint="eastAsia" w:ascii="仿宋" w:hAnsi="仿宋" w:eastAsia="仿宋" w:cs="仿宋"/>
            <w:sz w:val="28"/>
            <w:szCs w:val="28"/>
            <w:highlight w:val="none"/>
            <w:lang w:eastAsia="zh-CN"/>
            <w:rPrChange w:id="632" w:author="豆豆" w:date="2025-09-28T13:42:01Z"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rPrChange>
          </w:rPr>
          <w:t>）</w:t>
        </w:r>
      </w:ins>
      <w:ins w:id="634" w:author="WPS_1718633914" w:date="2025-09-23T14:25:16Z">
        <w:r>
          <w:rPr>
            <w:rFonts w:hint="eastAsia" w:ascii="仿宋" w:hAnsi="仿宋" w:eastAsia="仿宋" w:cs="仿宋"/>
            <w:spacing w:val="-1"/>
            <w:sz w:val="28"/>
            <w:szCs w:val="28"/>
            <w:highlight w:val="none"/>
            <w:lang w:eastAsia="zh-CN"/>
            <w:rPrChange w:id="635" w:author="豆豆" w:date="2025-09-28T13:42:01Z">
              <w:rPr>
                <w:rFonts w:hint="eastAsia" w:ascii="仿宋" w:hAnsi="仿宋" w:eastAsia="仿宋" w:cs="仿宋"/>
                <w:spacing w:val="-1"/>
                <w:sz w:val="28"/>
                <w:szCs w:val="28"/>
                <w:lang w:eastAsia="zh-CN"/>
              </w:rPr>
            </w:rPrChange>
          </w:rPr>
          <w:t>乙方需在工程竣工验收合格后 15 日内提交完整结算资料（含工程量计算书、签证单、材料发票复印件等）</w:t>
        </w:r>
      </w:ins>
      <w:ins w:id="637" w:author="WPS_1718633914" w:date="2025-09-23T14:25:16Z">
        <w:r>
          <w:rPr>
            <w:rFonts w:hint="eastAsia" w:ascii="仿宋" w:hAnsi="仿宋" w:eastAsia="仿宋" w:cs="仿宋"/>
            <w:spacing w:val="-1"/>
            <w:sz w:val="28"/>
            <w:szCs w:val="28"/>
            <w:highlight w:val="none"/>
            <w:lang w:val="en-US" w:eastAsia="zh-CN"/>
            <w:rPrChange w:id="638" w:author="豆豆" w:date="2025-09-28T13:42:01Z">
              <w:rPr>
                <w:rFonts w:hint="eastAsia" w:ascii="仿宋" w:hAnsi="仿宋" w:eastAsia="仿宋" w:cs="仿宋"/>
                <w:spacing w:val="-1"/>
                <w:sz w:val="28"/>
                <w:szCs w:val="28"/>
                <w:lang w:val="en-US" w:eastAsia="zh-CN"/>
              </w:rPr>
            </w:rPrChange>
          </w:rPr>
          <w:t>提交审计机关审计，</w:t>
        </w:r>
      </w:ins>
      <w:ins w:id="640" w:author="WPS_1718633914" w:date="2025-09-23T14:26:11Z">
        <w:r>
          <w:rPr>
            <w:rFonts w:hint="eastAsia" w:ascii="仿宋" w:hAnsi="仿宋" w:eastAsia="仿宋" w:cs="仿宋"/>
            <w:spacing w:val="-1"/>
            <w:sz w:val="28"/>
            <w:szCs w:val="28"/>
            <w:highlight w:val="none"/>
            <w:lang w:val="en-US" w:eastAsia="zh-CN"/>
            <w:rPrChange w:id="641" w:author="豆豆" w:date="2025-09-28T13:42:01Z">
              <w:rPr>
                <w:rFonts w:hint="eastAsia" w:ascii="仿宋" w:hAnsi="仿宋" w:eastAsia="仿宋" w:cs="仿宋"/>
                <w:spacing w:val="-1"/>
                <w:sz w:val="28"/>
                <w:szCs w:val="28"/>
                <w:lang w:val="en-US" w:eastAsia="zh-CN"/>
              </w:rPr>
            </w:rPrChange>
          </w:rPr>
          <w:t>审计</w:t>
        </w:r>
      </w:ins>
      <w:ins w:id="643" w:author="WPS_1718633914" w:date="2025-09-23T14:26:12Z">
        <w:r>
          <w:rPr>
            <w:rFonts w:hint="eastAsia" w:ascii="仿宋" w:hAnsi="仿宋" w:eastAsia="仿宋" w:cs="仿宋"/>
            <w:spacing w:val="-1"/>
            <w:sz w:val="28"/>
            <w:szCs w:val="28"/>
            <w:highlight w:val="none"/>
            <w:lang w:val="en-US" w:eastAsia="zh-CN"/>
            <w:rPrChange w:id="644" w:author="豆豆" w:date="2025-09-28T13:42:01Z">
              <w:rPr>
                <w:rFonts w:hint="eastAsia" w:ascii="仿宋" w:hAnsi="仿宋" w:eastAsia="仿宋" w:cs="仿宋"/>
                <w:spacing w:val="-1"/>
                <w:sz w:val="28"/>
                <w:szCs w:val="28"/>
                <w:lang w:val="en-US" w:eastAsia="zh-CN"/>
              </w:rPr>
            </w:rPrChange>
          </w:rPr>
          <w:t>机关</w:t>
        </w:r>
      </w:ins>
      <w:ins w:id="646" w:author="WPS_1718633914" w:date="2025-09-23T14:26:16Z">
        <w:r>
          <w:rPr>
            <w:rFonts w:hint="eastAsia" w:ascii="仿宋" w:hAnsi="仿宋" w:eastAsia="仿宋" w:cs="仿宋"/>
            <w:spacing w:val="-1"/>
            <w:sz w:val="28"/>
            <w:szCs w:val="28"/>
            <w:highlight w:val="none"/>
            <w:lang w:val="en-US" w:eastAsia="zh-CN"/>
            <w:rPrChange w:id="647" w:author="豆豆" w:date="2025-09-28T13:42:01Z">
              <w:rPr>
                <w:rFonts w:hint="eastAsia" w:ascii="仿宋" w:hAnsi="仿宋" w:eastAsia="仿宋" w:cs="仿宋"/>
                <w:spacing w:val="-1"/>
                <w:sz w:val="28"/>
                <w:szCs w:val="28"/>
                <w:lang w:val="en-US" w:eastAsia="zh-CN"/>
              </w:rPr>
            </w:rPrChange>
          </w:rPr>
          <w:t>的</w:t>
        </w:r>
      </w:ins>
      <w:ins w:id="649" w:author="WPS_1718633914" w:date="2025-09-23T14:25:16Z">
        <w:r>
          <w:rPr>
            <w:rFonts w:hint="eastAsia" w:ascii="仿宋" w:hAnsi="仿宋" w:eastAsia="仿宋" w:cs="仿宋"/>
            <w:spacing w:val="-1"/>
            <w:sz w:val="28"/>
            <w:szCs w:val="28"/>
            <w:highlight w:val="none"/>
            <w:lang w:val="en-US" w:eastAsia="zh-CN"/>
            <w:rPrChange w:id="650" w:author="豆豆" w:date="2025-09-28T13:42:01Z">
              <w:rPr>
                <w:rFonts w:hint="eastAsia" w:ascii="仿宋" w:hAnsi="仿宋" w:eastAsia="仿宋" w:cs="仿宋"/>
                <w:spacing w:val="-1"/>
                <w:sz w:val="28"/>
                <w:szCs w:val="28"/>
                <w:lang w:val="en-US" w:eastAsia="zh-CN"/>
              </w:rPr>
            </w:rPrChange>
          </w:rPr>
          <w:t>审计报告出具后支付至审计工程总价款的97%；</w:t>
        </w:r>
      </w:ins>
      <w:ins w:id="652" w:author="WPS_1718633914" w:date="2025-09-23T14:25:16Z">
        <w:r>
          <w:rPr>
            <w:rFonts w:hint="eastAsia" w:ascii="仿宋" w:hAnsi="仿宋" w:eastAsia="仿宋" w:cs="仿宋"/>
            <w:spacing w:val="-1"/>
            <w:sz w:val="28"/>
            <w:szCs w:val="28"/>
            <w:highlight w:val="none"/>
            <w:lang w:eastAsia="zh-CN"/>
            <w:rPrChange w:id="653" w:author="豆豆" w:date="2025-09-28T13:42:01Z">
              <w:rPr>
                <w:rFonts w:hint="eastAsia" w:ascii="仿宋" w:hAnsi="仿宋" w:eastAsia="仿宋" w:cs="仿宋"/>
                <w:spacing w:val="-1"/>
                <w:sz w:val="28"/>
                <w:szCs w:val="28"/>
                <w:lang w:eastAsia="zh-CN"/>
              </w:rPr>
            </w:rPrChange>
          </w:rPr>
          <w:t>乙方提交结算款支付申请及审计报告复印件，甲方审核无误后 10 日内支付。</w:t>
        </w:r>
      </w:ins>
    </w:p>
    <w:p w14:paraId="0125B979">
      <w:pPr>
        <w:spacing w:before="206" w:line="359" w:lineRule="auto"/>
        <w:ind w:right="103" w:firstLine="569"/>
        <w:rPr>
          <w:ins w:id="655" w:author="WPS_1718633914" w:date="2025-09-23T14:25:16Z"/>
          <w:rFonts w:hint="eastAsia" w:ascii="仿宋" w:hAnsi="仿宋" w:eastAsia="仿宋" w:cs="仿宋"/>
          <w:spacing w:val="-1"/>
          <w:sz w:val="28"/>
          <w:szCs w:val="28"/>
          <w:highlight w:val="none"/>
          <w:lang w:val="en-US" w:eastAsia="zh-CN"/>
          <w:rPrChange w:id="656" w:author="豆豆" w:date="2025-09-28T13:42:01Z">
            <w:rPr>
              <w:ins w:id="657" w:author="WPS_1718633914" w:date="2025-09-23T14:25:16Z"/>
              <w:rFonts w:hint="eastAsia" w:ascii="仿宋" w:hAnsi="仿宋" w:eastAsia="仿宋" w:cs="仿宋"/>
              <w:spacing w:val="-1"/>
              <w:sz w:val="28"/>
              <w:szCs w:val="28"/>
              <w:lang w:val="en-US" w:eastAsia="zh-CN"/>
            </w:rPr>
          </w:rPrChange>
        </w:rPr>
      </w:pPr>
      <w:ins w:id="658" w:author="WPS_1718633914" w:date="2025-09-23T14:25:16Z">
        <w:r>
          <w:rPr>
            <w:rFonts w:hint="eastAsia" w:ascii="仿宋" w:hAnsi="仿宋" w:eastAsia="仿宋" w:cs="仿宋"/>
            <w:spacing w:val="-1"/>
            <w:sz w:val="28"/>
            <w:szCs w:val="28"/>
            <w:highlight w:val="none"/>
            <w:lang w:eastAsia="zh-CN"/>
            <w:rPrChange w:id="659" w:author="豆豆" w:date="2025-09-28T13:42:01Z">
              <w:rPr>
                <w:rFonts w:hint="eastAsia" w:ascii="仿宋" w:hAnsi="仿宋" w:eastAsia="仿宋" w:cs="仿宋"/>
                <w:spacing w:val="-1"/>
                <w:sz w:val="28"/>
                <w:szCs w:val="28"/>
                <w:lang w:eastAsia="zh-CN"/>
              </w:rPr>
            </w:rPrChange>
          </w:rPr>
          <w:t>（</w:t>
        </w:r>
      </w:ins>
      <w:ins w:id="661" w:author="WPS_1718633914" w:date="2025-09-23T14:25:16Z">
        <w:r>
          <w:rPr>
            <w:rFonts w:hint="eastAsia" w:ascii="仿宋" w:hAnsi="仿宋" w:eastAsia="仿宋" w:cs="仿宋"/>
            <w:spacing w:val="-1"/>
            <w:sz w:val="28"/>
            <w:szCs w:val="28"/>
            <w:highlight w:val="none"/>
            <w:lang w:val="en-US" w:eastAsia="zh-CN"/>
            <w:rPrChange w:id="662" w:author="豆豆" w:date="2025-09-28T13:42:01Z">
              <w:rPr>
                <w:rFonts w:hint="eastAsia" w:ascii="仿宋" w:hAnsi="仿宋" w:eastAsia="仿宋" w:cs="仿宋"/>
                <w:spacing w:val="-1"/>
                <w:sz w:val="28"/>
                <w:szCs w:val="28"/>
                <w:lang w:val="en-US" w:eastAsia="zh-CN"/>
              </w:rPr>
            </w:rPrChange>
          </w:rPr>
          <w:t>4</w:t>
        </w:r>
      </w:ins>
      <w:ins w:id="664" w:author="WPS_1718633914" w:date="2025-09-23T14:25:16Z">
        <w:r>
          <w:rPr>
            <w:rFonts w:hint="eastAsia" w:ascii="仿宋" w:hAnsi="仿宋" w:eastAsia="仿宋" w:cs="仿宋"/>
            <w:spacing w:val="-1"/>
            <w:sz w:val="28"/>
            <w:szCs w:val="28"/>
            <w:highlight w:val="none"/>
            <w:lang w:eastAsia="zh-CN"/>
            <w:rPrChange w:id="665" w:author="豆豆" w:date="2025-09-28T13:42:01Z">
              <w:rPr>
                <w:rFonts w:hint="eastAsia" w:ascii="仿宋" w:hAnsi="仿宋" w:eastAsia="仿宋" w:cs="仿宋"/>
                <w:spacing w:val="-1"/>
                <w:sz w:val="28"/>
                <w:szCs w:val="28"/>
                <w:lang w:eastAsia="zh-CN"/>
              </w:rPr>
            </w:rPrChange>
          </w:rPr>
          <w:t>）</w:t>
        </w:r>
      </w:ins>
      <w:ins w:id="667" w:author="WPS_1718633914" w:date="2025-09-23T14:25:16Z">
        <w:r>
          <w:rPr>
            <w:rFonts w:hint="eastAsia" w:ascii="仿宋" w:hAnsi="仿宋" w:eastAsia="仿宋" w:cs="仿宋"/>
            <w:spacing w:val="-1"/>
            <w:sz w:val="28"/>
            <w:szCs w:val="28"/>
            <w:highlight w:val="none"/>
            <w:lang w:val="en-US" w:eastAsia="zh-CN"/>
            <w:rPrChange w:id="668" w:author="豆豆" w:date="2025-09-28T13:42:01Z">
              <w:rPr>
                <w:rFonts w:hint="eastAsia" w:ascii="仿宋" w:hAnsi="仿宋" w:eastAsia="仿宋" w:cs="仿宋"/>
                <w:spacing w:val="-1"/>
                <w:sz w:val="28"/>
                <w:szCs w:val="28"/>
                <w:lang w:val="en-US" w:eastAsia="zh-CN"/>
              </w:rPr>
            </w:rPrChange>
          </w:rPr>
          <w:t>剩余3%作为质保金，在工程质保期（以工程分项质保期最长的为准）满后日内结清。</w:t>
        </w:r>
      </w:ins>
    </w:p>
    <w:p w14:paraId="71A429EB">
      <w:pPr>
        <w:spacing w:before="206" w:line="359" w:lineRule="auto"/>
        <w:ind w:right="103" w:firstLine="569"/>
        <w:rPr>
          <w:ins w:id="670" w:author="WPS_1718633914" w:date="2025-09-23T14:25:16Z"/>
          <w:rFonts w:ascii="仿宋" w:hAnsi="仿宋" w:eastAsia="仿宋" w:cs="仿宋"/>
          <w:sz w:val="28"/>
          <w:szCs w:val="28"/>
          <w:highlight w:val="none"/>
          <w:rPrChange w:id="671" w:author="豆豆" w:date="2025-09-28T13:42:01Z">
            <w:rPr>
              <w:ins w:id="672" w:author="WPS_1718633914" w:date="2025-09-23T14:25:16Z"/>
              <w:rFonts w:ascii="仿宋" w:hAnsi="仿宋" w:eastAsia="仿宋" w:cs="仿宋"/>
              <w:sz w:val="28"/>
              <w:szCs w:val="28"/>
            </w:rPr>
          </w:rPrChange>
        </w:rPr>
      </w:pPr>
      <w:ins w:id="673" w:author="WPS_1718633914" w:date="2025-09-23T14:25:16Z">
        <w:r>
          <w:rPr>
            <w:rFonts w:hint="eastAsia" w:ascii="仿宋" w:hAnsi="仿宋" w:eastAsia="仿宋" w:cs="仿宋"/>
            <w:spacing w:val="-1"/>
            <w:sz w:val="28"/>
            <w:szCs w:val="28"/>
            <w:highlight w:val="none"/>
            <w:lang w:val="en-US" w:eastAsia="zh-CN"/>
            <w:rPrChange w:id="674" w:author="豆豆" w:date="2025-09-28T13:42:01Z">
              <w:rPr>
                <w:rFonts w:hint="eastAsia" w:ascii="仿宋" w:hAnsi="仿宋" w:eastAsia="仿宋" w:cs="仿宋"/>
                <w:spacing w:val="-1"/>
                <w:sz w:val="28"/>
                <w:szCs w:val="28"/>
                <w:lang w:val="en-US" w:eastAsia="zh-CN"/>
              </w:rPr>
            </w:rPrChange>
          </w:rPr>
          <w:t>乙方在每个付款节点时均应向甲方提交付款申请及相应佐证资料，乙方未按约定提交相应付款资料导致甲方延期付款的，甲方不承担相应违约责任</w:t>
        </w:r>
      </w:ins>
    </w:p>
    <w:p w14:paraId="5F025CA6">
      <w:pPr>
        <w:spacing w:before="1" w:line="220" w:lineRule="auto"/>
        <w:ind w:left="569"/>
        <w:rPr>
          <w:ins w:id="676" w:author="WPS_1718633914" w:date="2025-09-23T14:25:16Z"/>
          <w:rFonts w:ascii="仿宋" w:hAnsi="仿宋" w:eastAsia="仿宋" w:cs="仿宋"/>
          <w:sz w:val="28"/>
          <w:szCs w:val="28"/>
          <w:highlight w:val="none"/>
          <w:rPrChange w:id="677" w:author="豆豆" w:date="2025-09-28T13:42:01Z">
            <w:rPr>
              <w:ins w:id="678" w:author="WPS_1718633914" w:date="2025-09-23T14:25:16Z"/>
              <w:rFonts w:ascii="仿宋" w:hAnsi="仿宋" w:eastAsia="仿宋" w:cs="仿宋"/>
              <w:sz w:val="28"/>
              <w:szCs w:val="28"/>
            </w:rPr>
          </w:rPrChange>
        </w:rPr>
      </w:pPr>
      <w:ins w:id="679" w:author="WPS_1718633914" w:date="2025-09-23T14:25:16Z">
        <w:r>
          <w:rPr>
            <w:rFonts w:ascii="仿宋" w:hAnsi="仿宋" w:eastAsia="仿宋" w:cs="仿宋"/>
            <w:spacing w:val="-3"/>
            <w:sz w:val="28"/>
            <w:szCs w:val="28"/>
            <w:highlight w:val="none"/>
            <w:rPrChange w:id="680" w:author="豆豆" w:date="2025-09-28T13:42:01Z">
              <w:rPr>
                <w:rFonts w:ascii="仿宋" w:hAnsi="仿宋" w:eastAsia="仿宋" w:cs="仿宋"/>
                <w:spacing w:val="-3"/>
                <w:sz w:val="28"/>
                <w:szCs w:val="28"/>
              </w:rPr>
            </w:rPrChange>
          </w:rPr>
          <w:t>十二、材料设备供应</w:t>
        </w:r>
      </w:ins>
    </w:p>
    <w:p w14:paraId="74CFE308">
      <w:pPr>
        <w:spacing w:before="7" w:line="223" w:lineRule="auto"/>
        <w:ind w:left="569"/>
        <w:rPr>
          <w:ins w:id="682" w:author="WPS_1718633914" w:date="2025-09-23T14:28:14Z"/>
          <w:rFonts w:hint="eastAsia" w:ascii="仿宋" w:hAnsi="仿宋" w:eastAsia="仿宋" w:cs="仿宋"/>
          <w:spacing w:val="-1"/>
          <w:sz w:val="28"/>
          <w:szCs w:val="28"/>
          <w:highlight w:val="none"/>
          <w:lang w:eastAsia="zh-CN"/>
          <w:rPrChange w:id="683" w:author="豆豆" w:date="2025-09-28T13:42:01Z">
            <w:rPr>
              <w:ins w:id="684" w:author="WPS_1718633914" w:date="2025-09-23T14:28:14Z"/>
              <w:rFonts w:hint="eastAsia" w:ascii="仿宋" w:hAnsi="仿宋" w:eastAsia="仿宋" w:cs="仿宋"/>
              <w:spacing w:val="-1"/>
              <w:sz w:val="28"/>
              <w:szCs w:val="28"/>
              <w:lang w:eastAsia="zh-CN"/>
            </w:rPr>
          </w:rPrChange>
        </w:rPr>
      </w:pPr>
      <w:ins w:id="685" w:author="WPS_1718633914" w:date="2025-09-23T14:25:16Z">
        <w:r>
          <w:rPr>
            <w:rFonts w:hint="eastAsia" w:ascii="仿宋" w:hAnsi="仿宋" w:eastAsia="仿宋" w:cs="仿宋"/>
            <w:spacing w:val="-1"/>
            <w:sz w:val="28"/>
            <w:szCs w:val="28"/>
            <w:highlight w:val="none"/>
            <w:rPrChange w:id="686" w:author="豆豆" w:date="2025-09-28T13:42:01Z"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</w:rPrChange>
          </w:rPr>
          <w:t>本工程所需材料设备由乙方采购，材料设备品牌、规格、型号需提前提交甲方及监理单位审核，审核通过后方可采购；乙方需提交材料设备质量证明文件（如出厂合格证、检测报告），并按规定进行抽样送检，检测费用由乙方承担；若材料设备质量不合格，乙方需无条件更换，且承担因此导致的工期延误及返工费用</w:t>
        </w:r>
      </w:ins>
      <w:ins w:id="688" w:author="WPS_1718633914" w:date="2025-09-23T14:25:16Z">
        <w:r>
          <w:rPr>
            <w:rFonts w:hint="eastAsia" w:ascii="仿宋" w:hAnsi="仿宋" w:eastAsia="仿宋" w:cs="仿宋"/>
            <w:spacing w:val="-1"/>
            <w:sz w:val="28"/>
            <w:szCs w:val="28"/>
            <w:highlight w:val="none"/>
            <w:lang w:eastAsia="zh-CN"/>
            <w:rPrChange w:id="689" w:author="豆豆" w:date="2025-09-28T13:42:01Z">
              <w:rPr>
                <w:rFonts w:hint="eastAsia" w:ascii="仿宋" w:hAnsi="仿宋" w:eastAsia="仿宋" w:cs="仿宋"/>
                <w:spacing w:val="-1"/>
                <w:sz w:val="28"/>
                <w:szCs w:val="28"/>
                <w:lang w:eastAsia="zh-CN"/>
              </w:rPr>
            </w:rPrChange>
          </w:rPr>
          <w:t>，</w:t>
        </w:r>
      </w:ins>
      <w:ins w:id="691" w:author="WPS_1718633914" w:date="2025-09-23T14:25:16Z">
        <w:r>
          <w:rPr>
            <w:rFonts w:hint="eastAsia" w:ascii="仿宋" w:hAnsi="仿宋" w:eastAsia="仿宋" w:cs="仿宋"/>
            <w:spacing w:val="-1"/>
            <w:sz w:val="28"/>
            <w:szCs w:val="28"/>
            <w:highlight w:val="none"/>
            <w:rPrChange w:id="692" w:author="豆豆" w:date="2025-09-28T13:42:01Z">
              <w:rPr>
                <w:rFonts w:hint="eastAsia" w:ascii="仿宋" w:hAnsi="仿宋" w:eastAsia="仿宋" w:cs="仿宋"/>
                <w:spacing w:val="-1"/>
                <w:sz w:val="28"/>
                <w:szCs w:val="28"/>
              </w:rPr>
            </w:rPrChange>
          </w:rPr>
          <w:t>甲方及监理单位有权对材料设备进场验收，不合格材料设备严禁使用，已使用的需拆除返工，费用由乙方承担</w:t>
        </w:r>
      </w:ins>
      <w:ins w:id="694" w:author="WPS_1718633914" w:date="2025-09-23T14:25:16Z">
        <w:r>
          <w:rPr>
            <w:rFonts w:hint="eastAsia" w:ascii="仿宋" w:hAnsi="仿宋" w:eastAsia="仿宋" w:cs="仿宋"/>
            <w:spacing w:val="-1"/>
            <w:sz w:val="28"/>
            <w:szCs w:val="28"/>
            <w:highlight w:val="none"/>
            <w:lang w:eastAsia="zh-CN"/>
            <w:rPrChange w:id="695" w:author="豆豆" w:date="2025-09-28T13:42:01Z">
              <w:rPr>
                <w:rFonts w:hint="eastAsia" w:ascii="仿宋" w:hAnsi="仿宋" w:eastAsia="仿宋" w:cs="仿宋"/>
                <w:spacing w:val="-1"/>
                <w:sz w:val="28"/>
                <w:szCs w:val="28"/>
                <w:lang w:eastAsia="zh-CN"/>
              </w:rPr>
            </w:rPrChange>
          </w:rPr>
          <w:t>。</w:t>
        </w:r>
      </w:ins>
    </w:p>
    <w:p w14:paraId="0DBD6069">
      <w:pPr>
        <w:spacing w:before="7" w:line="223" w:lineRule="auto"/>
        <w:ind w:left="569"/>
        <w:rPr>
          <w:ins w:id="697" w:author="WPS_1718633914" w:date="2025-09-23T14:25:16Z"/>
          <w:rFonts w:ascii="仿宋" w:hAnsi="仿宋" w:eastAsia="仿宋" w:cs="仿宋"/>
          <w:sz w:val="28"/>
          <w:szCs w:val="28"/>
          <w:highlight w:val="none"/>
          <w:rPrChange w:id="698" w:author="豆豆" w:date="2025-09-28T13:42:01Z">
            <w:rPr>
              <w:ins w:id="699" w:author="WPS_1718633914" w:date="2025-09-23T14:25:16Z"/>
              <w:rFonts w:ascii="仿宋" w:hAnsi="仿宋" w:eastAsia="仿宋" w:cs="仿宋"/>
              <w:sz w:val="28"/>
              <w:szCs w:val="28"/>
            </w:rPr>
          </w:rPrChange>
        </w:rPr>
      </w:pPr>
      <w:ins w:id="700" w:author="WPS_1718633914" w:date="2025-09-23T14:25:16Z">
        <w:r>
          <w:rPr>
            <w:rFonts w:ascii="仿宋" w:hAnsi="仿宋" w:eastAsia="仿宋" w:cs="仿宋"/>
            <w:spacing w:val="-3"/>
            <w:sz w:val="28"/>
            <w:szCs w:val="28"/>
            <w:highlight w:val="none"/>
            <w:rPrChange w:id="701" w:author="豆豆" w:date="2025-09-28T13:42:01Z">
              <w:rPr>
                <w:rFonts w:ascii="仿宋" w:hAnsi="仿宋" w:eastAsia="仿宋" w:cs="仿宋"/>
                <w:spacing w:val="-3"/>
                <w:sz w:val="28"/>
                <w:szCs w:val="28"/>
              </w:rPr>
            </w:rPrChange>
          </w:rPr>
          <w:t>十三、安全生产及施工现场</w:t>
        </w:r>
      </w:ins>
    </w:p>
    <w:p w14:paraId="0CBDF46C">
      <w:pPr>
        <w:spacing w:before="206" w:line="359" w:lineRule="auto"/>
        <w:ind w:right="103" w:firstLine="569"/>
        <w:rPr>
          <w:ins w:id="703" w:author="田田1367556787" w:date="2025-09-23T11:30:16Z"/>
          <w:del w:id="704" w:author="WPS_1718633914" w:date="2025-09-23T14:25:16Z"/>
          <w:rFonts w:hint="eastAsia" w:ascii="仿宋" w:hAnsi="仿宋" w:eastAsia="仿宋" w:cs="仿宋"/>
          <w:sz w:val="28"/>
          <w:szCs w:val="28"/>
          <w:highlight w:val="none"/>
          <w:lang w:eastAsia="zh-CN"/>
          <w:rPrChange w:id="705" w:author="豆豆" w:date="2025-09-28T13:42:01Z">
            <w:rPr>
              <w:ins w:id="706" w:author="田田1367556787" w:date="2025-09-23T11:30:16Z"/>
              <w:del w:id="707" w:author="WPS_1718633914" w:date="2025-09-23T14:25:16Z"/>
              <w:rFonts w:hint="eastAsia" w:ascii="仿宋" w:hAnsi="仿宋" w:eastAsia="仿宋" w:cs="仿宋"/>
              <w:sz w:val="28"/>
              <w:szCs w:val="28"/>
              <w:lang w:eastAsia="zh-CN"/>
            </w:rPr>
          </w:rPrChange>
        </w:rPr>
      </w:pPr>
      <w:ins w:id="708" w:author="田田1367556787" w:date="2025-09-23T11:29:43Z">
        <w:del w:id="709" w:author="WPS_1718633914" w:date="2025-09-23T14:25:16Z">
          <w:r>
            <w:rPr>
              <w:rFonts w:hint="eastAsia" w:ascii="仿宋" w:hAnsi="仿宋" w:eastAsia="仿宋" w:cs="仿宋"/>
              <w:sz w:val="28"/>
              <w:szCs w:val="28"/>
              <w:highlight w:val="none"/>
              <w:lang w:val="en-US" w:eastAsia="zh-CN"/>
              <w:rPrChange w:id="710" w:author="豆豆" w:date="2025-09-28T13:42:01Z">
                <w:rPr>
                  <w:rFonts w:hint="eastAsia" w:ascii="仿宋" w:hAnsi="仿宋" w:eastAsia="仿宋" w:cs="仿宋"/>
                  <w:sz w:val="28"/>
                  <w:szCs w:val="28"/>
                  <w:lang w:val="en-US" w:eastAsia="zh-CN"/>
                </w:rPr>
              </w:rPrChange>
            </w:rPr>
            <w:delText>（</w:delText>
          </w:r>
        </w:del>
      </w:ins>
      <w:ins w:id="713" w:author="田田1367556787" w:date="2025-09-23T11:29:44Z">
        <w:del w:id="714" w:author="WPS_1718633914" w:date="2025-09-23T14:25:16Z">
          <w:r>
            <w:rPr>
              <w:rFonts w:hint="eastAsia" w:ascii="仿宋" w:hAnsi="仿宋" w:eastAsia="仿宋" w:cs="仿宋"/>
              <w:sz w:val="28"/>
              <w:szCs w:val="28"/>
              <w:highlight w:val="none"/>
              <w:lang w:val="en-US" w:eastAsia="zh-CN"/>
              <w:rPrChange w:id="715" w:author="豆豆" w:date="2025-09-28T13:42:01Z">
                <w:rPr>
                  <w:rFonts w:hint="eastAsia" w:ascii="仿宋" w:hAnsi="仿宋" w:eastAsia="仿宋" w:cs="仿宋"/>
                  <w:sz w:val="28"/>
                  <w:szCs w:val="28"/>
                  <w:lang w:val="en-US" w:eastAsia="zh-CN"/>
                </w:rPr>
              </w:rPrChange>
            </w:rPr>
            <w:delText>1</w:delText>
          </w:r>
        </w:del>
      </w:ins>
      <w:ins w:id="718" w:author="田田1367556787" w:date="2025-09-23T11:29:43Z">
        <w:del w:id="719" w:author="WPS_1718633914" w:date="2025-09-23T14:25:16Z">
          <w:r>
            <w:rPr>
              <w:rFonts w:hint="eastAsia" w:ascii="仿宋" w:hAnsi="仿宋" w:eastAsia="仿宋" w:cs="仿宋"/>
              <w:sz w:val="28"/>
              <w:szCs w:val="28"/>
              <w:highlight w:val="none"/>
              <w:lang w:val="en-US" w:eastAsia="zh-CN"/>
              <w:rPrChange w:id="720" w:author="豆豆" w:date="2025-09-28T13:42:01Z">
                <w:rPr>
                  <w:rFonts w:hint="eastAsia" w:ascii="仿宋" w:hAnsi="仿宋" w:eastAsia="仿宋" w:cs="仿宋"/>
                  <w:sz w:val="28"/>
                  <w:szCs w:val="28"/>
                  <w:lang w:val="en-US" w:eastAsia="zh-CN"/>
                </w:rPr>
              </w:rPrChange>
            </w:rPr>
            <w:delText>）</w:delText>
          </w:r>
        </w:del>
      </w:ins>
      <w:ins w:id="723" w:author="田田1367556787" w:date="2025-09-23T10:07:31Z">
        <w:del w:id="724" w:author="WPS_1718633914" w:date="2025-09-23T14:25:16Z">
          <w:r>
            <w:rPr>
              <w:rFonts w:hint="eastAsia" w:ascii="仿宋" w:hAnsi="仿宋" w:eastAsia="仿宋" w:cs="仿宋"/>
              <w:sz w:val="28"/>
              <w:szCs w:val="28"/>
              <w:highlight w:val="none"/>
              <w:lang w:val="en-US" w:eastAsia="zh-CN"/>
              <w:rPrChange w:id="725" w:author="豆豆" w:date="2025-09-28T13:42:01Z">
                <w:rPr>
                  <w:rFonts w:hint="eastAsia" w:ascii="仿宋" w:hAnsi="仿宋" w:eastAsia="仿宋" w:cs="仿宋"/>
                  <w:sz w:val="28"/>
                  <w:szCs w:val="28"/>
                  <w:lang w:val="en-US" w:eastAsia="zh-CN"/>
                </w:rPr>
              </w:rPrChange>
            </w:rPr>
            <w:delText>本工程</w:delText>
          </w:r>
        </w:del>
      </w:ins>
      <w:ins w:id="728" w:author="田田1367556787" w:date="2025-09-23T10:07:32Z">
        <w:del w:id="729" w:author="WPS_1718633914" w:date="2025-09-23T14:25:16Z">
          <w:r>
            <w:rPr>
              <w:rFonts w:hint="eastAsia" w:ascii="仿宋" w:hAnsi="仿宋" w:eastAsia="仿宋" w:cs="仿宋"/>
              <w:sz w:val="28"/>
              <w:szCs w:val="28"/>
              <w:highlight w:val="none"/>
              <w:lang w:val="en-US" w:eastAsia="zh-CN"/>
              <w:rPrChange w:id="730" w:author="豆豆" w:date="2025-09-28T13:42:01Z">
                <w:rPr>
                  <w:rFonts w:hint="eastAsia" w:ascii="仿宋" w:hAnsi="仿宋" w:eastAsia="仿宋" w:cs="仿宋"/>
                  <w:sz w:val="28"/>
                  <w:szCs w:val="28"/>
                  <w:lang w:val="en-US" w:eastAsia="zh-CN"/>
                </w:rPr>
              </w:rPrChange>
            </w:rPr>
            <w:delText>没有</w:delText>
          </w:r>
        </w:del>
      </w:ins>
      <w:ins w:id="733" w:author="田田1367556787" w:date="2025-09-23T10:07:34Z">
        <w:del w:id="734" w:author="WPS_1718633914" w:date="2025-09-23T14:25:16Z">
          <w:r>
            <w:rPr>
              <w:rFonts w:hint="eastAsia" w:ascii="仿宋" w:hAnsi="仿宋" w:eastAsia="仿宋" w:cs="仿宋"/>
              <w:sz w:val="28"/>
              <w:szCs w:val="28"/>
              <w:highlight w:val="none"/>
              <w:lang w:val="en-US" w:eastAsia="zh-CN"/>
              <w:rPrChange w:id="735" w:author="豆豆" w:date="2025-09-28T13:42:01Z">
                <w:rPr>
                  <w:rFonts w:hint="eastAsia" w:ascii="仿宋" w:hAnsi="仿宋" w:eastAsia="仿宋" w:cs="仿宋"/>
                  <w:sz w:val="28"/>
                  <w:szCs w:val="28"/>
                  <w:lang w:val="en-US" w:eastAsia="zh-CN"/>
                </w:rPr>
              </w:rPrChange>
            </w:rPr>
            <w:delText>预付款</w:delText>
          </w:r>
        </w:del>
      </w:ins>
      <w:ins w:id="738" w:author="田田1367556787" w:date="2025-09-23T10:07:35Z">
        <w:del w:id="739" w:author="WPS_1718633914" w:date="2025-09-23T14:25:16Z">
          <w:r>
            <w:rPr>
              <w:rFonts w:hint="eastAsia" w:ascii="仿宋" w:hAnsi="仿宋" w:eastAsia="仿宋" w:cs="仿宋"/>
              <w:sz w:val="28"/>
              <w:szCs w:val="28"/>
              <w:highlight w:val="none"/>
              <w:lang w:val="en-US" w:eastAsia="zh-CN"/>
              <w:rPrChange w:id="740" w:author="豆豆" w:date="2025-09-28T13:42:01Z">
                <w:rPr>
                  <w:rFonts w:hint="eastAsia" w:ascii="仿宋" w:hAnsi="仿宋" w:eastAsia="仿宋" w:cs="仿宋"/>
                  <w:sz w:val="28"/>
                  <w:szCs w:val="28"/>
                  <w:lang w:val="en-US" w:eastAsia="zh-CN"/>
                </w:rPr>
              </w:rPrChange>
            </w:rPr>
            <w:delText>，</w:delText>
          </w:r>
        </w:del>
      </w:ins>
      <w:del w:id="743" w:author="WPS_1718633914" w:date="2025-09-23T14:25:16Z">
        <w:r>
          <w:rPr>
            <w:rFonts w:ascii="仿宋" w:hAnsi="仿宋" w:eastAsia="仿宋" w:cs="仿宋"/>
            <w:sz w:val="28"/>
            <w:szCs w:val="28"/>
            <w:highlight w:val="none"/>
            <w:rPrChange w:id="744" w:author="豆豆" w:date="2025-09-28T13:42:01Z">
              <w:rPr>
                <w:rFonts w:ascii="仿宋" w:hAnsi="仿宋" w:eastAsia="仿宋" w:cs="仿宋"/>
                <w:sz w:val="28"/>
                <w:szCs w:val="28"/>
              </w:rPr>
            </w:rPrChange>
          </w:rPr>
          <w:delText>合同签订后15日内付合同金额的</w:delText>
        </w:r>
      </w:del>
      <w:del w:id="746" w:author="WPS_1718633914" w:date="2025-09-23T14:25:16Z">
        <w:r>
          <w:rPr>
            <w:rFonts w:ascii="仿宋" w:hAnsi="仿宋" w:eastAsia="仿宋" w:cs="仿宋"/>
            <w:spacing w:val="-48"/>
            <w:sz w:val="28"/>
            <w:szCs w:val="28"/>
            <w:highlight w:val="none"/>
            <w:rPrChange w:id="747" w:author="豆豆" w:date="2025-09-28T13:42:01Z">
              <w:rPr>
                <w:rFonts w:ascii="仿宋" w:hAnsi="仿宋" w:eastAsia="仿宋" w:cs="仿宋"/>
                <w:spacing w:val="-48"/>
                <w:sz w:val="28"/>
                <w:szCs w:val="28"/>
              </w:rPr>
            </w:rPrChange>
          </w:rPr>
          <w:delText xml:space="preserve"> </w:delText>
        </w:r>
      </w:del>
      <w:del w:id="749" w:author="WPS_1718633914" w:date="2025-09-23T14:25:16Z">
        <w:r>
          <w:rPr>
            <w:rFonts w:ascii="仿宋" w:hAnsi="仿宋" w:eastAsia="仿宋" w:cs="仿宋"/>
            <w:sz w:val="28"/>
            <w:szCs w:val="28"/>
            <w:highlight w:val="none"/>
            <w:rPrChange w:id="750" w:author="豆豆" w:date="2025-09-28T13:42:01Z">
              <w:rPr>
                <w:rFonts w:ascii="仿宋" w:hAnsi="仿宋" w:eastAsia="仿宋" w:cs="仿宋"/>
                <w:sz w:val="28"/>
                <w:szCs w:val="28"/>
              </w:rPr>
            </w:rPrChange>
          </w:rPr>
          <w:delText>30%</w:delText>
        </w:r>
      </w:del>
      <w:del w:id="752" w:author="WPS_1718633914" w:date="2025-09-23T14:25:16Z">
        <w:r>
          <w:rPr>
            <w:rFonts w:hint="eastAsia" w:ascii="仿宋" w:hAnsi="仿宋" w:eastAsia="仿宋" w:cs="仿宋"/>
            <w:sz w:val="28"/>
            <w:szCs w:val="28"/>
            <w:highlight w:val="none"/>
            <w:lang w:val="en-US" w:eastAsia="zh-CN"/>
            <w:rPrChange w:id="753" w:author="豆豆" w:date="2025-09-28T13:42:01Z"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rPrChange>
          </w:rPr>
          <w:delText>作为工程</w:delText>
        </w:r>
      </w:del>
      <w:ins w:id="755" w:author="田田1367556787" w:date="2025-09-23T10:18:22Z">
        <w:del w:id="756" w:author="WPS_1718633914" w:date="2025-09-23T14:25:16Z">
          <w:r>
            <w:rPr>
              <w:rFonts w:hint="eastAsia" w:ascii="仿宋" w:hAnsi="仿宋" w:eastAsia="仿宋" w:cs="仿宋"/>
              <w:sz w:val="28"/>
              <w:szCs w:val="28"/>
              <w:highlight w:val="none"/>
              <w:lang w:val="en-US" w:eastAsia="zh-CN"/>
              <w:rPrChange w:id="757" w:author="豆豆" w:date="2025-09-28T13:42:01Z">
                <w:rPr>
                  <w:rFonts w:hint="eastAsia" w:ascii="仿宋" w:hAnsi="仿宋" w:eastAsia="仿宋" w:cs="仿宋"/>
                  <w:sz w:val="28"/>
                  <w:szCs w:val="28"/>
                  <w:lang w:val="en-US" w:eastAsia="zh-CN"/>
                </w:rPr>
              </w:rPrChange>
            </w:rPr>
            <w:delText>量</w:delText>
          </w:r>
        </w:del>
      </w:ins>
      <w:ins w:id="760" w:author="田田1367556787" w:date="2025-09-23T10:07:54Z">
        <w:del w:id="761" w:author="WPS_1718633914" w:date="2025-09-23T14:25:16Z">
          <w:r>
            <w:rPr>
              <w:rFonts w:hint="eastAsia" w:ascii="仿宋" w:hAnsi="仿宋" w:eastAsia="仿宋" w:cs="仿宋"/>
              <w:sz w:val="28"/>
              <w:szCs w:val="28"/>
              <w:highlight w:val="none"/>
              <w:lang w:val="en-US" w:eastAsia="zh-CN"/>
              <w:rPrChange w:id="762" w:author="豆豆" w:date="2025-09-28T13:42:01Z">
                <w:rPr>
                  <w:rFonts w:hint="eastAsia" w:ascii="仿宋" w:hAnsi="仿宋" w:eastAsia="仿宋" w:cs="仿宋"/>
                  <w:sz w:val="28"/>
                  <w:szCs w:val="28"/>
                  <w:lang w:val="en-US" w:eastAsia="zh-CN"/>
                </w:rPr>
              </w:rPrChange>
            </w:rPr>
            <w:delText>完成</w:delText>
          </w:r>
        </w:del>
      </w:ins>
      <w:ins w:id="765" w:author="田田1367556787" w:date="2025-09-23T10:08:01Z">
        <w:del w:id="766" w:author="WPS_1718633914" w:date="2025-09-23T14:25:16Z">
          <w:r>
            <w:rPr>
              <w:rFonts w:hint="eastAsia" w:ascii="仿宋" w:hAnsi="仿宋" w:eastAsia="仿宋" w:cs="仿宋"/>
              <w:sz w:val="28"/>
              <w:szCs w:val="28"/>
              <w:highlight w:val="none"/>
              <w:lang w:val="en-US" w:eastAsia="zh-CN"/>
              <w:rPrChange w:id="767" w:author="豆豆" w:date="2025-09-28T13:42:01Z">
                <w:rPr>
                  <w:rFonts w:hint="eastAsia" w:ascii="仿宋" w:hAnsi="仿宋" w:eastAsia="仿宋" w:cs="仿宋"/>
                  <w:sz w:val="28"/>
                  <w:szCs w:val="28"/>
                  <w:lang w:val="en-US" w:eastAsia="zh-CN"/>
                </w:rPr>
              </w:rPrChange>
            </w:rPr>
            <w:delText>50</w:delText>
          </w:r>
        </w:del>
      </w:ins>
      <w:ins w:id="770" w:author="田田1367556787" w:date="2025-09-23T10:08:02Z">
        <w:del w:id="771" w:author="WPS_1718633914" w:date="2025-09-23T14:25:16Z">
          <w:r>
            <w:rPr>
              <w:rFonts w:hint="eastAsia" w:ascii="仿宋" w:hAnsi="仿宋" w:eastAsia="仿宋" w:cs="仿宋"/>
              <w:sz w:val="28"/>
              <w:szCs w:val="28"/>
              <w:highlight w:val="none"/>
              <w:lang w:val="en-US" w:eastAsia="zh-CN"/>
              <w:rPrChange w:id="772" w:author="豆豆" w:date="2025-09-28T13:42:01Z">
                <w:rPr>
                  <w:rFonts w:hint="eastAsia" w:ascii="仿宋" w:hAnsi="仿宋" w:eastAsia="仿宋" w:cs="仿宋"/>
                  <w:sz w:val="28"/>
                  <w:szCs w:val="28"/>
                  <w:lang w:val="en-US" w:eastAsia="zh-CN"/>
                </w:rPr>
              </w:rPrChange>
            </w:rPr>
            <w:delText>%</w:delText>
          </w:r>
        </w:del>
      </w:ins>
      <w:ins w:id="775" w:author="田田1367556787" w:date="2025-09-23T10:17:03Z">
        <w:del w:id="776" w:author="WPS_1718633914" w:date="2025-09-23T14:25:16Z">
          <w:r>
            <w:rPr>
              <w:rFonts w:hint="eastAsia" w:ascii="仿宋" w:hAnsi="仿宋" w:eastAsia="仿宋" w:cs="仿宋"/>
              <w:sz w:val="28"/>
              <w:szCs w:val="28"/>
              <w:highlight w:val="none"/>
              <w:lang w:val="en-US" w:eastAsia="zh-CN"/>
              <w:rPrChange w:id="777" w:author="豆豆" w:date="2025-09-28T13:42:01Z">
                <w:rPr>
                  <w:rFonts w:hint="eastAsia" w:ascii="仿宋" w:hAnsi="仿宋" w:eastAsia="仿宋" w:cs="仿宋"/>
                  <w:sz w:val="28"/>
                  <w:szCs w:val="28"/>
                  <w:lang w:val="en-US" w:eastAsia="zh-CN"/>
                </w:rPr>
              </w:rPrChange>
            </w:rPr>
            <w:delText>支付</w:delText>
          </w:r>
        </w:del>
      </w:ins>
      <w:ins w:id="780" w:author="田田1367556787" w:date="2025-09-23T10:17:39Z">
        <w:del w:id="781" w:author="WPS_1718633914" w:date="2025-09-23T14:25:16Z">
          <w:r>
            <w:rPr>
              <w:rFonts w:hint="eastAsia" w:ascii="仿宋" w:hAnsi="仿宋" w:eastAsia="仿宋" w:cs="仿宋"/>
              <w:sz w:val="28"/>
              <w:szCs w:val="28"/>
              <w:highlight w:val="none"/>
              <w:lang w:val="en-US" w:eastAsia="zh-CN"/>
              <w:rPrChange w:id="782" w:author="豆豆" w:date="2025-09-28T13:42:01Z">
                <w:rPr>
                  <w:rFonts w:hint="eastAsia" w:ascii="仿宋" w:hAnsi="仿宋" w:eastAsia="仿宋" w:cs="仿宋"/>
                  <w:sz w:val="28"/>
                  <w:szCs w:val="28"/>
                  <w:lang w:val="en-US" w:eastAsia="zh-CN"/>
                </w:rPr>
              </w:rPrChange>
            </w:rPr>
            <w:delText>合同</w:delText>
          </w:r>
        </w:del>
      </w:ins>
      <w:ins w:id="785" w:author="田田1367556787" w:date="2025-09-23T10:17:40Z">
        <w:del w:id="786" w:author="WPS_1718633914" w:date="2025-09-23T14:25:16Z">
          <w:r>
            <w:rPr>
              <w:rFonts w:hint="eastAsia" w:ascii="仿宋" w:hAnsi="仿宋" w:eastAsia="仿宋" w:cs="仿宋"/>
              <w:sz w:val="28"/>
              <w:szCs w:val="28"/>
              <w:highlight w:val="none"/>
              <w:lang w:val="en-US" w:eastAsia="zh-CN"/>
              <w:rPrChange w:id="787" w:author="豆豆" w:date="2025-09-28T13:42:01Z">
                <w:rPr>
                  <w:rFonts w:hint="eastAsia" w:ascii="仿宋" w:hAnsi="仿宋" w:eastAsia="仿宋" w:cs="仿宋"/>
                  <w:sz w:val="28"/>
                  <w:szCs w:val="28"/>
                  <w:lang w:val="en-US" w:eastAsia="zh-CN"/>
                </w:rPr>
              </w:rPrChange>
            </w:rPr>
            <w:delText>金额</w:delText>
          </w:r>
        </w:del>
      </w:ins>
      <w:ins w:id="790" w:author="田田1367556787" w:date="2025-09-23T10:17:41Z">
        <w:del w:id="791" w:author="WPS_1718633914" w:date="2025-09-23T14:25:16Z">
          <w:r>
            <w:rPr>
              <w:rFonts w:hint="eastAsia" w:ascii="仿宋" w:hAnsi="仿宋" w:eastAsia="仿宋" w:cs="仿宋"/>
              <w:sz w:val="28"/>
              <w:szCs w:val="28"/>
              <w:highlight w:val="none"/>
              <w:lang w:val="en-US" w:eastAsia="zh-CN"/>
              <w:rPrChange w:id="792" w:author="豆豆" w:date="2025-09-28T13:42:01Z">
                <w:rPr>
                  <w:rFonts w:hint="eastAsia" w:ascii="仿宋" w:hAnsi="仿宋" w:eastAsia="仿宋" w:cs="仿宋"/>
                  <w:sz w:val="28"/>
                  <w:szCs w:val="28"/>
                  <w:lang w:val="en-US" w:eastAsia="zh-CN"/>
                </w:rPr>
              </w:rPrChange>
            </w:rPr>
            <w:delText>的</w:delText>
          </w:r>
        </w:del>
      </w:ins>
      <w:ins w:id="795" w:author="田田1367556787" w:date="2025-09-23T10:17:42Z">
        <w:del w:id="796" w:author="WPS_1718633914" w:date="2025-09-23T14:25:16Z">
          <w:r>
            <w:rPr>
              <w:rFonts w:hint="eastAsia" w:ascii="仿宋" w:hAnsi="仿宋" w:eastAsia="仿宋" w:cs="仿宋"/>
              <w:sz w:val="28"/>
              <w:szCs w:val="28"/>
              <w:highlight w:val="none"/>
              <w:lang w:val="en-US" w:eastAsia="zh-CN"/>
              <w:rPrChange w:id="797" w:author="豆豆" w:date="2025-09-28T13:42:01Z">
                <w:rPr>
                  <w:rFonts w:hint="eastAsia" w:ascii="仿宋" w:hAnsi="仿宋" w:eastAsia="仿宋" w:cs="仿宋"/>
                  <w:sz w:val="28"/>
                  <w:szCs w:val="28"/>
                  <w:lang w:val="en-US" w:eastAsia="zh-CN"/>
                </w:rPr>
              </w:rPrChange>
            </w:rPr>
            <w:delText>3</w:delText>
          </w:r>
        </w:del>
      </w:ins>
      <w:ins w:id="800" w:author="田田1367556787" w:date="2025-09-23T10:17:43Z">
        <w:del w:id="801" w:author="WPS_1718633914" w:date="2025-09-23T14:25:16Z">
          <w:r>
            <w:rPr>
              <w:rFonts w:hint="eastAsia" w:ascii="仿宋" w:hAnsi="仿宋" w:eastAsia="仿宋" w:cs="仿宋"/>
              <w:sz w:val="28"/>
              <w:szCs w:val="28"/>
              <w:highlight w:val="none"/>
              <w:lang w:val="en-US" w:eastAsia="zh-CN"/>
              <w:rPrChange w:id="802" w:author="豆豆" w:date="2025-09-28T13:42:01Z">
                <w:rPr>
                  <w:rFonts w:hint="eastAsia" w:ascii="仿宋" w:hAnsi="仿宋" w:eastAsia="仿宋" w:cs="仿宋"/>
                  <w:sz w:val="28"/>
                  <w:szCs w:val="28"/>
                  <w:lang w:val="en-US" w:eastAsia="zh-CN"/>
                </w:rPr>
              </w:rPrChange>
            </w:rPr>
            <w:delText>0</w:delText>
          </w:r>
        </w:del>
      </w:ins>
      <w:ins w:id="805" w:author="田田1367556787" w:date="2025-09-23T10:17:44Z">
        <w:del w:id="806" w:author="WPS_1718633914" w:date="2025-09-23T14:25:16Z">
          <w:r>
            <w:rPr>
              <w:rFonts w:hint="eastAsia" w:ascii="仿宋" w:hAnsi="仿宋" w:eastAsia="仿宋" w:cs="仿宋"/>
              <w:sz w:val="28"/>
              <w:szCs w:val="28"/>
              <w:highlight w:val="none"/>
              <w:lang w:val="en-US" w:eastAsia="zh-CN"/>
              <w:rPrChange w:id="807" w:author="豆豆" w:date="2025-09-28T13:42:01Z">
                <w:rPr>
                  <w:rFonts w:hint="eastAsia" w:ascii="仿宋" w:hAnsi="仿宋" w:eastAsia="仿宋" w:cs="仿宋"/>
                  <w:sz w:val="28"/>
                  <w:szCs w:val="28"/>
                  <w:lang w:val="en-US" w:eastAsia="zh-CN"/>
                </w:rPr>
              </w:rPrChange>
            </w:rPr>
            <w:delText>%</w:delText>
          </w:r>
        </w:del>
      </w:ins>
      <w:ins w:id="810" w:author="田田1367556787" w:date="2025-09-23T11:30:47Z">
        <w:del w:id="811" w:author="WPS_1718633914" w:date="2025-09-23T14:25:16Z">
          <w:r>
            <w:rPr>
              <w:rFonts w:hint="eastAsia" w:ascii="仿宋" w:hAnsi="仿宋" w:eastAsia="仿宋" w:cs="仿宋"/>
              <w:sz w:val="28"/>
              <w:szCs w:val="28"/>
              <w:highlight w:val="none"/>
              <w:lang w:val="en-US" w:eastAsia="zh-CN"/>
              <w:rPrChange w:id="812" w:author="豆豆" w:date="2025-09-28T13:42:01Z">
                <w:rPr>
                  <w:rFonts w:hint="eastAsia" w:ascii="仿宋" w:hAnsi="仿宋" w:eastAsia="仿宋" w:cs="仿宋"/>
                  <w:sz w:val="28"/>
                  <w:szCs w:val="28"/>
                  <w:lang w:val="en-US" w:eastAsia="zh-CN"/>
                </w:rPr>
              </w:rPrChange>
            </w:rPr>
            <w:delText>，</w:delText>
          </w:r>
        </w:del>
      </w:ins>
      <w:ins w:id="815" w:author="田田1367556787" w:date="2025-09-23T11:30:14Z">
        <w:del w:id="816" w:author="WPS_1718633914" w:date="2025-09-23T14:25:16Z">
          <w:r>
            <w:rPr>
              <w:rFonts w:hint="eastAsia" w:ascii="仿宋" w:hAnsi="仿宋" w:eastAsia="仿宋" w:cs="仿宋"/>
              <w:sz w:val="28"/>
              <w:szCs w:val="28"/>
              <w:highlight w:val="none"/>
              <w:lang w:eastAsia="zh-CN"/>
              <w:rPrChange w:id="817" w:author="豆豆" w:date="2025-09-28T13:42:01Z">
                <w:rPr>
                  <w:rFonts w:hint="eastAsia"/>
                </w:rPr>
              </w:rPrChange>
            </w:rPr>
            <w:delText>乙方需提交已完成工程量清单、监理单位出具的工程量审核报告、材料进场检验报告等资料，甲方核验无误后 10 日内支付</w:delText>
          </w:r>
        </w:del>
      </w:ins>
      <w:ins w:id="820" w:author="田田1367556787" w:date="2025-09-23T11:30:16Z">
        <w:del w:id="821" w:author="WPS_1718633914" w:date="2025-09-23T14:25:16Z">
          <w:r>
            <w:rPr>
              <w:rFonts w:hint="eastAsia" w:ascii="仿宋" w:hAnsi="仿宋" w:eastAsia="仿宋" w:cs="仿宋"/>
              <w:sz w:val="28"/>
              <w:szCs w:val="28"/>
              <w:highlight w:val="none"/>
              <w:lang w:eastAsia="zh-CN"/>
              <w:rPrChange w:id="822" w:author="豆豆" w:date="2025-09-28T13:42:01Z">
                <w:rPr>
                  <w:rFonts w:hint="eastAsia" w:ascii="仿宋" w:hAnsi="仿宋" w:eastAsia="仿宋" w:cs="仿宋"/>
                  <w:sz w:val="28"/>
                  <w:szCs w:val="28"/>
                  <w:lang w:eastAsia="zh-CN"/>
                </w:rPr>
              </w:rPrChange>
            </w:rPr>
            <w:delText>。</w:delText>
          </w:r>
        </w:del>
      </w:ins>
    </w:p>
    <w:p w14:paraId="23F2B36D">
      <w:pPr>
        <w:spacing w:before="206" w:line="359" w:lineRule="auto"/>
        <w:ind w:right="103" w:firstLine="569"/>
        <w:rPr>
          <w:ins w:id="825" w:author="田田1367556787" w:date="2025-09-23T11:31:04Z"/>
          <w:del w:id="826" w:author="WPS_1718633914" w:date="2025-09-23T14:25:16Z"/>
          <w:rFonts w:hint="eastAsia" w:ascii="仿宋" w:hAnsi="仿宋" w:eastAsia="仿宋" w:cs="仿宋"/>
          <w:sz w:val="28"/>
          <w:szCs w:val="28"/>
          <w:highlight w:val="none"/>
          <w:lang w:eastAsia="zh-CN"/>
          <w:rPrChange w:id="827" w:author="豆豆" w:date="2025-09-28T13:42:01Z">
            <w:rPr>
              <w:ins w:id="828" w:author="田田1367556787" w:date="2025-09-23T11:31:04Z"/>
              <w:del w:id="829" w:author="WPS_1718633914" w:date="2025-09-23T14:25:16Z"/>
              <w:rFonts w:hint="eastAsia" w:ascii="仿宋" w:hAnsi="仿宋" w:eastAsia="仿宋" w:cs="仿宋"/>
              <w:sz w:val="28"/>
              <w:szCs w:val="28"/>
              <w:lang w:eastAsia="zh-CN"/>
            </w:rPr>
          </w:rPrChange>
        </w:rPr>
      </w:pPr>
      <w:ins w:id="830" w:author="田田1367556787" w:date="2025-09-23T11:30:18Z">
        <w:del w:id="831" w:author="WPS_1718633914" w:date="2025-09-23T14:25:16Z">
          <w:r>
            <w:rPr>
              <w:rFonts w:hint="eastAsia" w:ascii="仿宋" w:hAnsi="仿宋" w:eastAsia="仿宋" w:cs="仿宋"/>
              <w:sz w:val="28"/>
              <w:szCs w:val="28"/>
              <w:highlight w:val="none"/>
              <w:lang w:eastAsia="zh-CN"/>
              <w:rPrChange w:id="832" w:author="豆豆" w:date="2025-09-28T13:42:01Z">
                <w:rPr>
                  <w:rFonts w:hint="eastAsia" w:ascii="仿宋" w:hAnsi="仿宋" w:eastAsia="仿宋" w:cs="仿宋"/>
                  <w:sz w:val="28"/>
                  <w:szCs w:val="28"/>
                  <w:lang w:eastAsia="zh-CN"/>
                </w:rPr>
              </w:rPrChange>
            </w:rPr>
            <w:delText>（</w:delText>
          </w:r>
        </w:del>
      </w:ins>
      <w:ins w:id="835" w:author="田田1367556787" w:date="2025-09-23T11:30:18Z">
        <w:del w:id="836" w:author="WPS_1718633914" w:date="2025-09-23T14:25:16Z">
          <w:r>
            <w:rPr>
              <w:rFonts w:hint="eastAsia" w:ascii="仿宋" w:hAnsi="仿宋" w:eastAsia="仿宋" w:cs="仿宋"/>
              <w:sz w:val="28"/>
              <w:szCs w:val="28"/>
              <w:highlight w:val="none"/>
              <w:lang w:val="en-US" w:eastAsia="zh-CN"/>
              <w:rPrChange w:id="837" w:author="豆豆" w:date="2025-09-28T13:42:01Z">
                <w:rPr>
                  <w:rFonts w:hint="eastAsia" w:ascii="仿宋" w:hAnsi="仿宋" w:eastAsia="仿宋" w:cs="仿宋"/>
                  <w:sz w:val="28"/>
                  <w:szCs w:val="28"/>
                  <w:lang w:val="en-US" w:eastAsia="zh-CN"/>
                </w:rPr>
              </w:rPrChange>
            </w:rPr>
            <w:delText>2</w:delText>
          </w:r>
        </w:del>
      </w:ins>
      <w:ins w:id="840" w:author="田田1367556787" w:date="2025-09-23T11:30:18Z">
        <w:del w:id="841" w:author="WPS_1718633914" w:date="2025-09-23T14:25:16Z">
          <w:r>
            <w:rPr>
              <w:rFonts w:hint="eastAsia" w:ascii="仿宋" w:hAnsi="仿宋" w:eastAsia="仿宋" w:cs="仿宋"/>
              <w:sz w:val="28"/>
              <w:szCs w:val="28"/>
              <w:highlight w:val="none"/>
              <w:lang w:eastAsia="zh-CN"/>
              <w:rPrChange w:id="842" w:author="豆豆" w:date="2025-09-28T13:42:01Z">
                <w:rPr>
                  <w:rFonts w:hint="eastAsia" w:ascii="仿宋" w:hAnsi="仿宋" w:eastAsia="仿宋" w:cs="仿宋"/>
                  <w:sz w:val="28"/>
                  <w:szCs w:val="28"/>
                  <w:lang w:eastAsia="zh-CN"/>
                </w:rPr>
              </w:rPrChange>
            </w:rPr>
            <w:delText>）</w:delText>
          </w:r>
        </w:del>
      </w:ins>
      <w:ins w:id="845" w:author="田田1367556787" w:date="2025-09-23T11:30:35Z">
        <w:del w:id="846" w:author="WPS_1718633914" w:date="2025-09-23T14:25:16Z">
          <w:r>
            <w:rPr>
              <w:rFonts w:hint="eastAsia" w:ascii="仿宋" w:hAnsi="仿宋" w:eastAsia="仿宋" w:cs="仿宋"/>
              <w:sz w:val="28"/>
              <w:szCs w:val="28"/>
              <w:highlight w:val="none"/>
              <w:lang w:eastAsia="zh-CN"/>
              <w:rPrChange w:id="847" w:author="豆豆" w:date="2025-09-28T13:42:01Z">
                <w:rPr>
                  <w:rFonts w:hint="eastAsia"/>
                </w:rPr>
              </w:rPrChange>
            </w:rPr>
            <w:delText>工程竣工验收合格支付至合同金额的 70%</w:delText>
          </w:r>
        </w:del>
      </w:ins>
      <w:ins w:id="850" w:author="田田1367556787" w:date="2025-09-23T11:30:48Z">
        <w:del w:id="851" w:author="WPS_1718633914" w:date="2025-09-23T14:25:16Z">
          <w:r>
            <w:rPr>
              <w:rFonts w:hint="eastAsia" w:ascii="仿宋" w:hAnsi="仿宋" w:eastAsia="仿宋" w:cs="仿宋"/>
              <w:sz w:val="28"/>
              <w:szCs w:val="28"/>
              <w:highlight w:val="none"/>
              <w:lang w:eastAsia="zh-CN"/>
              <w:rPrChange w:id="852" w:author="豆豆" w:date="2025-09-28T13:42:01Z">
                <w:rPr>
                  <w:rFonts w:hint="eastAsia" w:ascii="仿宋" w:hAnsi="仿宋" w:eastAsia="仿宋" w:cs="仿宋"/>
                  <w:sz w:val="28"/>
                  <w:szCs w:val="28"/>
                  <w:lang w:eastAsia="zh-CN"/>
                </w:rPr>
              </w:rPrChange>
            </w:rPr>
            <w:delText>，</w:delText>
          </w:r>
        </w:del>
      </w:ins>
      <w:ins w:id="855" w:author="田田1367556787" w:date="2025-09-23T11:31:00Z">
        <w:del w:id="856" w:author="WPS_1718633914" w:date="2025-09-23T14:25:16Z">
          <w:r>
            <w:rPr>
              <w:rFonts w:hint="eastAsia" w:ascii="仿宋" w:hAnsi="仿宋" w:eastAsia="仿宋" w:cs="仿宋"/>
              <w:sz w:val="28"/>
              <w:szCs w:val="28"/>
              <w:highlight w:val="none"/>
              <w:lang w:eastAsia="zh-CN"/>
              <w:rPrChange w:id="857" w:author="豆豆" w:date="2025-09-28T13:42:01Z">
                <w:rPr>
                  <w:rFonts w:hint="eastAsia"/>
                </w:rPr>
              </w:rPrChange>
            </w:rPr>
            <w:delText>需提交工程竣工验收报告、监理单位出具的质量评估报告、农民工工资结清证明等资料</w:delText>
          </w:r>
        </w:del>
      </w:ins>
      <w:ins w:id="860" w:author="田田1367556787" w:date="2025-09-23T11:31:03Z">
        <w:del w:id="861" w:author="WPS_1718633914" w:date="2025-09-23T14:25:16Z">
          <w:r>
            <w:rPr>
              <w:rFonts w:hint="eastAsia" w:ascii="仿宋" w:hAnsi="仿宋" w:eastAsia="仿宋" w:cs="仿宋"/>
              <w:sz w:val="28"/>
              <w:szCs w:val="28"/>
              <w:highlight w:val="none"/>
              <w:lang w:eastAsia="zh-CN"/>
              <w:rPrChange w:id="862" w:author="豆豆" w:date="2025-09-28T13:42:01Z">
                <w:rPr>
                  <w:rFonts w:hint="eastAsia" w:ascii="仿宋" w:hAnsi="仿宋" w:eastAsia="仿宋" w:cs="仿宋"/>
                  <w:sz w:val="28"/>
                  <w:szCs w:val="28"/>
                  <w:lang w:eastAsia="zh-CN"/>
                </w:rPr>
              </w:rPrChange>
            </w:rPr>
            <w:delText>。</w:delText>
          </w:r>
        </w:del>
      </w:ins>
    </w:p>
    <w:p w14:paraId="44BB77B0">
      <w:pPr>
        <w:spacing w:before="206" w:line="359" w:lineRule="auto"/>
        <w:ind w:right="103" w:firstLine="569"/>
        <w:rPr>
          <w:ins w:id="865" w:author="田田1367556787" w:date="2025-09-23T11:32:15Z"/>
          <w:del w:id="866" w:author="WPS_1718633914" w:date="2025-09-23T14:25:16Z"/>
          <w:rFonts w:hint="eastAsia" w:ascii="仿宋" w:hAnsi="仿宋" w:eastAsia="仿宋" w:cs="仿宋"/>
          <w:spacing w:val="-1"/>
          <w:sz w:val="28"/>
          <w:szCs w:val="28"/>
          <w:highlight w:val="none"/>
          <w:lang w:eastAsia="zh-CN"/>
          <w:rPrChange w:id="867" w:author="豆豆" w:date="2025-09-28T13:42:01Z">
            <w:rPr>
              <w:ins w:id="868" w:author="田田1367556787" w:date="2025-09-23T11:32:15Z"/>
              <w:del w:id="869" w:author="WPS_1718633914" w:date="2025-09-23T14:25:16Z"/>
              <w:rFonts w:hint="eastAsia" w:ascii="仿宋" w:hAnsi="仿宋" w:eastAsia="仿宋" w:cs="仿宋"/>
              <w:spacing w:val="-1"/>
              <w:sz w:val="28"/>
              <w:szCs w:val="28"/>
              <w:lang w:eastAsia="zh-CN"/>
            </w:rPr>
          </w:rPrChange>
        </w:rPr>
      </w:pPr>
      <w:ins w:id="870" w:author="田田1367556787" w:date="2025-09-23T11:31:06Z">
        <w:del w:id="871" w:author="WPS_1718633914" w:date="2025-09-23T14:25:16Z">
          <w:r>
            <w:rPr>
              <w:rFonts w:hint="eastAsia" w:ascii="仿宋" w:hAnsi="仿宋" w:eastAsia="仿宋" w:cs="仿宋"/>
              <w:sz w:val="28"/>
              <w:szCs w:val="28"/>
              <w:highlight w:val="none"/>
              <w:lang w:eastAsia="zh-CN"/>
              <w:rPrChange w:id="872" w:author="豆豆" w:date="2025-09-28T13:42:01Z">
                <w:rPr>
                  <w:rFonts w:hint="eastAsia" w:ascii="仿宋" w:hAnsi="仿宋" w:eastAsia="仿宋" w:cs="仿宋"/>
                  <w:sz w:val="28"/>
                  <w:szCs w:val="28"/>
                  <w:lang w:eastAsia="zh-CN"/>
                </w:rPr>
              </w:rPrChange>
            </w:rPr>
            <w:delText>（</w:delText>
          </w:r>
        </w:del>
      </w:ins>
      <w:ins w:id="875" w:author="田田1367556787" w:date="2025-09-23T11:31:07Z">
        <w:del w:id="876" w:author="WPS_1718633914" w:date="2025-09-23T14:25:16Z">
          <w:r>
            <w:rPr>
              <w:rFonts w:hint="eastAsia" w:ascii="仿宋" w:hAnsi="仿宋" w:eastAsia="仿宋" w:cs="仿宋"/>
              <w:sz w:val="28"/>
              <w:szCs w:val="28"/>
              <w:highlight w:val="none"/>
              <w:lang w:val="en-US" w:eastAsia="zh-CN"/>
              <w:rPrChange w:id="877" w:author="豆豆" w:date="2025-09-28T13:42:01Z">
                <w:rPr>
                  <w:rFonts w:hint="eastAsia" w:ascii="仿宋" w:hAnsi="仿宋" w:eastAsia="仿宋" w:cs="仿宋"/>
                  <w:sz w:val="28"/>
                  <w:szCs w:val="28"/>
                  <w:lang w:val="en-US" w:eastAsia="zh-CN"/>
                </w:rPr>
              </w:rPrChange>
            </w:rPr>
            <w:delText>3</w:delText>
          </w:r>
        </w:del>
      </w:ins>
      <w:ins w:id="880" w:author="田田1367556787" w:date="2025-09-23T11:31:06Z">
        <w:del w:id="881" w:author="WPS_1718633914" w:date="2025-09-23T14:25:16Z">
          <w:r>
            <w:rPr>
              <w:rFonts w:hint="eastAsia" w:ascii="仿宋" w:hAnsi="仿宋" w:eastAsia="仿宋" w:cs="仿宋"/>
              <w:sz w:val="28"/>
              <w:szCs w:val="28"/>
              <w:highlight w:val="none"/>
              <w:lang w:eastAsia="zh-CN"/>
              <w:rPrChange w:id="882" w:author="豆豆" w:date="2025-09-28T13:42:01Z">
                <w:rPr>
                  <w:rFonts w:hint="eastAsia" w:ascii="仿宋" w:hAnsi="仿宋" w:eastAsia="仿宋" w:cs="仿宋"/>
                  <w:sz w:val="28"/>
                  <w:szCs w:val="28"/>
                  <w:lang w:eastAsia="zh-CN"/>
                </w:rPr>
              </w:rPrChange>
            </w:rPr>
            <w:delText>）</w:delText>
          </w:r>
        </w:del>
      </w:ins>
      <w:ins w:id="885" w:author="田田1367556787" w:date="2025-09-23T11:31:43Z">
        <w:del w:id="886" w:author="WPS_1718633914" w:date="2025-09-23T14:25:16Z">
          <w:r>
            <w:rPr>
              <w:rFonts w:hint="eastAsia" w:ascii="仿宋" w:hAnsi="仿宋" w:eastAsia="仿宋" w:cs="仿宋"/>
              <w:spacing w:val="-1"/>
              <w:sz w:val="28"/>
              <w:szCs w:val="28"/>
              <w:highlight w:val="none"/>
              <w:lang w:eastAsia="zh-CN"/>
              <w:rPrChange w:id="887" w:author="豆豆" w:date="2025-09-28T13:42:01Z">
                <w:rPr>
                  <w:rFonts w:hint="eastAsia" w:ascii="仿宋" w:hAnsi="仿宋" w:eastAsia="仿宋" w:cs="仿宋"/>
                  <w:spacing w:val="-1"/>
                  <w:sz w:val="28"/>
                  <w:szCs w:val="28"/>
                  <w:lang w:eastAsia="zh-CN"/>
                </w:rPr>
              </w:rPrChange>
            </w:rPr>
            <w:delText>乙方需在工程竣工验收合格后 15 日内提交完整结算资料（含工程量计算书、签证单、材料发票复印件等）</w:delText>
          </w:r>
        </w:del>
      </w:ins>
      <w:ins w:id="890" w:author="田田1367556787" w:date="2025-09-23T11:31:43Z">
        <w:del w:id="891" w:author="WPS_1718633914" w:date="2025-09-23T14:25:16Z">
          <w:r>
            <w:rPr>
              <w:rFonts w:hint="eastAsia" w:ascii="仿宋" w:hAnsi="仿宋" w:eastAsia="仿宋" w:cs="仿宋"/>
              <w:spacing w:val="-1"/>
              <w:sz w:val="28"/>
              <w:szCs w:val="28"/>
              <w:highlight w:val="none"/>
              <w:lang w:val="en-US" w:eastAsia="zh-CN"/>
              <w:rPrChange w:id="892" w:author="豆豆" w:date="2025-09-28T13:42:01Z">
                <w:rPr>
                  <w:rFonts w:hint="eastAsia" w:ascii="仿宋" w:hAnsi="仿宋" w:eastAsia="仿宋" w:cs="仿宋"/>
                  <w:spacing w:val="-1"/>
                  <w:sz w:val="28"/>
                  <w:szCs w:val="28"/>
                  <w:lang w:val="en-US" w:eastAsia="zh-CN"/>
                </w:rPr>
              </w:rPrChange>
            </w:rPr>
            <w:delText>提交审计机关审计，审计报告出具后支付至审计工程总价款的97%；</w:delText>
          </w:r>
        </w:del>
      </w:ins>
      <w:ins w:id="895" w:author="田田1367556787" w:date="2025-09-23T11:32:12Z">
        <w:del w:id="896" w:author="WPS_1718633914" w:date="2025-09-23T14:25:16Z">
          <w:r>
            <w:rPr>
              <w:rFonts w:hint="eastAsia" w:ascii="仿宋" w:hAnsi="仿宋" w:eastAsia="仿宋" w:cs="仿宋"/>
              <w:spacing w:val="-1"/>
              <w:sz w:val="28"/>
              <w:szCs w:val="28"/>
              <w:highlight w:val="none"/>
              <w:lang w:eastAsia="zh-CN"/>
              <w:rPrChange w:id="897" w:author="豆豆" w:date="2025-09-28T13:42:01Z">
                <w:rPr>
                  <w:rFonts w:hint="eastAsia"/>
                </w:rPr>
              </w:rPrChange>
            </w:rPr>
            <w:delText>乙方提交结算款支付申请及审计报告复印件，甲方审核无误后 10 日内支付</w:delText>
          </w:r>
        </w:del>
      </w:ins>
      <w:ins w:id="900" w:author="田田1367556787" w:date="2025-09-23T11:32:15Z">
        <w:del w:id="901" w:author="WPS_1718633914" w:date="2025-09-23T14:25:16Z">
          <w:r>
            <w:rPr>
              <w:rFonts w:hint="eastAsia" w:ascii="仿宋" w:hAnsi="仿宋" w:eastAsia="仿宋" w:cs="仿宋"/>
              <w:spacing w:val="-1"/>
              <w:sz w:val="28"/>
              <w:szCs w:val="28"/>
              <w:highlight w:val="none"/>
              <w:lang w:eastAsia="zh-CN"/>
              <w:rPrChange w:id="902" w:author="豆豆" w:date="2025-09-28T13:42:01Z">
                <w:rPr>
                  <w:rFonts w:hint="eastAsia" w:ascii="仿宋" w:hAnsi="仿宋" w:eastAsia="仿宋" w:cs="仿宋"/>
                  <w:spacing w:val="-1"/>
                  <w:sz w:val="28"/>
                  <w:szCs w:val="28"/>
                  <w:lang w:eastAsia="zh-CN"/>
                </w:rPr>
              </w:rPrChange>
            </w:rPr>
            <w:delText>。</w:delText>
          </w:r>
        </w:del>
      </w:ins>
    </w:p>
    <w:p w14:paraId="798CD95A">
      <w:pPr>
        <w:spacing w:before="206" w:line="359" w:lineRule="auto"/>
        <w:ind w:right="103" w:firstLine="569"/>
        <w:rPr>
          <w:ins w:id="905" w:author="田田1367556787" w:date="2025-09-23T11:29:51Z"/>
          <w:del w:id="906" w:author="WPS_1718633914" w:date="2025-09-23T14:25:16Z"/>
          <w:rFonts w:hint="eastAsia" w:ascii="仿宋" w:hAnsi="仿宋" w:eastAsia="仿宋" w:cs="仿宋"/>
          <w:spacing w:val="-1"/>
          <w:sz w:val="28"/>
          <w:szCs w:val="28"/>
          <w:highlight w:val="none"/>
          <w:lang w:val="en-US" w:eastAsia="zh-CN"/>
          <w:rPrChange w:id="907" w:author="豆豆" w:date="2025-09-28T13:42:01Z">
            <w:rPr>
              <w:ins w:id="908" w:author="田田1367556787" w:date="2025-09-23T11:29:51Z"/>
              <w:del w:id="909" w:author="WPS_1718633914" w:date="2025-09-23T14:25:16Z"/>
              <w:rFonts w:hint="eastAsia" w:ascii="仿宋" w:hAnsi="仿宋" w:eastAsia="仿宋" w:cs="仿宋"/>
              <w:spacing w:val="-1"/>
              <w:sz w:val="28"/>
              <w:szCs w:val="28"/>
              <w:lang w:val="en-US" w:eastAsia="zh-CN"/>
            </w:rPr>
          </w:rPrChange>
        </w:rPr>
      </w:pPr>
      <w:ins w:id="910" w:author="田田1367556787" w:date="2025-09-23T11:32:16Z">
        <w:del w:id="911" w:author="WPS_1718633914" w:date="2025-09-23T14:25:16Z">
          <w:r>
            <w:rPr>
              <w:rFonts w:hint="eastAsia" w:ascii="仿宋" w:hAnsi="仿宋" w:eastAsia="仿宋" w:cs="仿宋"/>
              <w:spacing w:val="-1"/>
              <w:sz w:val="28"/>
              <w:szCs w:val="28"/>
              <w:highlight w:val="none"/>
              <w:lang w:eastAsia="zh-CN"/>
              <w:rPrChange w:id="912" w:author="豆豆" w:date="2025-09-28T13:42:01Z">
                <w:rPr>
                  <w:rFonts w:hint="eastAsia" w:ascii="仿宋" w:hAnsi="仿宋" w:eastAsia="仿宋" w:cs="仿宋"/>
                  <w:spacing w:val="-1"/>
                  <w:sz w:val="28"/>
                  <w:szCs w:val="28"/>
                  <w:lang w:eastAsia="zh-CN"/>
                </w:rPr>
              </w:rPrChange>
            </w:rPr>
            <w:delText>（</w:delText>
          </w:r>
        </w:del>
      </w:ins>
      <w:ins w:id="915" w:author="田田1367556787" w:date="2025-09-23T11:32:17Z">
        <w:del w:id="916" w:author="WPS_1718633914" w:date="2025-09-23T14:25:16Z">
          <w:r>
            <w:rPr>
              <w:rFonts w:hint="eastAsia" w:ascii="仿宋" w:hAnsi="仿宋" w:eastAsia="仿宋" w:cs="仿宋"/>
              <w:spacing w:val="-1"/>
              <w:sz w:val="28"/>
              <w:szCs w:val="28"/>
              <w:highlight w:val="none"/>
              <w:lang w:val="en-US" w:eastAsia="zh-CN"/>
              <w:rPrChange w:id="917" w:author="豆豆" w:date="2025-09-28T13:42:01Z">
                <w:rPr>
                  <w:rFonts w:hint="eastAsia" w:ascii="仿宋" w:hAnsi="仿宋" w:eastAsia="仿宋" w:cs="仿宋"/>
                  <w:spacing w:val="-1"/>
                  <w:sz w:val="28"/>
                  <w:szCs w:val="28"/>
                  <w:lang w:val="en-US" w:eastAsia="zh-CN"/>
                </w:rPr>
              </w:rPrChange>
            </w:rPr>
            <w:delText>4</w:delText>
          </w:r>
        </w:del>
      </w:ins>
      <w:ins w:id="920" w:author="田田1367556787" w:date="2025-09-23T11:32:16Z">
        <w:del w:id="921" w:author="WPS_1718633914" w:date="2025-09-23T14:25:16Z">
          <w:r>
            <w:rPr>
              <w:rFonts w:hint="eastAsia" w:ascii="仿宋" w:hAnsi="仿宋" w:eastAsia="仿宋" w:cs="仿宋"/>
              <w:spacing w:val="-1"/>
              <w:sz w:val="28"/>
              <w:szCs w:val="28"/>
              <w:highlight w:val="none"/>
              <w:lang w:eastAsia="zh-CN"/>
              <w:rPrChange w:id="922" w:author="豆豆" w:date="2025-09-28T13:42:01Z">
                <w:rPr>
                  <w:rFonts w:hint="eastAsia" w:ascii="仿宋" w:hAnsi="仿宋" w:eastAsia="仿宋" w:cs="仿宋"/>
                  <w:spacing w:val="-1"/>
                  <w:sz w:val="28"/>
                  <w:szCs w:val="28"/>
                  <w:lang w:eastAsia="zh-CN"/>
                </w:rPr>
              </w:rPrChange>
            </w:rPr>
            <w:delText>）</w:delText>
          </w:r>
        </w:del>
      </w:ins>
      <w:ins w:id="925" w:author="田田1367556787" w:date="2025-09-23T11:32:27Z">
        <w:del w:id="926" w:author="WPS_1718633914" w:date="2025-09-23T14:25:16Z">
          <w:r>
            <w:rPr>
              <w:rFonts w:hint="eastAsia" w:ascii="仿宋" w:hAnsi="仿宋" w:eastAsia="仿宋" w:cs="仿宋"/>
              <w:spacing w:val="-1"/>
              <w:sz w:val="28"/>
              <w:szCs w:val="28"/>
              <w:highlight w:val="none"/>
              <w:lang w:val="en-US" w:eastAsia="zh-CN"/>
              <w:rPrChange w:id="927" w:author="豆豆" w:date="2025-09-28T13:42:01Z">
                <w:rPr>
                  <w:rFonts w:hint="eastAsia" w:ascii="仿宋" w:hAnsi="仿宋" w:eastAsia="仿宋" w:cs="仿宋"/>
                  <w:spacing w:val="-1"/>
                  <w:sz w:val="28"/>
                  <w:szCs w:val="28"/>
                  <w:lang w:val="en-US" w:eastAsia="zh-CN"/>
                </w:rPr>
              </w:rPrChange>
            </w:rPr>
            <w:delText>剩余3%作为质保金，在工程质保期（以工程分项质保期最长的为准）满后日内结清</w:delText>
          </w:r>
        </w:del>
      </w:ins>
      <w:ins w:id="930" w:author="田田1367556787" w:date="2025-09-23T11:32:40Z">
        <w:del w:id="931" w:author="WPS_1718633914" w:date="2025-09-23T14:25:16Z">
          <w:r>
            <w:rPr>
              <w:rFonts w:hint="eastAsia" w:ascii="仿宋" w:hAnsi="仿宋" w:eastAsia="仿宋" w:cs="仿宋"/>
              <w:spacing w:val="-1"/>
              <w:sz w:val="28"/>
              <w:szCs w:val="28"/>
              <w:highlight w:val="none"/>
              <w:lang w:val="en-US" w:eastAsia="zh-CN"/>
              <w:rPrChange w:id="932" w:author="豆豆" w:date="2025-09-28T13:42:01Z">
                <w:rPr>
                  <w:rFonts w:hint="eastAsia" w:ascii="仿宋" w:hAnsi="仿宋" w:eastAsia="仿宋" w:cs="仿宋"/>
                  <w:spacing w:val="-1"/>
                  <w:sz w:val="28"/>
                  <w:szCs w:val="28"/>
                  <w:lang w:val="en-US" w:eastAsia="zh-CN"/>
                </w:rPr>
              </w:rPrChange>
            </w:rPr>
            <w:delText>。</w:delText>
          </w:r>
        </w:del>
      </w:ins>
    </w:p>
    <w:p w14:paraId="4E0407CF">
      <w:pPr>
        <w:spacing w:before="206" w:line="359" w:lineRule="auto"/>
        <w:ind w:right="103" w:firstLine="569"/>
        <w:rPr>
          <w:del w:id="935" w:author="WPS_1718633914" w:date="2025-09-23T14:25:16Z"/>
          <w:rFonts w:ascii="仿宋" w:hAnsi="仿宋" w:eastAsia="仿宋" w:cs="仿宋"/>
          <w:sz w:val="28"/>
          <w:szCs w:val="28"/>
          <w:highlight w:val="none"/>
          <w:rPrChange w:id="936" w:author="豆豆" w:date="2025-09-28T13:42:01Z">
            <w:rPr>
              <w:del w:id="937" w:author="WPS_1718633914" w:date="2025-09-23T14:25:16Z"/>
              <w:rFonts w:ascii="仿宋" w:hAnsi="仿宋" w:eastAsia="仿宋" w:cs="仿宋"/>
              <w:sz w:val="28"/>
              <w:szCs w:val="28"/>
            </w:rPr>
          </w:rPrChange>
        </w:rPr>
      </w:pPr>
      <w:del w:id="938" w:author="WPS_1718633914" w:date="2025-09-23T14:25:16Z">
        <w:r>
          <w:rPr>
            <w:rFonts w:hint="eastAsia" w:ascii="仿宋" w:hAnsi="仿宋" w:eastAsia="仿宋" w:cs="仿宋"/>
            <w:sz w:val="28"/>
            <w:szCs w:val="28"/>
            <w:highlight w:val="none"/>
            <w:lang w:val="en-US" w:eastAsia="zh-CN"/>
            <w:rPrChange w:id="939" w:author="豆豆" w:date="2025-09-28T13:42:01Z"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rPrChange>
          </w:rPr>
          <w:delText>预付款</w:delText>
        </w:r>
      </w:del>
      <w:del w:id="941" w:author="WPS_1718633914" w:date="2025-09-23T14:25:16Z">
        <w:r>
          <w:rPr>
            <w:rFonts w:ascii="仿宋" w:hAnsi="仿宋" w:eastAsia="仿宋" w:cs="仿宋"/>
            <w:sz w:val="28"/>
            <w:szCs w:val="28"/>
            <w:highlight w:val="none"/>
            <w:rPrChange w:id="942" w:author="豆豆" w:date="2025-09-28T13:42:01Z">
              <w:rPr>
                <w:rFonts w:ascii="仿宋" w:hAnsi="仿宋" w:eastAsia="仿宋" w:cs="仿宋"/>
                <w:sz w:val="28"/>
                <w:szCs w:val="28"/>
              </w:rPr>
            </w:rPrChange>
          </w:rPr>
          <w:delText>；工程量</w:delText>
        </w:r>
      </w:del>
      <w:del w:id="944" w:author="WPS_1718633914" w:date="2025-09-23T14:25:16Z">
        <w:r>
          <w:rPr>
            <w:rFonts w:hint="eastAsia" w:ascii="仿宋" w:hAnsi="仿宋" w:eastAsia="仿宋" w:cs="仿宋"/>
            <w:sz w:val="28"/>
            <w:szCs w:val="28"/>
            <w:highlight w:val="none"/>
            <w:lang w:val="en-US" w:eastAsia="zh-CN"/>
            <w:rPrChange w:id="945" w:author="豆豆" w:date="2025-09-28T13:42:01Z"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rPrChange>
          </w:rPr>
          <w:delText>完成</w:delText>
        </w:r>
      </w:del>
      <w:del w:id="947" w:author="WPS_1718633914" w:date="2025-09-23T14:25:16Z">
        <w:r>
          <w:rPr>
            <w:rFonts w:ascii="仿宋" w:hAnsi="仿宋" w:eastAsia="仿宋" w:cs="仿宋"/>
            <w:sz w:val="28"/>
            <w:szCs w:val="28"/>
            <w:highlight w:val="none"/>
            <w:rPrChange w:id="948" w:author="豆豆" w:date="2025-09-28T13:42:01Z">
              <w:rPr>
                <w:rFonts w:ascii="仿宋" w:hAnsi="仿宋" w:eastAsia="仿宋" w:cs="仿宋"/>
                <w:sz w:val="28"/>
                <w:szCs w:val="28"/>
              </w:rPr>
            </w:rPrChange>
          </w:rPr>
          <w:delText>过半</w:delText>
        </w:r>
      </w:del>
      <w:del w:id="950" w:author="WPS_1718633914" w:date="2025-09-23T14:25:16Z">
        <w:r>
          <w:rPr>
            <w:rFonts w:ascii="仿宋" w:hAnsi="仿宋" w:eastAsia="仿宋" w:cs="仿宋"/>
            <w:spacing w:val="-1"/>
            <w:sz w:val="28"/>
            <w:szCs w:val="28"/>
            <w:highlight w:val="none"/>
            <w:rPrChange w:id="951" w:author="豆豆" w:date="2025-09-28T13:42:01Z">
              <w:rPr>
                <w:rFonts w:ascii="仿宋" w:hAnsi="仿宋" w:eastAsia="仿宋" w:cs="仿宋"/>
                <w:spacing w:val="-1"/>
                <w:sz w:val="28"/>
                <w:szCs w:val="28"/>
              </w:rPr>
            </w:rPrChange>
          </w:rPr>
          <w:delText>付至合同金额的70%；工程完工验收一审结束后付至合同金额的90%；</w:delText>
        </w:r>
      </w:del>
      <w:del w:id="953" w:author="WPS_1718633914" w:date="2025-09-23T14:25:16Z">
        <w:r>
          <w:rPr>
            <w:rFonts w:hint="eastAsia" w:ascii="仿宋" w:hAnsi="仿宋" w:eastAsia="仿宋" w:cs="仿宋"/>
            <w:spacing w:val="-1"/>
            <w:sz w:val="28"/>
            <w:szCs w:val="28"/>
            <w:highlight w:val="none"/>
            <w:lang w:val="en-US" w:eastAsia="zh-CN"/>
            <w:rPrChange w:id="954" w:author="豆豆" w:date="2025-09-28T13:42:01Z">
              <w:rPr>
                <w:rFonts w:hint="eastAsia" w:ascii="仿宋" w:hAnsi="仿宋" w:eastAsia="仿宋" w:cs="仿宋"/>
                <w:spacing w:val="-1"/>
                <w:sz w:val="28"/>
                <w:szCs w:val="28"/>
                <w:lang w:val="en-US" w:eastAsia="zh-CN"/>
              </w:rPr>
            </w:rPrChange>
          </w:rPr>
          <w:delText>竣工验收合格</w:delText>
        </w:r>
      </w:del>
      <w:del w:id="956" w:author="WPS_1718633914" w:date="2025-09-23T14:25:16Z">
        <w:r>
          <w:rPr>
            <w:rFonts w:hint="default" w:ascii="仿宋" w:hAnsi="仿宋" w:eastAsia="仿宋" w:cs="仿宋"/>
            <w:spacing w:val="-1"/>
            <w:sz w:val="28"/>
            <w:szCs w:val="28"/>
            <w:highlight w:val="none"/>
            <w:lang w:val="en-US" w:eastAsia="zh-CN"/>
            <w:rPrChange w:id="957" w:author="豆豆" w:date="2025-09-28T13:42:01Z">
              <w:rPr>
                <w:rFonts w:hint="default" w:ascii="仿宋" w:hAnsi="仿宋" w:eastAsia="仿宋" w:cs="仿宋"/>
                <w:spacing w:val="-1"/>
                <w:sz w:val="28"/>
                <w:szCs w:val="28"/>
                <w:lang w:val="en-US" w:eastAsia="zh-CN"/>
              </w:rPr>
            </w:rPrChange>
          </w:rPr>
          <w:delText>后</w:delText>
        </w:r>
      </w:del>
      <w:del w:id="959" w:author="WPS_1718633914" w:date="2025-09-23T14:25:16Z">
        <w:r>
          <w:rPr>
            <w:rFonts w:hint="eastAsia" w:ascii="仿宋" w:hAnsi="仿宋" w:eastAsia="仿宋" w:cs="仿宋"/>
            <w:spacing w:val="-1"/>
            <w:sz w:val="28"/>
            <w:szCs w:val="28"/>
            <w:highlight w:val="none"/>
            <w:lang w:val="en-US" w:eastAsia="zh-CN"/>
            <w:rPrChange w:id="960" w:author="豆豆" w:date="2025-09-28T13:42:01Z">
              <w:rPr>
                <w:rFonts w:hint="eastAsia" w:ascii="仿宋" w:hAnsi="仿宋" w:eastAsia="仿宋" w:cs="仿宋"/>
                <w:spacing w:val="-1"/>
                <w:sz w:val="28"/>
                <w:szCs w:val="28"/>
                <w:lang w:val="en-US" w:eastAsia="zh-CN"/>
              </w:rPr>
            </w:rPrChange>
          </w:rPr>
          <w:delText>，乙方提供质量保证承诺书及结清付款申请后，甲方结清剩余款项</w:delText>
        </w:r>
      </w:del>
      <w:ins w:id="962" w:author="田田1367556787" w:date="2025-09-23T10:32:57Z">
        <w:del w:id="963" w:author="WPS_1718633914" w:date="2025-09-23T14:25:16Z">
          <w:r>
            <w:rPr>
              <w:rFonts w:hint="eastAsia" w:ascii="仿宋" w:hAnsi="仿宋" w:eastAsia="仿宋" w:cs="仿宋"/>
              <w:spacing w:val="-1"/>
              <w:sz w:val="28"/>
              <w:szCs w:val="28"/>
              <w:highlight w:val="none"/>
              <w:lang w:val="en-US" w:eastAsia="zh-CN"/>
              <w:rPrChange w:id="964" w:author="豆豆" w:date="2025-09-28T13:42:01Z">
                <w:rPr>
                  <w:rFonts w:hint="eastAsia" w:ascii="仿宋" w:hAnsi="仿宋" w:eastAsia="仿宋" w:cs="仿宋"/>
                  <w:spacing w:val="-1"/>
                  <w:sz w:val="28"/>
                  <w:szCs w:val="28"/>
                  <w:lang w:val="en-US" w:eastAsia="zh-CN"/>
                </w:rPr>
              </w:rPrChange>
            </w:rPr>
            <w:delText>乙方</w:delText>
          </w:r>
        </w:del>
      </w:ins>
      <w:ins w:id="967" w:author="田田1367556787" w:date="2025-09-23T10:32:58Z">
        <w:del w:id="968" w:author="WPS_1718633914" w:date="2025-09-23T14:25:16Z">
          <w:r>
            <w:rPr>
              <w:rFonts w:hint="eastAsia" w:ascii="仿宋" w:hAnsi="仿宋" w:eastAsia="仿宋" w:cs="仿宋"/>
              <w:spacing w:val="-1"/>
              <w:sz w:val="28"/>
              <w:szCs w:val="28"/>
              <w:highlight w:val="none"/>
              <w:lang w:val="en-US" w:eastAsia="zh-CN"/>
              <w:rPrChange w:id="969" w:author="豆豆" w:date="2025-09-28T13:42:01Z">
                <w:rPr>
                  <w:rFonts w:hint="eastAsia" w:ascii="仿宋" w:hAnsi="仿宋" w:eastAsia="仿宋" w:cs="仿宋"/>
                  <w:spacing w:val="-1"/>
                  <w:sz w:val="28"/>
                  <w:szCs w:val="28"/>
                  <w:lang w:val="en-US" w:eastAsia="zh-CN"/>
                </w:rPr>
              </w:rPrChange>
            </w:rPr>
            <w:delText>在</w:delText>
          </w:r>
        </w:del>
      </w:ins>
      <w:ins w:id="972" w:author="田田1367556787" w:date="2025-09-23T10:33:04Z">
        <w:del w:id="973" w:author="WPS_1718633914" w:date="2025-09-23T14:25:16Z">
          <w:r>
            <w:rPr>
              <w:rFonts w:hint="eastAsia" w:ascii="仿宋" w:hAnsi="仿宋" w:eastAsia="仿宋" w:cs="仿宋"/>
              <w:spacing w:val="-1"/>
              <w:sz w:val="28"/>
              <w:szCs w:val="28"/>
              <w:highlight w:val="none"/>
              <w:lang w:val="en-US" w:eastAsia="zh-CN"/>
              <w:rPrChange w:id="974" w:author="豆豆" w:date="2025-09-28T13:42:01Z">
                <w:rPr>
                  <w:rFonts w:hint="eastAsia" w:ascii="仿宋" w:hAnsi="仿宋" w:eastAsia="仿宋" w:cs="仿宋"/>
                  <w:spacing w:val="-1"/>
                  <w:sz w:val="28"/>
                  <w:szCs w:val="28"/>
                  <w:lang w:val="en-US" w:eastAsia="zh-CN"/>
                </w:rPr>
              </w:rPrChange>
            </w:rPr>
            <w:delText>每个</w:delText>
          </w:r>
        </w:del>
      </w:ins>
      <w:ins w:id="977" w:author="田田1367556787" w:date="2025-09-23T10:33:06Z">
        <w:del w:id="978" w:author="WPS_1718633914" w:date="2025-09-23T14:25:16Z">
          <w:r>
            <w:rPr>
              <w:rFonts w:hint="eastAsia" w:ascii="仿宋" w:hAnsi="仿宋" w:eastAsia="仿宋" w:cs="仿宋"/>
              <w:spacing w:val="-1"/>
              <w:sz w:val="28"/>
              <w:szCs w:val="28"/>
              <w:highlight w:val="none"/>
              <w:lang w:val="en-US" w:eastAsia="zh-CN"/>
              <w:rPrChange w:id="979" w:author="豆豆" w:date="2025-09-28T13:42:01Z">
                <w:rPr>
                  <w:rFonts w:hint="eastAsia" w:ascii="仿宋" w:hAnsi="仿宋" w:eastAsia="仿宋" w:cs="仿宋"/>
                  <w:spacing w:val="-1"/>
                  <w:sz w:val="28"/>
                  <w:szCs w:val="28"/>
                  <w:lang w:val="en-US" w:eastAsia="zh-CN"/>
                </w:rPr>
              </w:rPrChange>
            </w:rPr>
            <w:delText>付款</w:delText>
          </w:r>
        </w:del>
      </w:ins>
      <w:ins w:id="982" w:author="田田1367556787" w:date="2025-09-23T10:33:12Z">
        <w:del w:id="983" w:author="WPS_1718633914" w:date="2025-09-23T14:25:16Z">
          <w:r>
            <w:rPr>
              <w:rFonts w:hint="eastAsia" w:ascii="仿宋" w:hAnsi="仿宋" w:eastAsia="仿宋" w:cs="仿宋"/>
              <w:spacing w:val="-1"/>
              <w:sz w:val="28"/>
              <w:szCs w:val="28"/>
              <w:highlight w:val="none"/>
              <w:lang w:val="en-US" w:eastAsia="zh-CN"/>
              <w:rPrChange w:id="984" w:author="豆豆" w:date="2025-09-28T13:42:01Z">
                <w:rPr>
                  <w:rFonts w:hint="eastAsia" w:ascii="仿宋" w:hAnsi="仿宋" w:eastAsia="仿宋" w:cs="仿宋"/>
                  <w:spacing w:val="-1"/>
                  <w:sz w:val="28"/>
                  <w:szCs w:val="28"/>
                  <w:lang w:val="en-US" w:eastAsia="zh-CN"/>
                </w:rPr>
              </w:rPrChange>
            </w:rPr>
            <w:delText>节点</w:delText>
          </w:r>
        </w:del>
      </w:ins>
      <w:ins w:id="987" w:author="田田1367556787" w:date="2025-09-23T10:33:15Z">
        <w:del w:id="988" w:author="WPS_1718633914" w:date="2025-09-23T14:25:16Z">
          <w:r>
            <w:rPr>
              <w:rFonts w:hint="eastAsia" w:ascii="仿宋" w:hAnsi="仿宋" w:eastAsia="仿宋" w:cs="仿宋"/>
              <w:spacing w:val="-1"/>
              <w:sz w:val="28"/>
              <w:szCs w:val="28"/>
              <w:highlight w:val="none"/>
              <w:lang w:val="en-US" w:eastAsia="zh-CN"/>
              <w:rPrChange w:id="989" w:author="豆豆" w:date="2025-09-28T13:42:01Z">
                <w:rPr>
                  <w:rFonts w:hint="eastAsia" w:ascii="仿宋" w:hAnsi="仿宋" w:eastAsia="仿宋" w:cs="仿宋"/>
                  <w:spacing w:val="-1"/>
                  <w:sz w:val="28"/>
                  <w:szCs w:val="28"/>
                  <w:lang w:val="en-US" w:eastAsia="zh-CN"/>
                </w:rPr>
              </w:rPrChange>
            </w:rPr>
            <w:delText>时</w:delText>
          </w:r>
        </w:del>
      </w:ins>
      <w:ins w:id="992" w:author="田田1367556787" w:date="2025-09-23T10:33:21Z">
        <w:del w:id="993" w:author="WPS_1718633914" w:date="2025-09-23T14:25:16Z">
          <w:r>
            <w:rPr>
              <w:rFonts w:hint="eastAsia" w:ascii="仿宋" w:hAnsi="仿宋" w:eastAsia="仿宋" w:cs="仿宋"/>
              <w:spacing w:val="-1"/>
              <w:sz w:val="28"/>
              <w:szCs w:val="28"/>
              <w:highlight w:val="none"/>
              <w:lang w:val="en-US" w:eastAsia="zh-CN"/>
              <w:rPrChange w:id="994" w:author="豆豆" w:date="2025-09-28T13:42:01Z">
                <w:rPr>
                  <w:rFonts w:hint="eastAsia" w:ascii="仿宋" w:hAnsi="仿宋" w:eastAsia="仿宋" w:cs="仿宋"/>
                  <w:spacing w:val="-1"/>
                  <w:sz w:val="28"/>
                  <w:szCs w:val="28"/>
                  <w:lang w:val="en-US" w:eastAsia="zh-CN"/>
                </w:rPr>
              </w:rPrChange>
            </w:rPr>
            <w:delText>均应</w:delText>
          </w:r>
        </w:del>
      </w:ins>
      <w:ins w:id="997" w:author="田田1367556787" w:date="2025-09-23T10:33:23Z">
        <w:del w:id="998" w:author="WPS_1718633914" w:date="2025-09-23T14:25:16Z">
          <w:r>
            <w:rPr>
              <w:rFonts w:hint="eastAsia" w:ascii="仿宋" w:hAnsi="仿宋" w:eastAsia="仿宋" w:cs="仿宋"/>
              <w:spacing w:val="-1"/>
              <w:sz w:val="28"/>
              <w:szCs w:val="28"/>
              <w:highlight w:val="none"/>
              <w:lang w:val="en-US" w:eastAsia="zh-CN"/>
              <w:rPrChange w:id="999" w:author="豆豆" w:date="2025-09-28T13:42:01Z">
                <w:rPr>
                  <w:rFonts w:hint="eastAsia" w:ascii="仿宋" w:hAnsi="仿宋" w:eastAsia="仿宋" w:cs="仿宋"/>
                  <w:spacing w:val="-1"/>
                  <w:sz w:val="28"/>
                  <w:szCs w:val="28"/>
                  <w:lang w:val="en-US" w:eastAsia="zh-CN"/>
                </w:rPr>
              </w:rPrChange>
            </w:rPr>
            <w:delText>向</w:delText>
          </w:r>
        </w:del>
      </w:ins>
      <w:ins w:id="1002" w:author="田田1367556787" w:date="2025-09-23T10:33:24Z">
        <w:del w:id="1003" w:author="WPS_1718633914" w:date="2025-09-23T14:25:16Z">
          <w:r>
            <w:rPr>
              <w:rFonts w:hint="eastAsia" w:ascii="仿宋" w:hAnsi="仿宋" w:eastAsia="仿宋" w:cs="仿宋"/>
              <w:spacing w:val="-1"/>
              <w:sz w:val="28"/>
              <w:szCs w:val="28"/>
              <w:highlight w:val="none"/>
              <w:lang w:val="en-US" w:eastAsia="zh-CN"/>
              <w:rPrChange w:id="1004" w:author="豆豆" w:date="2025-09-28T13:42:01Z">
                <w:rPr>
                  <w:rFonts w:hint="eastAsia" w:ascii="仿宋" w:hAnsi="仿宋" w:eastAsia="仿宋" w:cs="仿宋"/>
                  <w:spacing w:val="-1"/>
                  <w:sz w:val="28"/>
                  <w:szCs w:val="28"/>
                  <w:lang w:val="en-US" w:eastAsia="zh-CN"/>
                </w:rPr>
              </w:rPrChange>
            </w:rPr>
            <w:delText>甲方</w:delText>
          </w:r>
        </w:del>
      </w:ins>
      <w:ins w:id="1007" w:author="田田1367556787" w:date="2025-09-23T10:33:27Z">
        <w:del w:id="1008" w:author="WPS_1718633914" w:date="2025-09-23T14:25:16Z">
          <w:r>
            <w:rPr>
              <w:rFonts w:hint="eastAsia" w:ascii="仿宋" w:hAnsi="仿宋" w:eastAsia="仿宋" w:cs="仿宋"/>
              <w:spacing w:val="-1"/>
              <w:sz w:val="28"/>
              <w:szCs w:val="28"/>
              <w:highlight w:val="none"/>
              <w:lang w:val="en-US" w:eastAsia="zh-CN"/>
              <w:rPrChange w:id="1009" w:author="豆豆" w:date="2025-09-28T13:42:01Z">
                <w:rPr>
                  <w:rFonts w:hint="eastAsia" w:ascii="仿宋" w:hAnsi="仿宋" w:eastAsia="仿宋" w:cs="仿宋"/>
                  <w:spacing w:val="-1"/>
                  <w:sz w:val="28"/>
                  <w:szCs w:val="28"/>
                  <w:lang w:val="en-US" w:eastAsia="zh-CN"/>
                </w:rPr>
              </w:rPrChange>
            </w:rPr>
            <w:delText>提交</w:delText>
          </w:r>
        </w:del>
      </w:ins>
      <w:ins w:id="1012" w:author="田田1367556787" w:date="2025-09-23T10:33:29Z">
        <w:del w:id="1013" w:author="WPS_1718633914" w:date="2025-09-23T14:25:16Z">
          <w:r>
            <w:rPr>
              <w:rFonts w:hint="eastAsia" w:ascii="仿宋" w:hAnsi="仿宋" w:eastAsia="仿宋" w:cs="仿宋"/>
              <w:spacing w:val="-1"/>
              <w:sz w:val="28"/>
              <w:szCs w:val="28"/>
              <w:highlight w:val="none"/>
              <w:lang w:val="en-US" w:eastAsia="zh-CN"/>
              <w:rPrChange w:id="1014" w:author="豆豆" w:date="2025-09-28T13:42:01Z">
                <w:rPr>
                  <w:rFonts w:hint="eastAsia" w:ascii="仿宋" w:hAnsi="仿宋" w:eastAsia="仿宋" w:cs="仿宋"/>
                  <w:spacing w:val="-1"/>
                  <w:sz w:val="28"/>
                  <w:szCs w:val="28"/>
                  <w:lang w:val="en-US" w:eastAsia="zh-CN"/>
                </w:rPr>
              </w:rPrChange>
            </w:rPr>
            <w:delText>付款</w:delText>
          </w:r>
        </w:del>
      </w:ins>
      <w:ins w:id="1017" w:author="田田1367556787" w:date="2025-09-23T10:33:31Z">
        <w:del w:id="1018" w:author="WPS_1718633914" w:date="2025-09-23T14:25:16Z">
          <w:r>
            <w:rPr>
              <w:rFonts w:hint="eastAsia" w:ascii="仿宋" w:hAnsi="仿宋" w:eastAsia="仿宋" w:cs="仿宋"/>
              <w:spacing w:val="-1"/>
              <w:sz w:val="28"/>
              <w:szCs w:val="28"/>
              <w:highlight w:val="none"/>
              <w:lang w:val="en-US" w:eastAsia="zh-CN"/>
              <w:rPrChange w:id="1019" w:author="豆豆" w:date="2025-09-28T13:42:01Z">
                <w:rPr>
                  <w:rFonts w:hint="eastAsia" w:ascii="仿宋" w:hAnsi="仿宋" w:eastAsia="仿宋" w:cs="仿宋"/>
                  <w:spacing w:val="-1"/>
                  <w:sz w:val="28"/>
                  <w:szCs w:val="28"/>
                  <w:lang w:val="en-US" w:eastAsia="zh-CN"/>
                </w:rPr>
              </w:rPrChange>
            </w:rPr>
            <w:delText>申请</w:delText>
          </w:r>
        </w:del>
      </w:ins>
      <w:ins w:id="1022" w:author="田田1367556787" w:date="2025-09-23T10:33:36Z">
        <w:del w:id="1023" w:author="WPS_1718633914" w:date="2025-09-23T14:25:16Z">
          <w:r>
            <w:rPr>
              <w:rFonts w:hint="eastAsia" w:ascii="仿宋" w:hAnsi="仿宋" w:eastAsia="仿宋" w:cs="仿宋"/>
              <w:spacing w:val="-1"/>
              <w:sz w:val="28"/>
              <w:szCs w:val="28"/>
              <w:highlight w:val="none"/>
              <w:lang w:val="en-US" w:eastAsia="zh-CN"/>
              <w:rPrChange w:id="1024" w:author="豆豆" w:date="2025-09-28T13:42:01Z">
                <w:rPr>
                  <w:rFonts w:hint="eastAsia" w:ascii="仿宋" w:hAnsi="仿宋" w:eastAsia="仿宋" w:cs="仿宋"/>
                  <w:spacing w:val="-1"/>
                  <w:sz w:val="28"/>
                  <w:szCs w:val="28"/>
                  <w:lang w:val="en-US" w:eastAsia="zh-CN"/>
                </w:rPr>
              </w:rPrChange>
            </w:rPr>
            <w:delText>及</w:delText>
          </w:r>
        </w:del>
      </w:ins>
      <w:ins w:id="1027" w:author="田田1367556787" w:date="2025-09-23T10:33:37Z">
        <w:del w:id="1028" w:author="WPS_1718633914" w:date="2025-09-23T14:25:16Z">
          <w:r>
            <w:rPr>
              <w:rFonts w:hint="eastAsia" w:ascii="仿宋" w:hAnsi="仿宋" w:eastAsia="仿宋" w:cs="仿宋"/>
              <w:spacing w:val="-1"/>
              <w:sz w:val="28"/>
              <w:szCs w:val="28"/>
              <w:highlight w:val="none"/>
              <w:lang w:val="en-US" w:eastAsia="zh-CN"/>
              <w:rPrChange w:id="1029" w:author="豆豆" w:date="2025-09-28T13:42:01Z">
                <w:rPr>
                  <w:rFonts w:hint="eastAsia" w:ascii="仿宋" w:hAnsi="仿宋" w:eastAsia="仿宋" w:cs="仿宋"/>
                  <w:spacing w:val="-1"/>
                  <w:sz w:val="28"/>
                  <w:szCs w:val="28"/>
                  <w:lang w:val="en-US" w:eastAsia="zh-CN"/>
                </w:rPr>
              </w:rPrChange>
            </w:rPr>
            <w:delText>相应</w:delText>
          </w:r>
        </w:del>
      </w:ins>
      <w:ins w:id="1032" w:author="田田1367556787" w:date="2025-09-23T10:33:50Z">
        <w:del w:id="1033" w:author="WPS_1718633914" w:date="2025-09-23T14:25:16Z">
          <w:r>
            <w:rPr>
              <w:rFonts w:hint="eastAsia" w:ascii="仿宋" w:hAnsi="仿宋" w:eastAsia="仿宋" w:cs="仿宋"/>
              <w:spacing w:val="-1"/>
              <w:sz w:val="28"/>
              <w:szCs w:val="28"/>
              <w:highlight w:val="none"/>
              <w:lang w:val="en-US" w:eastAsia="zh-CN"/>
              <w:rPrChange w:id="1034" w:author="豆豆" w:date="2025-09-28T13:42:01Z">
                <w:rPr>
                  <w:rFonts w:hint="eastAsia" w:ascii="仿宋" w:hAnsi="仿宋" w:eastAsia="仿宋" w:cs="仿宋"/>
                  <w:spacing w:val="-1"/>
                  <w:sz w:val="28"/>
                  <w:szCs w:val="28"/>
                  <w:lang w:val="en-US" w:eastAsia="zh-CN"/>
                </w:rPr>
              </w:rPrChange>
            </w:rPr>
            <w:delText>佐证</w:delText>
          </w:r>
        </w:del>
      </w:ins>
      <w:ins w:id="1037" w:author="田田1367556787" w:date="2025-09-23T10:33:41Z">
        <w:del w:id="1038" w:author="WPS_1718633914" w:date="2025-09-23T14:25:16Z">
          <w:r>
            <w:rPr>
              <w:rFonts w:hint="eastAsia" w:ascii="仿宋" w:hAnsi="仿宋" w:eastAsia="仿宋" w:cs="仿宋"/>
              <w:spacing w:val="-1"/>
              <w:sz w:val="28"/>
              <w:szCs w:val="28"/>
              <w:highlight w:val="none"/>
              <w:lang w:val="en-US" w:eastAsia="zh-CN"/>
              <w:rPrChange w:id="1039" w:author="豆豆" w:date="2025-09-28T13:42:01Z">
                <w:rPr>
                  <w:rFonts w:hint="eastAsia" w:ascii="仿宋" w:hAnsi="仿宋" w:eastAsia="仿宋" w:cs="仿宋"/>
                  <w:spacing w:val="-1"/>
                  <w:sz w:val="28"/>
                  <w:szCs w:val="28"/>
                  <w:lang w:val="en-US" w:eastAsia="zh-CN"/>
                </w:rPr>
              </w:rPrChange>
            </w:rPr>
            <w:delText>资料</w:delText>
          </w:r>
        </w:del>
      </w:ins>
      <w:ins w:id="1042" w:author="田田1367556787" w:date="2025-09-23T10:33:55Z">
        <w:del w:id="1043" w:author="WPS_1718633914" w:date="2025-09-23T14:25:16Z">
          <w:r>
            <w:rPr>
              <w:rFonts w:hint="eastAsia" w:ascii="仿宋" w:hAnsi="仿宋" w:eastAsia="仿宋" w:cs="仿宋"/>
              <w:spacing w:val="-1"/>
              <w:sz w:val="28"/>
              <w:szCs w:val="28"/>
              <w:highlight w:val="none"/>
              <w:lang w:val="en-US" w:eastAsia="zh-CN"/>
              <w:rPrChange w:id="1044" w:author="豆豆" w:date="2025-09-28T13:42:01Z">
                <w:rPr>
                  <w:rFonts w:hint="eastAsia" w:ascii="仿宋" w:hAnsi="仿宋" w:eastAsia="仿宋" w:cs="仿宋"/>
                  <w:spacing w:val="-1"/>
                  <w:sz w:val="28"/>
                  <w:szCs w:val="28"/>
                  <w:lang w:val="en-US" w:eastAsia="zh-CN"/>
                </w:rPr>
              </w:rPrChange>
            </w:rPr>
            <w:delText>，</w:delText>
          </w:r>
        </w:del>
      </w:ins>
      <w:ins w:id="1047" w:author="田田1367556787" w:date="2025-09-23T10:34:35Z">
        <w:del w:id="1048" w:author="WPS_1718633914" w:date="2025-09-23T14:25:16Z">
          <w:r>
            <w:rPr>
              <w:rFonts w:hint="eastAsia" w:ascii="仿宋" w:hAnsi="仿宋" w:eastAsia="仿宋" w:cs="仿宋"/>
              <w:spacing w:val="-1"/>
              <w:sz w:val="28"/>
              <w:szCs w:val="28"/>
              <w:highlight w:val="none"/>
              <w:lang w:val="en-US" w:eastAsia="zh-CN"/>
              <w:rPrChange w:id="1049" w:author="豆豆" w:date="2025-09-28T13:42:01Z">
                <w:rPr>
                  <w:rFonts w:hint="eastAsia" w:ascii="仿宋" w:hAnsi="仿宋" w:eastAsia="仿宋" w:cs="仿宋"/>
                  <w:spacing w:val="-1"/>
                  <w:sz w:val="28"/>
                  <w:szCs w:val="28"/>
                  <w:lang w:val="en-US" w:eastAsia="zh-CN"/>
                </w:rPr>
              </w:rPrChange>
            </w:rPr>
            <w:delText>乙方</w:delText>
          </w:r>
        </w:del>
      </w:ins>
      <w:ins w:id="1052" w:author="田田1367556787" w:date="2025-09-23T10:34:38Z">
        <w:del w:id="1053" w:author="WPS_1718633914" w:date="2025-09-23T14:25:16Z">
          <w:r>
            <w:rPr>
              <w:rFonts w:hint="eastAsia" w:ascii="仿宋" w:hAnsi="仿宋" w:eastAsia="仿宋" w:cs="仿宋"/>
              <w:spacing w:val="-1"/>
              <w:sz w:val="28"/>
              <w:szCs w:val="28"/>
              <w:highlight w:val="none"/>
              <w:lang w:val="en-US" w:eastAsia="zh-CN"/>
              <w:rPrChange w:id="1054" w:author="豆豆" w:date="2025-09-28T13:42:01Z">
                <w:rPr>
                  <w:rFonts w:hint="eastAsia" w:ascii="仿宋" w:hAnsi="仿宋" w:eastAsia="仿宋" w:cs="仿宋"/>
                  <w:spacing w:val="-1"/>
                  <w:sz w:val="28"/>
                  <w:szCs w:val="28"/>
                  <w:lang w:val="en-US" w:eastAsia="zh-CN"/>
                </w:rPr>
              </w:rPrChange>
            </w:rPr>
            <w:delText>未按</w:delText>
          </w:r>
        </w:del>
      </w:ins>
      <w:ins w:id="1057" w:author="田田1367556787" w:date="2025-09-23T10:34:41Z">
        <w:del w:id="1058" w:author="WPS_1718633914" w:date="2025-09-23T14:25:16Z">
          <w:r>
            <w:rPr>
              <w:rFonts w:hint="eastAsia" w:ascii="仿宋" w:hAnsi="仿宋" w:eastAsia="仿宋" w:cs="仿宋"/>
              <w:spacing w:val="-1"/>
              <w:sz w:val="28"/>
              <w:szCs w:val="28"/>
              <w:highlight w:val="none"/>
              <w:lang w:val="en-US" w:eastAsia="zh-CN"/>
              <w:rPrChange w:id="1059" w:author="豆豆" w:date="2025-09-28T13:42:01Z">
                <w:rPr>
                  <w:rFonts w:hint="eastAsia" w:ascii="仿宋" w:hAnsi="仿宋" w:eastAsia="仿宋" w:cs="仿宋"/>
                  <w:spacing w:val="-1"/>
                  <w:sz w:val="28"/>
                  <w:szCs w:val="28"/>
                  <w:lang w:val="en-US" w:eastAsia="zh-CN"/>
                </w:rPr>
              </w:rPrChange>
            </w:rPr>
            <w:delText>约定</w:delText>
          </w:r>
        </w:del>
      </w:ins>
      <w:ins w:id="1062" w:author="田田1367556787" w:date="2025-09-23T10:34:43Z">
        <w:del w:id="1063" w:author="WPS_1718633914" w:date="2025-09-23T14:25:16Z">
          <w:r>
            <w:rPr>
              <w:rFonts w:hint="eastAsia" w:ascii="仿宋" w:hAnsi="仿宋" w:eastAsia="仿宋" w:cs="仿宋"/>
              <w:spacing w:val="-1"/>
              <w:sz w:val="28"/>
              <w:szCs w:val="28"/>
              <w:highlight w:val="none"/>
              <w:lang w:val="en-US" w:eastAsia="zh-CN"/>
              <w:rPrChange w:id="1064" w:author="豆豆" w:date="2025-09-28T13:42:01Z">
                <w:rPr>
                  <w:rFonts w:hint="eastAsia" w:ascii="仿宋" w:hAnsi="仿宋" w:eastAsia="仿宋" w:cs="仿宋"/>
                  <w:spacing w:val="-1"/>
                  <w:sz w:val="28"/>
                  <w:szCs w:val="28"/>
                  <w:lang w:val="en-US" w:eastAsia="zh-CN"/>
                </w:rPr>
              </w:rPrChange>
            </w:rPr>
            <w:delText>提交</w:delText>
          </w:r>
        </w:del>
      </w:ins>
      <w:ins w:id="1067" w:author="田田1367556787" w:date="2025-09-23T10:34:46Z">
        <w:del w:id="1068" w:author="WPS_1718633914" w:date="2025-09-23T14:25:16Z">
          <w:r>
            <w:rPr>
              <w:rFonts w:hint="eastAsia" w:ascii="仿宋" w:hAnsi="仿宋" w:eastAsia="仿宋" w:cs="仿宋"/>
              <w:spacing w:val="-1"/>
              <w:sz w:val="28"/>
              <w:szCs w:val="28"/>
              <w:highlight w:val="none"/>
              <w:lang w:val="en-US" w:eastAsia="zh-CN"/>
              <w:rPrChange w:id="1069" w:author="豆豆" w:date="2025-09-28T13:42:01Z">
                <w:rPr>
                  <w:rFonts w:hint="eastAsia" w:ascii="仿宋" w:hAnsi="仿宋" w:eastAsia="仿宋" w:cs="仿宋"/>
                  <w:spacing w:val="-1"/>
                  <w:sz w:val="28"/>
                  <w:szCs w:val="28"/>
                  <w:lang w:val="en-US" w:eastAsia="zh-CN"/>
                </w:rPr>
              </w:rPrChange>
            </w:rPr>
            <w:delText>相应</w:delText>
          </w:r>
        </w:del>
      </w:ins>
      <w:ins w:id="1072" w:author="田田1367556787" w:date="2025-09-23T10:34:47Z">
        <w:del w:id="1073" w:author="WPS_1718633914" w:date="2025-09-23T14:25:16Z">
          <w:r>
            <w:rPr>
              <w:rFonts w:hint="eastAsia" w:ascii="仿宋" w:hAnsi="仿宋" w:eastAsia="仿宋" w:cs="仿宋"/>
              <w:spacing w:val="-1"/>
              <w:sz w:val="28"/>
              <w:szCs w:val="28"/>
              <w:highlight w:val="none"/>
              <w:lang w:val="en-US" w:eastAsia="zh-CN"/>
              <w:rPrChange w:id="1074" w:author="豆豆" w:date="2025-09-28T13:42:01Z">
                <w:rPr>
                  <w:rFonts w:hint="eastAsia" w:ascii="仿宋" w:hAnsi="仿宋" w:eastAsia="仿宋" w:cs="仿宋"/>
                  <w:spacing w:val="-1"/>
                  <w:sz w:val="28"/>
                  <w:szCs w:val="28"/>
                  <w:lang w:val="en-US" w:eastAsia="zh-CN"/>
                </w:rPr>
              </w:rPrChange>
            </w:rPr>
            <w:delText>付款</w:delText>
          </w:r>
        </w:del>
      </w:ins>
      <w:ins w:id="1077" w:author="田田1367556787" w:date="2025-09-23T10:34:49Z">
        <w:del w:id="1078" w:author="WPS_1718633914" w:date="2025-09-23T14:25:16Z">
          <w:r>
            <w:rPr>
              <w:rFonts w:hint="eastAsia" w:ascii="仿宋" w:hAnsi="仿宋" w:eastAsia="仿宋" w:cs="仿宋"/>
              <w:spacing w:val="-1"/>
              <w:sz w:val="28"/>
              <w:szCs w:val="28"/>
              <w:highlight w:val="none"/>
              <w:lang w:val="en-US" w:eastAsia="zh-CN"/>
              <w:rPrChange w:id="1079" w:author="豆豆" w:date="2025-09-28T13:42:01Z">
                <w:rPr>
                  <w:rFonts w:hint="eastAsia" w:ascii="仿宋" w:hAnsi="仿宋" w:eastAsia="仿宋" w:cs="仿宋"/>
                  <w:spacing w:val="-1"/>
                  <w:sz w:val="28"/>
                  <w:szCs w:val="28"/>
                  <w:lang w:val="en-US" w:eastAsia="zh-CN"/>
                </w:rPr>
              </w:rPrChange>
            </w:rPr>
            <w:delText>资料</w:delText>
          </w:r>
        </w:del>
      </w:ins>
      <w:ins w:id="1082" w:author="田田1367556787" w:date="2025-09-23T10:35:03Z">
        <w:del w:id="1083" w:author="WPS_1718633914" w:date="2025-09-23T14:25:16Z">
          <w:r>
            <w:rPr>
              <w:rFonts w:hint="eastAsia" w:ascii="仿宋" w:hAnsi="仿宋" w:eastAsia="仿宋" w:cs="仿宋"/>
              <w:spacing w:val="-1"/>
              <w:sz w:val="28"/>
              <w:szCs w:val="28"/>
              <w:highlight w:val="none"/>
              <w:lang w:val="en-US" w:eastAsia="zh-CN"/>
              <w:rPrChange w:id="1084" w:author="豆豆" w:date="2025-09-28T13:42:01Z">
                <w:rPr>
                  <w:rFonts w:hint="eastAsia" w:ascii="仿宋" w:hAnsi="仿宋" w:eastAsia="仿宋" w:cs="仿宋"/>
                  <w:spacing w:val="-1"/>
                  <w:sz w:val="28"/>
                  <w:szCs w:val="28"/>
                  <w:lang w:val="en-US" w:eastAsia="zh-CN"/>
                </w:rPr>
              </w:rPrChange>
            </w:rPr>
            <w:delText>导致</w:delText>
          </w:r>
        </w:del>
      </w:ins>
      <w:ins w:id="1087" w:author="田田1367556787" w:date="2025-09-23T10:35:04Z">
        <w:del w:id="1088" w:author="WPS_1718633914" w:date="2025-09-23T14:25:16Z">
          <w:r>
            <w:rPr>
              <w:rFonts w:hint="eastAsia" w:ascii="仿宋" w:hAnsi="仿宋" w:eastAsia="仿宋" w:cs="仿宋"/>
              <w:spacing w:val="-1"/>
              <w:sz w:val="28"/>
              <w:szCs w:val="28"/>
              <w:highlight w:val="none"/>
              <w:lang w:val="en-US" w:eastAsia="zh-CN"/>
              <w:rPrChange w:id="1089" w:author="豆豆" w:date="2025-09-28T13:42:01Z">
                <w:rPr>
                  <w:rFonts w:hint="eastAsia" w:ascii="仿宋" w:hAnsi="仿宋" w:eastAsia="仿宋" w:cs="仿宋"/>
                  <w:spacing w:val="-1"/>
                  <w:sz w:val="28"/>
                  <w:szCs w:val="28"/>
                  <w:lang w:val="en-US" w:eastAsia="zh-CN"/>
                </w:rPr>
              </w:rPrChange>
            </w:rPr>
            <w:delText>甲方</w:delText>
          </w:r>
        </w:del>
      </w:ins>
      <w:ins w:id="1092" w:author="田田1367556787" w:date="2025-09-23T10:35:06Z">
        <w:del w:id="1093" w:author="WPS_1718633914" w:date="2025-09-23T14:25:16Z">
          <w:r>
            <w:rPr>
              <w:rFonts w:hint="eastAsia" w:ascii="仿宋" w:hAnsi="仿宋" w:eastAsia="仿宋" w:cs="仿宋"/>
              <w:spacing w:val="-1"/>
              <w:sz w:val="28"/>
              <w:szCs w:val="28"/>
              <w:highlight w:val="none"/>
              <w:lang w:val="en-US" w:eastAsia="zh-CN"/>
              <w:rPrChange w:id="1094" w:author="豆豆" w:date="2025-09-28T13:42:01Z">
                <w:rPr>
                  <w:rFonts w:hint="eastAsia" w:ascii="仿宋" w:hAnsi="仿宋" w:eastAsia="仿宋" w:cs="仿宋"/>
                  <w:spacing w:val="-1"/>
                  <w:sz w:val="28"/>
                  <w:szCs w:val="28"/>
                  <w:lang w:val="en-US" w:eastAsia="zh-CN"/>
                </w:rPr>
              </w:rPrChange>
            </w:rPr>
            <w:delText>延期</w:delText>
          </w:r>
        </w:del>
      </w:ins>
      <w:ins w:id="1097" w:author="田田1367556787" w:date="2025-09-23T10:35:08Z">
        <w:del w:id="1098" w:author="WPS_1718633914" w:date="2025-09-23T14:25:16Z">
          <w:r>
            <w:rPr>
              <w:rFonts w:hint="eastAsia" w:ascii="仿宋" w:hAnsi="仿宋" w:eastAsia="仿宋" w:cs="仿宋"/>
              <w:spacing w:val="-1"/>
              <w:sz w:val="28"/>
              <w:szCs w:val="28"/>
              <w:highlight w:val="none"/>
              <w:lang w:val="en-US" w:eastAsia="zh-CN"/>
              <w:rPrChange w:id="1099" w:author="豆豆" w:date="2025-09-28T13:42:01Z">
                <w:rPr>
                  <w:rFonts w:hint="eastAsia" w:ascii="仿宋" w:hAnsi="仿宋" w:eastAsia="仿宋" w:cs="仿宋"/>
                  <w:spacing w:val="-1"/>
                  <w:sz w:val="28"/>
                  <w:szCs w:val="28"/>
                  <w:lang w:val="en-US" w:eastAsia="zh-CN"/>
                </w:rPr>
              </w:rPrChange>
            </w:rPr>
            <w:delText>付款的</w:delText>
          </w:r>
        </w:del>
      </w:ins>
      <w:ins w:id="1102" w:author="田田1367556787" w:date="2025-09-23T10:35:10Z">
        <w:del w:id="1103" w:author="WPS_1718633914" w:date="2025-09-23T14:25:16Z">
          <w:r>
            <w:rPr>
              <w:rFonts w:hint="eastAsia" w:ascii="仿宋" w:hAnsi="仿宋" w:eastAsia="仿宋" w:cs="仿宋"/>
              <w:spacing w:val="-1"/>
              <w:sz w:val="28"/>
              <w:szCs w:val="28"/>
              <w:highlight w:val="none"/>
              <w:lang w:val="en-US" w:eastAsia="zh-CN"/>
              <w:rPrChange w:id="1104" w:author="豆豆" w:date="2025-09-28T13:42:01Z">
                <w:rPr>
                  <w:rFonts w:hint="eastAsia" w:ascii="仿宋" w:hAnsi="仿宋" w:eastAsia="仿宋" w:cs="仿宋"/>
                  <w:spacing w:val="-1"/>
                  <w:sz w:val="28"/>
                  <w:szCs w:val="28"/>
                  <w:lang w:val="en-US" w:eastAsia="zh-CN"/>
                </w:rPr>
              </w:rPrChange>
            </w:rPr>
            <w:delText>，</w:delText>
          </w:r>
        </w:del>
      </w:ins>
      <w:ins w:id="1107" w:author="田田1367556787" w:date="2025-09-23T10:35:11Z">
        <w:del w:id="1108" w:author="WPS_1718633914" w:date="2025-09-23T14:25:16Z">
          <w:r>
            <w:rPr>
              <w:rFonts w:hint="eastAsia" w:ascii="仿宋" w:hAnsi="仿宋" w:eastAsia="仿宋" w:cs="仿宋"/>
              <w:spacing w:val="-1"/>
              <w:sz w:val="28"/>
              <w:szCs w:val="28"/>
              <w:highlight w:val="none"/>
              <w:lang w:val="en-US" w:eastAsia="zh-CN"/>
              <w:rPrChange w:id="1109" w:author="豆豆" w:date="2025-09-28T13:42:01Z">
                <w:rPr>
                  <w:rFonts w:hint="eastAsia" w:ascii="仿宋" w:hAnsi="仿宋" w:eastAsia="仿宋" w:cs="仿宋"/>
                  <w:spacing w:val="-1"/>
                  <w:sz w:val="28"/>
                  <w:szCs w:val="28"/>
                  <w:lang w:val="en-US" w:eastAsia="zh-CN"/>
                </w:rPr>
              </w:rPrChange>
            </w:rPr>
            <w:delText>甲方</w:delText>
          </w:r>
        </w:del>
      </w:ins>
      <w:ins w:id="1112" w:author="田田1367556787" w:date="2025-09-23T10:35:13Z">
        <w:del w:id="1113" w:author="WPS_1718633914" w:date="2025-09-23T14:25:16Z">
          <w:r>
            <w:rPr>
              <w:rFonts w:hint="eastAsia" w:ascii="仿宋" w:hAnsi="仿宋" w:eastAsia="仿宋" w:cs="仿宋"/>
              <w:spacing w:val="-1"/>
              <w:sz w:val="28"/>
              <w:szCs w:val="28"/>
              <w:highlight w:val="none"/>
              <w:lang w:val="en-US" w:eastAsia="zh-CN"/>
              <w:rPrChange w:id="1114" w:author="豆豆" w:date="2025-09-28T13:42:01Z">
                <w:rPr>
                  <w:rFonts w:hint="eastAsia" w:ascii="仿宋" w:hAnsi="仿宋" w:eastAsia="仿宋" w:cs="仿宋"/>
                  <w:spacing w:val="-1"/>
                  <w:sz w:val="28"/>
                  <w:szCs w:val="28"/>
                  <w:lang w:val="en-US" w:eastAsia="zh-CN"/>
                </w:rPr>
              </w:rPrChange>
            </w:rPr>
            <w:delText>不承担</w:delText>
          </w:r>
        </w:del>
      </w:ins>
      <w:ins w:id="1117" w:author="田田1367556787" w:date="2025-09-23T10:35:15Z">
        <w:del w:id="1118" w:author="WPS_1718633914" w:date="2025-09-23T14:25:16Z">
          <w:r>
            <w:rPr>
              <w:rFonts w:hint="eastAsia" w:ascii="仿宋" w:hAnsi="仿宋" w:eastAsia="仿宋" w:cs="仿宋"/>
              <w:spacing w:val="-1"/>
              <w:sz w:val="28"/>
              <w:szCs w:val="28"/>
              <w:highlight w:val="none"/>
              <w:lang w:val="en-US" w:eastAsia="zh-CN"/>
              <w:rPrChange w:id="1119" w:author="豆豆" w:date="2025-09-28T13:42:01Z">
                <w:rPr>
                  <w:rFonts w:hint="eastAsia" w:ascii="仿宋" w:hAnsi="仿宋" w:eastAsia="仿宋" w:cs="仿宋"/>
                  <w:spacing w:val="-1"/>
                  <w:sz w:val="28"/>
                  <w:szCs w:val="28"/>
                  <w:lang w:val="en-US" w:eastAsia="zh-CN"/>
                </w:rPr>
              </w:rPrChange>
            </w:rPr>
            <w:delText>相应</w:delText>
          </w:r>
        </w:del>
      </w:ins>
      <w:ins w:id="1122" w:author="田田1367556787" w:date="2025-09-23T10:35:16Z">
        <w:del w:id="1123" w:author="WPS_1718633914" w:date="2025-09-23T14:25:16Z">
          <w:r>
            <w:rPr>
              <w:rFonts w:hint="eastAsia" w:ascii="仿宋" w:hAnsi="仿宋" w:eastAsia="仿宋" w:cs="仿宋"/>
              <w:spacing w:val="-1"/>
              <w:sz w:val="28"/>
              <w:szCs w:val="28"/>
              <w:highlight w:val="none"/>
              <w:lang w:val="en-US" w:eastAsia="zh-CN"/>
              <w:rPrChange w:id="1124" w:author="豆豆" w:date="2025-09-28T13:42:01Z">
                <w:rPr>
                  <w:rFonts w:hint="eastAsia" w:ascii="仿宋" w:hAnsi="仿宋" w:eastAsia="仿宋" w:cs="仿宋"/>
                  <w:spacing w:val="-1"/>
                  <w:sz w:val="28"/>
                  <w:szCs w:val="28"/>
                  <w:lang w:val="en-US" w:eastAsia="zh-CN"/>
                </w:rPr>
              </w:rPrChange>
            </w:rPr>
            <w:delText>违约</w:delText>
          </w:r>
        </w:del>
      </w:ins>
      <w:ins w:id="1127" w:author="田田1367556787" w:date="2025-09-23T10:35:17Z">
        <w:del w:id="1128" w:author="WPS_1718633914" w:date="2025-09-23T14:25:16Z">
          <w:r>
            <w:rPr>
              <w:rFonts w:hint="eastAsia" w:ascii="仿宋" w:hAnsi="仿宋" w:eastAsia="仿宋" w:cs="仿宋"/>
              <w:spacing w:val="-1"/>
              <w:sz w:val="28"/>
              <w:szCs w:val="28"/>
              <w:highlight w:val="none"/>
              <w:lang w:val="en-US" w:eastAsia="zh-CN"/>
              <w:rPrChange w:id="1129" w:author="豆豆" w:date="2025-09-28T13:42:01Z">
                <w:rPr>
                  <w:rFonts w:hint="eastAsia" w:ascii="仿宋" w:hAnsi="仿宋" w:eastAsia="仿宋" w:cs="仿宋"/>
                  <w:spacing w:val="-1"/>
                  <w:sz w:val="28"/>
                  <w:szCs w:val="28"/>
                  <w:lang w:val="en-US" w:eastAsia="zh-CN"/>
                </w:rPr>
              </w:rPrChange>
            </w:rPr>
            <w:delText>责任</w:delText>
          </w:r>
        </w:del>
      </w:ins>
      <w:del w:id="1132" w:author="WPS_1718633914" w:date="2025-09-23T14:25:16Z">
        <w:r>
          <w:rPr>
            <w:rFonts w:hint="eastAsia" w:ascii="仿宋" w:hAnsi="仿宋" w:eastAsia="仿宋" w:cs="仿宋"/>
            <w:spacing w:val="-1"/>
            <w:sz w:val="28"/>
            <w:szCs w:val="28"/>
            <w:highlight w:val="none"/>
            <w:lang w:val="en-US" w:eastAsia="zh-CN"/>
            <w:rPrChange w:id="1133" w:author="豆豆" w:date="2025-09-28T13:42:01Z">
              <w:rPr>
                <w:rFonts w:hint="eastAsia" w:ascii="仿宋" w:hAnsi="仿宋" w:eastAsia="仿宋" w:cs="仿宋"/>
                <w:spacing w:val="-1"/>
                <w:sz w:val="28"/>
                <w:szCs w:val="28"/>
                <w:lang w:val="en-US" w:eastAsia="zh-CN"/>
              </w:rPr>
            </w:rPrChange>
          </w:rPr>
          <w:delText>。</w:delText>
        </w:r>
      </w:del>
    </w:p>
    <w:p w14:paraId="551B53FF">
      <w:pPr>
        <w:spacing w:before="1" w:line="220" w:lineRule="auto"/>
        <w:ind w:left="569"/>
        <w:rPr>
          <w:del w:id="1135" w:author="WPS_1718633914" w:date="2025-09-23T14:25:16Z"/>
          <w:rFonts w:ascii="仿宋" w:hAnsi="仿宋" w:eastAsia="仿宋" w:cs="仿宋"/>
          <w:sz w:val="28"/>
          <w:szCs w:val="28"/>
          <w:highlight w:val="none"/>
          <w:rPrChange w:id="1136" w:author="豆豆" w:date="2025-09-28T13:42:01Z">
            <w:rPr>
              <w:del w:id="1137" w:author="WPS_1718633914" w:date="2025-09-23T14:25:16Z"/>
              <w:rFonts w:ascii="仿宋" w:hAnsi="仿宋" w:eastAsia="仿宋" w:cs="仿宋"/>
              <w:sz w:val="28"/>
              <w:szCs w:val="28"/>
            </w:rPr>
          </w:rPrChange>
        </w:rPr>
      </w:pPr>
      <w:del w:id="1138" w:author="WPS_1718633914" w:date="2025-09-23T14:25:16Z">
        <w:r>
          <w:rPr>
            <w:rFonts w:ascii="仿宋" w:hAnsi="仿宋" w:eastAsia="仿宋" w:cs="仿宋"/>
            <w:spacing w:val="-3"/>
            <w:sz w:val="28"/>
            <w:szCs w:val="28"/>
            <w:highlight w:val="none"/>
            <w:rPrChange w:id="1139" w:author="豆豆" w:date="2025-09-28T13:42:01Z">
              <w:rPr>
                <w:rFonts w:ascii="仿宋" w:hAnsi="仿宋" w:eastAsia="仿宋" w:cs="仿宋"/>
                <w:spacing w:val="-3"/>
                <w:sz w:val="28"/>
                <w:szCs w:val="28"/>
              </w:rPr>
            </w:rPrChange>
          </w:rPr>
          <w:delText>十二、材料设备供应</w:delText>
        </w:r>
      </w:del>
    </w:p>
    <w:p w14:paraId="14A249B8">
      <w:pPr>
        <w:spacing w:before="210" w:line="357" w:lineRule="auto"/>
        <w:ind w:left="5" w:right="101" w:firstLine="556"/>
        <w:rPr>
          <w:del w:id="1141" w:author="WPS_1718633914" w:date="2025-09-23T14:25:16Z"/>
          <w:rFonts w:ascii="仿宋" w:hAnsi="仿宋" w:eastAsia="仿宋" w:cs="仿宋"/>
          <w:spacing w:val="-1"/>
          <w:sz w:val="28"/>
          <w:szCs w:val="28"/>
          <w:highlight w:val="none"/>
          <w:rPrChange w:id="1142" w:author="豆豆" w:date="2025-09-28T13:42:01Z">
            <w:rPr>
              <w:del w:id="1143" w:author="WPS_1718633914" w:date="2025-09-23T14:25:16Z"/>
              <w:rFonts w:ascii="仿宋" w:hAnsi="仿宋" w:eastAsia="仿宋" w:cs="仿宋"/>
              <w:sz w:val="28"/>
              <w:szCs w:val="28"/>
            </w:rPr>
          </w:rPrChange>
        </w:rPr>
      </w:pPr>
      <w:ins w:id="1144" w:author="田田1367556787" w:date="2025-09-23T11:41:26Z">
        <w:del w:id="1145" w:author="WPS_1718633914" w:date="2025-09-23T14:25:16Z">
          <w:r>
            <w:rPr>
              <w:rFonts w:hint="eastAsia" w:ascii="仿宋" w:hAnsi="仿宋" w:eastAsia="仿宋" w:cs="仿宋"/>
              <w:spacing w:val="-1"/>
              <w:sz w:val="28"/>
              <w:szCs w:val="28"/>
              <w:highlight w:val="none"/>
              <w:rPrChange w:id="1146" w:author="豆豆" w:date="2025-09-28T13:42:01Z">
                <w:rPr>
                  <w:rFonts w:hint="eastAsia"/>
                </w:rPr>
              </w:rPrChange>
            </w:rPr>
            <w:delText>本工程所需材料设备由乙方采购，材料设备品牌、规格、型号需提前提交甲方及监理单位审核，审核通过后方可采购；乙方需提交材料设备质量证明文件（如出厂合格证、检测报告），并按规定进行抽样送检，检测费用由乙方承担；若材料设备质量不合格，乙方需无条件更换，且承担因此导致的工期延误及返工费用</w:delText>
          </w:r>
        </w:del>
      </w:ins>
      <w:ins w:id="1149" w:author="田田1367556787" w:date="2025-09-23T11:41:59Z">
        <w:del w:id="1150" w:author="WPS_1718633914" w:date="2025-09-23T14:25:16Z">
          <w:r>
            <w:rPr>
              <w:rFonts w:hint="eastAsia" w:ascii="仿宋" w:hAnsi="仿宋" w:eastAsia="仿宋" w:cs="仿宋"/>
              <w:spacing w:val="-1"/>
              <w:sz w:val="28"/>
              <w:szCs w:val="28"/>
              <w:highlight w:val="none"/>
              <w:lang w:eastAsia="zh-CN"/>
              <w:rPrChange w:id="1151" w:author="豆豆" w:date="2025-09-28T13:42:01Z">
                <w:rPr>
                  <w:rFonts w:hint="eastAsia" w:ascii="仿宋" w:hAnsi="仿宋" w:eastAsia="仿宋" w:cs="仿宋"/>
                  <w:spacing w:val="-1"/>
                  <w:sz w:val="28"/>
                  <w:szCs w:val="28"/>
                  <w:lang w:eastAsia="zh-CN"/>
                </w:rPr>
              </w:rPrChange>
            </w:rPr>
            <w:delText>，</w:delText>
          </w:r>
        </w:del>
      </w:ins>
      <w:ins w:id="1154" w:author="田田1367556787" w:date="2025-09-23T11:41:26Z">
        <w:del w:id="1155" w:author="WPS_1718633914" w:date="2025-09-23T14:25:16Z">
          <w:r>
            <w:rPr>
              <w:rFonts w:hint="eastAsia" w:ascii="仿宋" w:hAnsi="仿宋" w:eastAsia="仿宋" w:cs="仿宋"/>
              <w:spacing w:val="-1"/>
              <w:sz w:val="28"/>
              <w:szCs w:val="28"/>
              <w:highlight w:val="none"/>
              <w:rPrChange w:id="1156" w:author="豆豆" w:date="2025-09-28T13:42:01Z">
                <w:rPr>
                  <w:rFonts w:hint="eastAsia"/>
                </w:rPr>
              </w:rPrChange>
            </w:rPr>
            <w:delText>甲方及监理单位有权对材料设备进场验收，不合格材料设备严禁使用，已使用的需拆除返工，费用由乙方承担</w:delText>
          </w:r>
        </w:del>
      </w:ins>
      <w:ins w:id="1159" w:author="田田1367556787" w:date="2025-09-23T11:42:13Z">
        <w:del w:id="1160" w:author="WPS_1718633914" w:date="2025-09-23T14:25:16Z">
          <w:r>
            <w:rPr>
              <w:rFonts w:hint="eastAsia" w:ascii="仿宋" w:hAnsi="仿宋" w:eastAsia="仿宋" w:cs="仿宋"/>
              <w:spacing w:val="-1"/>
              <w:sz w:val="28"/>
              <w:szCs w:val="28"/>
              <w:highlight w:val="none"/>
              <w:lang w:eastAsia="zh-CN"/>
              <w:rPrChange w:id="1161" w:author="豆豆" w:date="2025-09-28T13:42:01Z">
                <w:rPr>
                  <w:rFonts w:hint="eastAsia" w:ascii="仿宋" w:hAnsi="仿宋" w:eastAsia="仿宋" w:cs="仿宋"/>
                  <w:spacing w:val="-1"/>
                  <w:sz w:val="28"/>
                  <w:szCs w:val="28"/>
                  <w:lang w:eastAsia="zh-CN"/>
                </w:rPr>
              </w:rPrChange>
            </w:rPr>
            <w:delText>。</w:delText>
          </w:r>
        </w:del>
      </w:ins>
      <w:del w:id="1164" w:author="WPS_1718633914" w:date="2025-09-23T14:25:16Z">
        <w:r>
          <w:rPr>
            <w:rFonts w:ascii="仿宋" w:hAnsi="仿宋" w:eastAsia="仿宋" w:cs="仿宋"/>
            <w:spacing w:val="-1"/>
            <w:sz w:val="28"/>
            <w:szCs w:val="28"/>
            <w:highlight w:val="none"/>
            <w:rPrChange w:id="1165" w:author="豆豆" w:date="2025-09-28T13:42:01Z">
              <w:rPr>
                <w:rFonts w:ascii="仿宋" w:hAnsi="仿宋" w:eastAsia="仿宋" w:cs="仿宋"/>
                <w:spacing w:val="-1"/>
                <w:sz w:val="28"/>
                <w:szCs w:val="28"/>
              </w:rPr>
            </w:rPrChange>
          </w:rPr>
          <w:delText>本工程的材料设备均已含在响应报价之内（竞争性磋商另有规定的除</w:delText>
        </w:r>
      </w:del>
      <w:del w:id="1167" w:author="WPS_1718633914" w:date="2025-09-23T14:25:16Z">
        <w:r>
          <w:rPr>
            <w:rFonts w:ascii="仿宋" w:hAnsi="仿宋" w:eastAsia="仿宋" w:cs="仿宋"/>
            <w:spacing w:val="-1"/>
            <w:sz w:val="28"/>
            <w:szCs w:val="28"/>
            <w:highlight w:val="none"/>
            <w:rPrChange w:id="1168" w:author="豆豆" w:date="2025-09-28T13:42:01Z">
              <w:rPr>
                <w:rFonts w:ascii="仿宋" w:hAnsi="仿宋" w:eastAsia="仿宋" w:cs="仿宋"/>
                <w:spacing w:val="11"/>
                <w:sz w:val="28"/>
                <w:szCs w:val="28"/>
              </w:rPr>
            </w:rPrChange>
          </w:rPr>
          <w:delText xml:space="preserve"> </w:delText>
        </w:r>
      </w:del>
      <w:del w:id="1170" w:author="WPS_1718633914" w:date="2025-09-23T14:25:16Z">
        <w:r>
          <w:rPr>
            <w:rFonts w:ascii="仿宋" w:hAnsi="仿宋" w:eastAsia="仿宋" w:cs="仿宋"/>
            <w:spacing w:val="-1"/>
            <w:sz w:val="28"/>
            <w:szCs w:val="28"/>
            <w:highlight w:val="none"/>
            <w:rPrChange w:id="1171" w:author="豆豆" w:date="2025-09-28T13:42:01Z">
              <w:rPr>
                <w:rFonts w:ascii="仿宋" w:hAnsi="仿宋" w:eastAsia="仿宋" w:cs="仿宋"/>
                <w:spacing w:val="-3"/>
                <w:sz w:val="28"/>
                <w:szCs w:val="28"/>
              </w:rPr>
            </w:rPrChange>
          </w:rPr>
          <w:delText>外</w:delText>
        </w:r>
      </w:del>
      <w:del w:id="1173" w:author="WPS_1718633914" w:date="2025-09-23T14:25:16Z">
        <w:r>
          <w:rPr>
            <w:rFonts w:ascii="仿宋" w:hAnsi="仿宋" w:eastAsia="仿宋" w:cs="仿宋"/>
            <w:spacing w:val="-1"/>
            <w:sz w:val="28"/>
            <w:szCs w:val="28"/>
            <w:highlight w:val="none"/>
            <w:rPrChange w:id="1174" w:author="豆豆" w:date="2025-09-28T13:42:01Z">
              <w:rPr>
                <w:rFonts w:ascii="仿宋" w:hAnsi="仿宋" w:eastAsia="仿宋" w:cs="仿宋"/>
                <w:spacing w:val="18"/>
                <w:sz w:val="28"/>
                <w:szCs w:val="28"/>
              </w:rPr>
            </w:rPrChange>
          </w:rPr>
          <w:delText>），</w:delText>
        </w:r>
      </w:del>
      <w:del w:id="1176" w:author="WPS_1718633914" w:date="2025-09-23T14:25:16Z">
        <w:r>
          <w:rPr>
            <w:rFonts w:ascii="仿宋" w:hAnsi="仿宋" w:eastAsia="仿宋" w:cs="仿宋"/>
            <w:spacing w:val="-1"/>
            <w:sz w:val="28"/>
            <w:szCs w:val="28"/>
            <w:highlight w:val="none"/>
            <w:rPrChange w:id="1177" w:author="豆豆" w:date="2025-09-28T13:42:01Z">
              <w:rPr>
                <w:rFonts w:ascii="仿宋" w:hAnsi="仿宋" w:eastAsia="仿宋" w:cs="仿宋"/>
                <w:spacing w:val="-3"/>
                <w:sz w:val="28"/>
                <w:szCs w:val="28"/>
              </w:rPr>
            </w:rPrChange>
          </w:rPr>
          <w:delText>在甲方、监理的监管及同意下由</w:delText>
        </w:r>
      </w:del>
      <w:del w:id="1179" w:author="WPS_1718633914" w:date="2025-09-23T14:25:16Z">
        <w:r>
          <w:rPr>
            <w:rFonts w:hint="default" w:ascii="仿宋" w:hAnsi="仿宋" w:eastAsia="仿宋" w:cs="仿宋"/>
            <w:spacing w:val="-1"/>
            <w:sz w:val="28"/>
            <w:szCs w:val="28"/>
            <w:highlight w:val="none"/>
            <w:lang w:val="en-US"/>
            <w:rPrChange w:id="1180" w:author="豆豆" w:date="2025-09-28T13:42:01Z">
              <w:rPr>
                <w:rFonts w:hint="default" w:ascii="仿宋" w:hAnsi="仿宋" w:eastAsia="仿宋" w:cs="仿宋"/>
                <w:spacing w:val="-3"/>
                <w:sz w:val="28"/>
                <w:szCs w:val="28"/>
                <w:lang w:val="en-US"/>
              </w:rPr>
            </w:rPrChange>
          </w:rPr>
          <w:delText>甲方</w:delText>
        </w:r>
      </w:del>
      <w:del w:id="1182" w:author="WPS_1718633914" w:date="2025-09-23T14:25:16Z">
        <w:r>
          <w:rPr>
            <w:rFonts w:ascii="仿宋" w:hAnsi="仿宋" w:eastAsia="仿宋" w:cs="仿宋"/>
            <w:spacing w:val="-1"/>
            <w:sz w:val="28"/>
            <w:szCs w:val="28"/>
            <w:highlight w:val="none"/>
            <w:rPrChange w:id="1183" w:author="豆豆" w:date="2025-09-28T13:42:01Z">
              <w:rPr/>
            </w:rPrChange>
          </w:rPr>
          <w:commentReference w:id="2"/>
        </w:r>
      </w:del>
      <w:del w:id="1185" w:author="WPS_1718633914" w:date="2025-09-23T14:25:16Z">
        <w:r>
          <w:rPr>
            <w:rFonts w:ascii="仿宋" w:hAnsi="仿宋" w:eastAsia="仿宋" w:cs="仿宋"/>
            <w:spacing w:val="-1"/>
            <w:sz w:val="28"/>
            <w:szCs w:val="28"/>
            <w:highlight w:val="none"/>
            <w:rPrChange w:id="1186" w:author="豆豆" w:date="2025-09-28T13:42:01Z">
              <w:rPr>
                <w:rFonts w:ascii="仿宋" w:hAnsi="仿宋" w:eastAsia="仿宋" w:cs="仿宋"/>
                <w:spacing w:val="-3"/>
                <w:sz w:val="28"/>
                <w:szCs w:val="28"/>
              </w:rPr>
            </w:rPrChange>
          </w:rPr>
          <w:delText>采购。</w:delText>
        </w:r>
      </w:del>
    </w:p>
    <w:p w14:paraId="15DCB297">
      <w:pPr>
        <w:spacing w:before="7" w:line="223" w:lineRule="auto"/>
        <w:ind w:left="569"/>
        <w:rPr>
          <w:del w:id="1188" w:author="WPS_1718633914" w:date="2025-09-23T14:25:16Z"/>
          <w:rFonts w:ascii="仿宋" w:hAnsi="仿宋" w:eastAsia="仿宋" w:cs="仿宋"/>
          <w:sz w:val="28"/>
          <w:szCs w:val="28"/>
          <w:highlight w:val="none"/>
          <w:rPrChange w:id="1189" w:author="豆豆" w:date="2025-09-28T13:42:01Z">
            <w:rPr>
              <w:del w:id="1190" w:author="WPS_1718633914" w:date="2025-09-23T14:25:16Z"/>
              <w:rFonts w:ascii="仿宋" w:hAnsi="仿宋" w:eastAsia="仿宋" w:cs="仿宋"/>
              <w:sz w:val="28"/>
              <w:szCs w:val="28"/>
            </w:rPr>
          </w:rPrChange>
        </w:rPr>
      </w:pPr>
      <w:del w:id="1191" w:author="WPS_1718633914" w:date="2025-09-23T14:25:16Z">
        <w:r>
          <w:rPr>
            <w:rFonts w:ascii="仿宋" w:hAnsi="仿宋" w:eastAsia="仿宋" w:cs="仿宋"/>
            <w:spacing w:val="-3"/>
            <w:sz w:val="28"/>
            <w:szCs w:val="28"/>
            <w:highlight w:val="none"/>
            <w:rPrChange w:id="1192" w:author="豆豆" w:date="2025-09-28T13:42:01Z">
              <w:rPr>
                <w:rFonts w:ascii="仿宋" w:hAnsi="仿宋" w:eastAsia="仿宋" w:cs="仿宋"/>
                <w:spacing w:val="-3"/>
                <w:sz w:val="28"/>
                <w:szCs w:val="28"/>
              </w:rPr>
            </w:rPrChange>
          </w:rPr>
          <w:delText>十三、安全生产及施工现场</w:delText>
        </w:r>
      </w:del>
    </w:p>
    <w:p w14:paraId="6EB41648">
      <w:pPr>
        <w:spacing w:before="209" w:line="325" w:lineRule="auto"/>
        <w:ind w:left="1" w:right="101" w:firstLine="572"/>
        <w:rPr>
          <w:rFonts w:ascii="仿宋" w:hAnsi="仿宋" w:eastAsia="仿宋" w:cs="仿宋"/>
          <w:sz w:val="28"/>
          <w:szCs w:val="28"/>
          <w:highlight w:val="none"/>
          <w:rPrChange w:id="1194" w:author="豆豆" w:date="2025-09-28T13:42:01Z">
            <w:rPr>
              <w:rFonts w:ascii="仿宋" w:hAnsi="仿宋" w:eastAsia="仿宋" w:cs="仿宋"/>
              <w:sz w:val="28"/>
              <w:szCs w:val="28"/>
            </w:rPr>
          </w:rPrChange>
        </w:rPr>
      </w:pPr>
      <w:r>
        <w:rPr>
          <w:rFonts w:ascii="仿宋" w:hAnsi="仿宋" w:eastAsia="仿宋" w:cs="仿宋"/>
          <w:spacing w:val="-1"/>
          <w:sz w:val="28"/>
          <w:szCs w:val="28"/>
          <w:highlight w:val="none"/>
          <w:rPrChange w:id="1195" w:author="豆豆" w:date="2025-09-28T13:42:01Z">
            <w:rPr>
              <w:rFonts w:ascii="仿宋" w:hAnsi="仿宋" w:eastAsia="仿宋" w:cs="仿宋"/>
              <w:spacing w:val="-1"/>
              <w:sz w:val="28"/>
              <w:szCs w:val="28"/>
            </w:rPr>
          </w:rPrChange>
        </w:rPr>
        <w:t>1.乙方在合同执行期间，应对工程中的路基、路面、结构物、材料、</w:t>
      </w:r>
      <w:r>
        <w:rPr>
          <w:rFonts w:ascii="仿宋" w:hAnsi="仿宋" w:eastAsia="仿宋" w:cs="仿宋"/>
          <w:spacing w:val="1"/>
          <w:sz w:val="28"/>
          <w:szCs w:val="28"/>
          <w:highlight w:val="none"/>
          <w:rPrChange w:id="1196" w:author="豆豆" w:date="2025-09-28T13:42:01Z">
            <w:rPr>
              <w:rFonts w:ascii="仿宋" w:hAnsi="仿宋" w:eastAsia="仿宋" w:cs="仿宋"/>
              <w:spacing w:val="1"/>
              <w:sz w:val="28"/>
              <w:szCs w:val="28"/>
            </w:rPr>
          </w:rPrChange>
        </w:rPr>
        <w:t xml:space="preserve"> </w:t>
      </w:r>
      <w:r>
        <w:rPr>
          <w:rFonts w:ascii="仿宋" w:hAnsi="仿宋" w:eastAsia="仿宋" w:cs="仿宋"/>
          <w:spacing w:val="-1"/>
          <w:sz w:val="28"/>
          <w:szCs w:val="28"/>
          <w:highlight w:val="none"/>
          <w:rPrChange w:id="1197" w:author="豆豆" w:date="2025-09-28T13:42:01Z">
            <w:rPr>
              <w:rFonts w:ascii="仿宋" w:hAnsi="仿宋" w:eastAsia="仿宋" w:cs="仿宋"/>
              <w:spacing w:val="-1"/>
              <w:sz w:val="28"/>
              <w:szCs w:val="28"/>
            </w:rPr>
          </w:rPrChange>
        </w:rPr>
        <w:t>设备、车辆地下管道、地上或地下通讯线路（含设备）、电力线路（含设</w:t>
      </w:r>
      <w:r>
        <w:rPr>
          <w:rFonts w:ascii="仿宋" w:hAnsi="仿宋" w:eastAsia="仿宋" w:cs="仿宋"/>
          <w:spacing w:val="12"/>
          <w:sz w:val="28"/>
          <w:szCs w:val="28"/>
          <w:highlight w:val="none"/>
          <w:rPrChange w:id="1198" w:author="豆豆" w:date="2025-09-28T13:42:01Z">
            <w:rPr>
              <w:rFonts w:ascii="仿宋" w:hAnsi="仿宋" w:eastAsia="仿宋" w:cs="仿宋"/>
              <w:spacing w:val="12"/>
              <w:sz w:val="28"/>
              <w:szCs w:val="28"/>
            </w:rPr>
          </w:rPrChange>
        </w:rPr>
        <w:t xml:space="preserve"> </w:t>
      </w:r>
      <w:r>
        <w:rPr>
          <w:rFonts w:ascii="仿宋" w:hAnsi="仿宋" w:eastAsia="仿宋" w:cs="仿宋"/>
          <w:spacing w:val="-1"/>
          <w:sz w:val="28"/>
          <w:szCs w:val="28"/>
          <w:highlight w:val="none"/>
          <w:rPrChange w:id="1199" w:author="豆豆" w:date="2025-09-28T13:42:01Z">
            <w:rPr>
              <w:rFonts w:ascii="仿宋" w:hAnsi="仿宋" w:eastAsia="仿宋" w:cs="仿宋"/>
              <w:spacing w:val="-1"/>
              <w:sz w:val="28"/>
              <w:szCs w:val="28"/>
            </w:rPr>
          </w:rPrChange>
        </w:rPr>
        <w:t>备）、公路界桩等进行积极保护，如因管理不善造成经济损失，由乙方负</w:t>
      </w:r>
      <w:r>
        <w:rPr>
          <w:rFonts w:ascii="仿宋" w:hAnsi="仿宋" w:eastAsia="仿宋" w:cs="仿宋"/>
          <w:spacing w:val="15"/>
          <w:sz w:val="28"/>
          <w:szCs w:val="28"/>
          <w:highlight w:val="none"/>
          <w:rPrChange w:id="1200" w:author="豆豆" w:date="2025-09-28T13:42:01Z">
            <w:rPr>
              <w:rFonts w:ascii="仿宋" w:hAnsi="仿宋" w:eastAsia="仿宋" w:cs="仿宋"/>
              <w:spacing w:val="15"/>
              <w:sz w:val="28"/>
              <w:szCs w:val="28"/>
            </w:rPr>
          </w:rPrChange>
        </w:rPr>
        <w:t xml:space="preserve"> </w:t>
      </w:r>
      <w:r>
        <w:rPr>
          <w:rFonts w:ascii="仿宋" w:hAnsi="仿宋" w:eastAsia="仿宋" w:cs="仿宋"/>
          <w:spacing w:val="-9"/>
          <w:sz w:val="28"/>
          <w:szCs w:val="28"/>
          <w:highlight w:val="none"/>
          <w:rPrChange w:id="1201" w:author="豆豆" w:date="2025-09-28T13:42:01Z">
            <w:rPr>
              <w:rFonts w:ascii="仿宋" w:hAnsi="仿宋" w:eastAsia="仿宋" w:cs="仿宋"/>
              <w:spacing w:val="-9"/>
              <w:sz w:val="28"/>
              <w:szCs w:val="28"/>
            </w:rPr>
          </w:rPrChange>
        </w:rPr>
        <w:t>责。</w:t>
      </w:r>
    </w:p>
    <w:p w14:paraId="07C991C9">
      <w:pPr>
        <w:spacing w:before="203" w:line="332" w:lineRule="auto"/>
        <w:ind w:left="1" w:firstLine="553"/>
        <w:rPr>
          <w:rFonts w:ascii="仿宋" w:hAnsi="仿宋" w:eastAsia="仿宋" w:cs="仿宋"/>
          <w:sz w:val="28"/>
          <w:szCs w:val="28"/>
          <w:highlight w:val="none"/>
          <w:rPrChange w:id="1202" w:author="豆豆" w:date="2025-09-28T13:42:01Z">
            <w:rPr>
              <w:rFonts w:ascii="仿宋" w:hAnsi="仿宋" w:eastAsia="仿宋" w:cs="仿宋"/>
              <w:sz w:val="28"/>
              <w:szCs w:val="28"/>
            </w:rPr>
          </w:rPrChange>
        </w:rPr>
      </w:pPr>
      <w:r>
        <w:rPr>
          <w:rFonts w:ascii="仿宋" w:hAnsi="仿宋" w:eastAsia="仿宋" w:cs="仿宋"/>
          <w:spacing w:val="-6"/>
          <w:sz w:val="28"/>
          <w:szCs w:val="28"/>
          <w:highlight w:val="none"/>
          <w:rPrChange w:id="1203" w:author="豆豆" w:date="2025-09-28T13:42:01Z">
            <w:rPr>
              <w:rFonts w:ascii="仿宋" w:hAnsi="仿宋" w:eastAsia="仿宋" w:cs="仿宋"/>
              <w:spacing w:val="-6"/>
              <w:sz w:val="28"/>
              <w:szCs w:val="28"/>
            </w:rPr>
          </w:rPrChange>
        </w:rPr>
        <w:t>2.乙方应注意安全生产，制定管理办法，设专职安全员负责安全工作。</w:t>
      </w:r>
      <w:r>
        <w:rPr>
          <w:rFonts w:ascii="仿宋" w:hAnsi="仿宋" w:eastAsia="仿宋" w:cs="仿宋"/>
          <w:spacing w:val="1"/>
          <w:sz w:val="28"/>
          <w:szCs w:val="28"/>
          <w:highlight w:val="none"/>
          <w:rPrChange w:id="1204" w:author="豆豆" w:date="2025-09-28T13:42:01Z">
            <w:rPr>
              <w:rFonts w:ascii="仿宋" w:hAnsi="仿宋" w:eastAsia="仿宋" w:cs="仿宋"/>
              <w:spacing w:val="1"/>
              <w:sz w:val="28"/>
              <w:szCs w:val="28"/>
            </w:rPr>
          </w:rPrChange>
        </w:rPr>
        <w:t xml:space="preserve"> </w:t>
      </w:r>
      <w:r>
        <w:rPr>
          <w:rFonts w:ascii="仿宋" w:hAnsi="仿宋" w:eastAsia="仿宋" w:cs="仿宋"/>
          <w:spacing w:val="-1"/>
          <w:sz w:val="28"/>
          <w:szCs w:val="28"/>
          <w:highlight w:val="none"/>
          <w:rPrChange w:id="1205" w:author="豆豆" w:date="2025-09-28T13:42:01Z">
            <w:rPr>
              <w:rFonts w:ascii="仿宋" w:hAnsi="仿宋" w:eastAsia="仿宋" w:cs="仿宋"/>
              <w:spacing w:val="-1"/>
              <w:sz w:val="28"/>
              <w:szCs w:val="28"/>
            </w:rPr>
          </w:rPrChange>
        </w:rPr>
        <w:t>做到安全生产、文明施工，坚决杜绝人身伤亡事故。由于管理不善或职工</w:t>
      </w:r>
      <w:r>
        <w:rPr>
          <w:rFonts w:ascii="仿宋" w:hAnsi="仿宋" w:eastAsia="仿宋" w:cs="仿宋"/>
          <w:spacing w:val="11"/>
          <w:sz w:val="28"/>
          <w:szCs w:val="28"/>
          <w:highlight w:val="none"/>
          <w:rPrChange w:id="1206" w:author="豆豆" w:date="2025-09-28T13:42:01Z">
            <w:rPr>
              <w:rFonts w:ascii="仿宋" w:hAnsi="仿宋" w:eastAsia="仿宋" w:cs="仿宋"/>
              <w:spacing w:val="11"/>
              <w:sz w:val="28"/>
              <w:szCs w:val="28"/>
            </w:rPr>
          </w:rPrChange>
        </w:rPr>
        <w:t xml:space="preserve"> </w:t>
      </w:r>
      <w:r>
        <w:rPr>
          <w:rFonts w:ascii="仿宋" w:hAnsi="仿宋" w:eastAsia="仿宋" w:cs="仿宋"/>
          <w:spacing w:val="-1"/>
          <w:sz w:val="28"/>
          <w:szCs w:val="28"/>
          <w:highlight w:val="none"/>
          <w:rPrChange w:id="1207" w:author="豆豆" w:date="2025-09-28T13:42:01Z">
            <w:rPr>
              <w:rFonts w:ascii="仿宋" w:hAnsi="仿宋" w:eastAsia="仿宋" w:cs="仿宋"/>
              <w:spacing w:val="-1"/>
              <w:sz w:val="28"/>
              <w:szCs w:val="28"/>
            </w:rPr>
          </w:rPrChange>
        </w:rPr>
        <w:t>的过失及第三者原因造成人身伤亡、设备事故等任何其他损失均由乙方自</w:t>
      </w:r>
      <w:r>
        <w:rPr>
          <w:rFonts w:ascii="仿宋" w:hAnsi="仿宋" w:eastAsia="仿宋" w:cs="仿宋"/>
          <w:spacing w:val="14"/>
          <w:sz w:val="28"/>
          <w:szCs w:val="28"/>
          <w:highlight w:val="none"/>
          <w:rPrChange w:id="1208" w:author="豆豆" w:date="2025-09-28T13:42:01Z">
            <w:rPr>
              <w:rFonts w:ascii="仿宋" w:hAnsi="仿宋" w:eastAsia="仿宋" w:cs="仿宋"/>
              <w:spacing w:val="14"/>
              <w:sz w:val="28"/>
              <w:szCs w:val="28"/>
            </w:rPr>
          </w:rPrChange>
        </w:rPr>
        <w:t xml:space="preserve"> </w:t>
      </w:r>
      <w:r>
        <w:rPr>
          <w:rFonts w:ascii="仿宋" w:hAnsi="仿宋" w:eastAsia="仿宋" w:cs="仿宋"/>
          <w:spacing w:val="-2"/>
          <w:sz w:val="28"/>
          <w:szCs w:val="28"/>
          <w:highlight w:val="none"/>
          <w:rPrChange w:id="1209" w:author="豆豆" w:date="2025-09-28T13:42:01Z">
            <w:rPr>
              <w:rFonts w:ascii="仿宋" w:hAnsi="仿宋" w:eastAsia="仿宋" w:cs="仿宋"/>
              <w:spacing w:val="-2"/>
              <w:sz w:val="28"/>
              <w:szCs w:val="28"/>
            </w:rPr>
          </w:rPrChange>
        </w:rPr>
        <w:t>行负责，甲方不承担任何责任（包括由其而引起的连带责任</w:t>
      </w:r>
      <w:r>
        <w:rPr>
          <w:rFonts w:ascii="仿宋" w:hAnsi="仿宋" w:eastAsia="仿宋" w:cs="仿宋"/>
          <w:spacing w:val="19"/>
          <w:sz w:val="28"/>
          <w:szCs w:val="28"/>
          <w:highlight w:val="none"/>
          <w:rPrChange w:id="1210" w:author="豆豆" w:date="2025-09-28T13:42:01Z">
            <w:rPr>
              <w:rFonts w:ascii="仿宋" w:hAnsi="仿宋" w:eastAsia="仿宋" w:cs="仿宋"/>
              <w:spacing w:val="19"/>
              <w:sz w:val="28"/>
              <w:szCs w:val="28"/>
            </w:rPr>
          </w:rPrChange>
        </w:rPr>
        <w:t>），</w:t>
      </w:r>
      <w:r>
        <w:rPr>
          <w:rFonts w:ascii="仿宋" w:hAnsi="仿宋" w:eastAsia="仿宋" w:cs="仿宋"/>
          <w:spacing w:val="-2"/>
          <w:sz w:val="28"/>
          <w:szCs w:val="28"/>
          <w:highlight w:val="none"/>
          <w:rPrChange w:id="1211" w:author="豆豆" w:date="2025-09-28T13:42:01Z">
            <w:rPr>
              <w:rFonts w:ascii="仿宋" w:hAnsi="仿宋" w:eastAsia="仿宋" w:cs="仿宋"/>
              <w:spacing w:val="-2"/>
              <w:sz w:val="28"/>
              <w:szCs w:val="28"/>
            </w:rPr>
          </w:rPrChange>
        </w:rPr>
        <w:t>也不支付</w:t>
      </w:r>
      <w:r>
        <w:rPr>
          <w:rFonts w:ascii="仿宋" w:hAnsi="仿宋" w:eastAsia="仿宋" w:cs="仿宋"/>
          <w:spacing w:val="1"/>
          <w:sz w:val="28"/>
          <w:szCs w:val="28"/>
          <w:highlight w:val="none"/>
          <w:rPrChange w:id="1212" w:author="豆豆" w:date="2025-09-28T13:42:01Z">
            <w:rPr>
              <w:rFonts w:ascii="仿宋" w:hAnsi="仿宋" w:eastAsia="仿宋" w:cs="仿宋"/>
              <w:spacing w:val="1"/>
              <w:sz w:val="28"/>
              <w:szCs w:val="28"/>
            </w:rPr>
          </w:rPrChange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  <w:highlight w:val="none"/>
          <w:rPrChange w:id="1213" w:author="豆豆" w:date="2025-09-28T13:42:01Z">
            <w:rPr>
              <w:rFonts w:ascii="仿宋" w:hAnsi="仿宋" w:eastAsia="仿宋" w:cs="仿宋"/>
              <w:spacing w:val="-4"/>
              <w:sz w:val="28"/>
              <w:szCs w:val="28"/>
            </w:rPr>
          </w:rPrChange>
        </w:rPr>
        <w:t>任何费用。</w:t>
      </w:r>
    </w:p>
    <w:p w14:paraId="4DBE609D">
      <w:pPr>
        <w:spacing w:before="206" w:line="223" w:lineRule="auto"/>
        <w:ind w:left="569"/>
        <w:rPr>
          <w:rFonts w:ascii="仿宋" w:hAnsi="仿宋" w:eastAsia="仿宋" w:cs="仿宋"/>
          <w:sz w:val="28"/>
          <w:szCs w:val="28"/>
          <w:highlight w:val="none"/>
          <w:rPrChange w:id="1214" w:author="豆豆" w:date="2025-09-28T13:42:01Z">
            <w:rPr>
              <w:rFonts w:ascii="仿宋" w:hAnsi="仿宋" w:eastAsia="仿宋" w:cs="仿宋"/>
              <w:sz w:val="28"/>
              <w:szCs w:val="28"/>
            </w:rPr>
          </w:rPrChange>
        </w:rPr>
      </w:pPr>
      <w:r>
        <w:rPr>
          <w:rFonts w:ascii="仿宋" w:hAnsi="仿宋" w:eastAsia="仿宋" w:cs="仿宋"/>
          <w:spacing w:val="-3"/>
          <w:sz w:val="28"/>
          <w:szCs w:val="28"/>
          <w:highlight w:val="none"/>
          <w:rPrChange w:id="1215" w:author="豆豆" w:date="2025-09-28T13:42:01Z">
            <w:rPr>
              <w:rFonts w:ascii="仿宋" w:hAnsi="仿宋" w:eastAsia="仿宋" w:cs="仿宋"/>
              <w:spacing w:val="-3"/>
              <w:sz w:val="28"/>
              <w:szCs w:val="28"/>
            </w:rPr>
          </w:rPrChange>
        </w:rPr>
        <w:t>十四、工程质量责任</w:t>
      </w:r>
    </w:p>
    <w:p w14:paraId="1D19CA76">
      <w:pPr>
        <w:spacing w:before="206" w:line="290" w:lineRule="auto"/>
        <w:ind w:left="18" w:right="103" w:firstLine="554"/>
        <w:rPr>
          <w:rFonts w:ascii="仿宋" w:hAnsi="仿宋" w:eastAsia="仿宋" w:cs="仿宋"/>
          <w:sz w:val="28"/>
          <w:szCs w:val="28"/>
          <w:highlight w:val="none"/>
          <w:rPrChange w:id="1216" w:author="豆豆" w:date="2025-09-28T13:42:01Z">
            <w:rPr>
              <w:rFonts w:ascii="仿宋" w:hAnsi="仿宋" w:eastAsia="仿宋" w:cs="仿宋"/>
              <w:sz w:val="28"/>
              <w:szCs w:val="28"/>
            </w:rPr>
          </w:rPrChange>
        </w:rPr>
      </w:pPr>
      <w:r>
        <w:rPr>
          <w:rFonts w:ascii="仿宋" w:hAnsi="仿宋" w:eastAsia="仿宋" w:cs="仿宋"/>
          <w:spacing w:val="-1"/>
          <w:sz w:val="28"/>
          <w:szCs w:val="28"/>
          <w:highlight w:val="none"/>
          <w:rPrChange w:id="1217" w:author="豆豆" w:date="2025-09-28T13:42:01Z">
            <w:rPr>
              <w:rFonts w:ascii="仿宋" w:hAnsi="仿宋" w:eastAsia="仿宋" w:cs="仿宋"/>
              <w:spacing w:val="-1"/>
              <w:sz w:val="28"/>
              <w:szCs w:val="28"/>
            </w:rPr>
          </w:rPrChange>
        </w:rPr>
        <w:t>1.工程由于施工质量及乙方原因造成工程局部损坏，乙方应遵守甲方</w:t>
      </w:r>
      <w:r>
        <w:rPr>
          <w:rFonts w:ascii="仿宋" w:hAnsi="仿宋" w:eastAsia="仿宋" w:cs="仿宋"/>
          <w:sz w:val="28"/>
          <w:szCs w:val="28"/>
          <w:highlight w:val="none"/>
          <w:rPrChange w:id="1218" w:author="豆豆" w:date="2025-09-28T13:42:01Z">
            <w:rPr>
              <w:rFonts w:ascii="仿宋" w:hAnsi="仿宋" w:eastAsia="仿宋" w:cs="仿宋"/>
              <w:sz w:val="28"/>
              <w:szCs w:val="28"/>
            </w:rPr>
          </w:rPrChange>
        </w:rPr>
        <w:t xml:space="preserve"> </w:t>
      </w:r>
      <w:r>
        <w:rPr>
          <w:rFonts w:ascii="仿宋" w:hAnsi="仿宋" w:eastAsia="仿宋" w:cs="仿宋"/>
          <w:spacing w:val="-6"/>
          <w:sz w:val="28"/>
          <w:szCs w:val="28"/>
          <w:highlight w:val="none"/>
          <w:rPrChange w:id="1219" w:author="豆豆" w:date="2025-09-28T13:42:01Z">
            <w:rPr>
              <w:rFonts w:ascii="仿宋" w:hAnsi="仿宋" w:eastAsia="仿宋" w:cs="仿宋"/>
              <w:spacing w:val="-6"/>
              <w:sz w:val="28"/>
              <w:szCs w:val="28"/>
            </w:rPr>
          </w:rPrChange>
        </w:rPr>
        <w:t>的指示，</w:t>
      </w:r>
      <w:r>
        <w:rPr>
          <w:rFonts w:ascii="仿宋" w:hAnsi="仿宋" w:eastAsia="仿宋" w:cs="仿宋"/>
          <w:spacing w:val="-63"/>
          <w:sz w:val="28"/>
          <w:szCs w:val="28"/>
          <w:highlight w:val="none"/>
          <w:rPrChange w:id="1220" w:author="豆豆" w:date="2025-09-28T13:42:01Z">
            <w:rPr>
              <w:rFonts w:ascii="仿宋" w:hAnsi="仿宋" w:eastAsia="仿宋" w:cs="仿宋"/>
              <w:spacing w:val="-63"/>
              <w:sz w:val="28"/>
              <w:szCs w:val="28"/>
            </w:rPr>
          </w:rPrChange>
        </w:rPr>
        <w:t xml:space="preserve"> </w:t>
      </w:r>
      <w:r>
        <w:rPr>
          <w:rFonts w:ascii="仿宋" w:hAnsi="仿宋" w:eastAsia="仿宋" w:cs="仿宋"/>
          <w:spacing w:val="-6"/>
          <w:sz w:val="28"/>
          <w:szCs w:val="28"/>
          <w:highlight w:val="none"/>
          <w:rPrChange w:id="1221" w:author="豆豆" w:date="2025-09-28T13:42:01Z">
            <w:rPr>
              <w:rFonts w:ascii="仿宋" w:hAnsi="仿宋" w:eastAsia="仿宋" w:cs="仿宋"/>
              <w:spacing w:val="-6"/>
              <w:sz w:val="28"/>
              <w:szCs w:val="28"/>
            </w:rPr>
          </w:rPrChange>
        </w:rPr>
        <w:t>自费修复或重建，并交甲方验收。</w:t>
      </w:r>
    </w:p>
    <w:p w14:paraId="57F4FBB5">
      <w:pPr>
        <w:spacing w:before="210" w:line="290" w:lineRule="auto"/>
        <w:ind w:left="6" w:right="103" w:firstLine="551"/>
        <w:rPr>
          <w:rFonts w:ascii="仿宋" w:hAnsi="仿宋" w:eastAsia="仿宋" w:cs="仿宋"/>
          <w:sz w:val="28"/>
          <w:szCs w:val="28"/>
          <w:highlight w:val="none"/>
          <w:rPrChange w:id="1222" w:author="豆豆" w:date="2025-09-28T13:42:01Z">
            <w:rPr>
              <w:rFonts w:ascii="仿宋" w:hAnsi="仿宋" w:eastAsia="仿宋" w:cs="仿宋"/>
              <w:sz w:val="28"/>
              <w:szCs w:val="28"/>
            </w:rPr>
          </w:rPrChange>
        </w:rPr>
      </w:pPr>
      <w:del w:id="1223" w:author="WPS_1718633914" w:date="2025-09-23T14:33:40Z">
        <w:r>
          <w:rPr>
            <w:rFonts w:hint="default" w:ascii="仿宋" w:hAnsi="仿宋" w:eastAsia="仿宋" w:cs="仿宋"/>
            <w:spacing w:val="-1"/>
            <w:sz w:val="28"/>
            <w:szCs w:val="28"/>
            <w:highlight w:val="none"/>
            <w:lang w:val="en-US"/>
            <w:rPrChange w:id="1224" w:author="豆豆" w:date="2025-09-28T13:42:01Z">
              <w:rPr>
                <w:rFonts w:hint="default" w:ascii="仿宋" w:hAnsi="仿宋" w:eastAsia="仿宋" w:cs="仿宋"/>
                <w:spacing w:val="-1"/>
                <w:sz w:val="28"/>
                <w:szCs w:val="28"/>
                <w:lang w:val="en-US"/>
              </w:rPr>
            </w:rPrChange>
          </w:rPr>
          <w:delText>3</w:delText>
        </w:r>
      </w:del>
      <w:ins w:id="1226" w:author="WPS_1718633914" w:date="2025-09-23T14:33:40Z">
        <w:r>
          <w:rPr>
            <w:rFonts w:hint="eastAsia" w:ascii="仿宋" w:hAnsi="仿宋" w:eastAsia="仿宋" w:cs="仿宋"/>
            <w:spacing w:val="-1"/>
            <w:sz w:val="28"/>
            <w:szCs w:val="28"/>
            <w:highlight w:val="none"/>
            <w:lang w:val="en-US" w:eastAsia="zh-CN"/>
            <w:rPrChange w:id="1227" w:author="豆豆" w:date="2025-09-28T13:42:01Z">
              <w:rPr>
                <w:rFonts w:hint="eastAsia" w:ascii="仿宋" w:hAnsi="仿宋" w:eastAsia="仿宋" w:cs="仿宋"/>
                <w:spacing w:val="-1"/>
                <w:sz w:val="28"/>
                <w:szCs w:val="28"/>
                <w:lang w:val="en-US" w:eastAsia="zh-CN"/>
              </w:rPr>
            </w:rPrChange>
          </w:rPr>
          <w:t>2</w:t>
        </w:r>
      </w:ins>
      <w:r>
        <w:rPr>
          <w:rFonts w:ascii="仿宋" w:hAnsi="仿宋" w:eastAsia="仿宋" w:cs="仿宋"/>
          <w:spacing w:val="-1"/>
          <w:sz w:val="28"/>
          <w:szCs w:val="28"/>
          <w:highlight w:val="none"/>
          <w:rPrChange w:id="1229" w:author="豆豆" w:date="2025-09-28T13:42:01Z">
            <w:rPr>
              <w:rFonts w:ascii="仿宋" w:hAnsi="仿宋" w:eastAsia="仿宋" w:cs="仿宋"/>
              <w:spacing w:val="-1"/>
              <w:sz w:val="28"/>
              <w:szCs w:val="28"/>
            </w:rPr>
          </w:rPrChange>
        </w:rPr>
        <w:t>.乙方如没有按照甲方的指示进行上述修复或重建，甲方有权雇用他</w:t>
      </w:r>
      <w:r>
        <w:rPr>
          <w:rFonts w:ascii="仿宋" w:hAnsi="仿宋" w:eastAsia="仿宋" w:cs="仿宋"/>
          <w:spacing w:val="14"/>
          <w:sz w:val="28"/>
          <w:szCs w:val="28"/>
          <w:highlight w:val="none"/>
          <w:rPrChange w:id="1230" w:author="豆豆" w:date="2025-09-28T13:42:01Z">
            <w:rPr>
              <w:rFonts w:ascii="仿宋" w:hAnsi="仿宋" w:eastAsia="仿宋" w:cs="仿宋"/>
              <w:spacing w:val="14"/>
              <w:sz w:val="28"/>
              <w:szCs w:val="28"/>
            </w:rPr>
          </w:rPrChange>
        </w:rPr>
        <w:t xml:space="preserve"> </w:t>
      </w:r>
      <w:r>
        <w:rPr>
          <w:rFonts w:ascii="仿宋" w:hAnsi="仿宋" w:eastAsia="仿宋" w:cs="仿宋"/>
          <w:spacing w:val="-1"/>
          <w:sz w:val="28"/>
          <w:szCs w:val="28"/>
          <w:highlight w:val="none"/>
          <w:rPrChange w:id="1231" w:author="豆豆" w:date="2025-09-28T13:42:01Z">
            <w:rPr>
              <w:rFonts w:ascii="仿宋" w:hAnsi="仿宋" w:eastAsia="仿宋" w:cs="仿宋"/>
              <w:spacing w:val="-1"/>
              <w:sz w:val="28"/>
              <w:szCs w:val="28"/>
            </w:rPr>
          </w:rPrChange>
        </w:rPr>
        <w:t>人完成此项工作，其费用从乙方的质量保证金中扣除</w:t>
      </w:r>
      <w:ins w:id="1232" w:author="田田1367556787" w:date="2025-09-23T10:43:56Z">
        <w:r>
          <w:rPr>
            <w:rFonts w:hint="eastAsia" w:ascii="仿宋" w:hAnsi="仿宋" w:eastAsia="仿宋" w:cs="仿宋"/>
            <w:spacing w:val="-1"/>
            <w:sz w:val="28"/>
            <w:szCs w:val="28"/>
            <w:highlight w:val="none"/>
            <w:lang w:eastAsia="zh-CN"/>
            <w:rPrChange w:id="1233" w:author="豆豆" w:date="2025-09-28T13:42:01Z">
              <w:rPr>
                <w:rFonts w:hint="eastAsia" w:ascii="仿宋" w:hAnsi="仿宋" w:eastAsia="仿宋" w:cs="仿宋"/>
                <w:spacing w:val="-1"/>
                <w:sz w:val="28"/>
                <w:szCs w:val="28"/>
                <w:lang w:eastAsia="zh-CN"/>
              </w:rPr>
            </w:rPrChange>
          </w:rPr>
          <w:t>，</w:t>
        </w:r>
      </w:ins>
      <w:ins w:id="1235" w:author="田田1367556787" w:date="2025-09-23T10:43:58Z">
        <w:r>
          <w:rPr>
            <w:rFonts w:hint="eastAsia" w:ascii="仿宋" w:hAnsi="仿宋" w:eastAsia="仿宋" w:cs="仿宋"/>
            <w:spacing w:val="-1"/>
            <w:sz w:val="28"/>
            <w:szCs w:val="28"/>
            <w:highlight w:val="none"/>
            <w:lang w:val="en-US" w:eastAsia="zh-CN"/>
            <w:rPrChange w:id="1236" w:author="豆豆" w:date="2025-09-28T13:42:01Z">
              <w:rPr>
                <w:rFonts w:hint="eastAsia" w:ascii="仿宋" w:hAnsi="仿宋" w:eastAsia="仿宋" w:cs="仿宋"/>
                <w:spacing w:val="-1"/>
                <w:sz w:val="28"/>
                <w:szCs w:val="28"/>
                <w:lang w:val="en-US" w:eastAsia="zh-CN"/>
              </w:rPr>
            </w:rPrChange>
          </w:rPr>
          <w:t>不足</w:t>
        </w:r>
      </w:ins>
      <w:ins w:id="1238" w:author="田田1367556787" w:date="2025-09-23T10:43:59Z">
        <w:r>
          <w:rPr>
            <w:rFonts w:hint="eastAsia" w:ascii="仿宋" w:hAnsi="仿宋" w:eastAsia="仿宋" w:cs="仿宋"/>
            <w:spacing w:val="-1"/>
            <w:sz w:val="28"/>
            <w:szCs w:val="28"/>
            <w:highlight w:val="none"/>
            <w:lang w:val="en-US" w:eastAsia="zh-CN"/>
            <w:rPrChange w:id="1239" w:author="豆豆" w:date="2025-09-28T13:42:01Z">
              <w:rPr>
                <w:rFonts w:hint="eastAsia" w:ascii="仿宋" w:hAnsi="仿宋" w:eastAsia="仿宋" w:cs="仿宋"/>
                <w:spacing w:val="-1"/>
                <w:sz w:val="28"/>
                <w:szCs w:val="28"/>
                <w:lang w:val="en-US" w:eastAsia="zh-CN"/>
              </w:rPr>
            </w:rPrChange>
          </w:rPr>
          <w:t>部分</w:t>
        </w:r>
      </w:ins>
      <w:ins w:id="1241" w:author="田田1367556787" w:date="2025-09-23T10:44:00Z">
        <w:r>
          <w:rPr>
            <w:rFonts w:hint="eastAsia" w:ascii="仿宋" w:hAnsi="仿宋" w:eastAsia="仿宋" w:cs="仿宋"/>
            <w:spacing w:val="-1"/>
            <w:sz w:val="28"/>
            <w:szCs w:val="28"/>
            <w:highlight w:val="none"/>
            <w:lang w:val="en-US" w:eastAsia="zh-CN"/>
            <w:rPrChange w:id="1242" w:author="豆豆" w:date="2025-09-28T13:42:01Z">
              <w:rPr>
                <w:rFonts w:hint="eastAsia" w:ascii="仿宋" w:hAnsi="仿宋" w:eastAsia="仿宋" w:cs="仿宋"/>
                <w:spacing w:val="-1"/>
                <w:sz w:val="28"/>
                <w:szCs w:val="28"/>
                <w:lang w:val="en-US" w:eastAsia="zh-CN"/>
              </w:rPr>
            </w:rPrChange>
          </w:rPr>
          <w:t>，</w:t>
        </w:r>
      </w:ins>
      <w:ins w:id="1244" w:author="田田1367556787" w:date="2025-09-23T10:44:01Z">
        <w:r>
          <w:rPr>
            <w:rFonts w:hint="eastAsia" w:ascii="仿宋" w:hAnsi="仿宋" w:eastAsia="仿宋" w:cs="仿宋"/>
            <w:spacing w:val="-1"/>
            <w:sz w:val="28"/>
            <w:szCs w:val="28"/>
            <w:highlight w:val="none"/>
            <w:lang w:val="en-US" w:eastAsia="zh-CN"/>
            <w:rPrChange w:id="1245" w:author="豆豆" w:date="2025-09-28T13:42:01Z">
              <w:rPr>
                <w:rFonts w:hint="eastAsia" w:ascii="仿宋" w:hAnsi="仿宋" w:eastAsia="仿宋" w:cs="仿宋"/>
                <w:spacing w:val="-1"/>
                <w:sz w:val="28"/>
                <w:szCs w:val="28"/>
                <w:lang w:val="en-US" w:eastAsia="zh-CN"/>
              </w:rPr>
            </w:rPrChange>
          </w:rPr>
          <w:t>甲方</w:t>
        </w:r>
      </w:ins>
      <w:ins w:id="1247" w:author="田田1367556787" w:date="2025-09-23T10:44:04Z">
        <w:r>
          <w:rPr>
            <w:rFonts w:hint="eastAsia" w:ascii="仿宋" w:hAnsi="仿宋" w:eastAsia="仿宋" w:cs="仿宋"/>
            <w:spacing w:val="-1"/>
            <w:sz w:val="28"/>
            <w:szCs w:val="28"/>
            <w:highlight w:val="none"/>
            <w:lang w:val="en-US" w:eastAsia="zh-CN"/>
            <w:rPrChange w:id="1248" w:author="豆豆" w:date="2025-09-28T13:42:01Z">
              <w:rPr>
                <w:rFonts w:hint="eastAsia" w:ascii="仿宋" w:hAnsi="仿宋" w:eastAsia="仿宋" w:cs="仿宋"/>
                <w:spacing w:val="-1"/>
                <w:sz w:val="28"/>
                <w:szCs w:val="28"/>
                <w:lang w:val="en-US" w:eastAsia="zh-CN"/>
              </w:rPr>
            </w:rPrChange>
          </w:rPr>
          <w:t>有权</w:t>
        </w:r>
      </w:ins>
      <w:ins w:id="1250" w:author="田田1367556787" w:date="2025-09-23T10:44:13Z">
        <w:r>
          <w:rPr>
            <w:rFonts w:hint="eastAsia" w:ascii="仿宋" w:hAnsi="仿宋" w:eastAsia="仿宋" w:cs="仿宋"/>
            <w:spacing w:val="-1"/>
            <w:sz w:val="28"/>
            <w:szCs w:val="28"/>
            <w:highlight w:val="none"/>
            <w:lang w:val="en-US" w:eastAsia="zh-CN"/>
            <w:rPrChange w:id="1251" w:author="豆豆" w:date="2025-09-28T13:42:01Z">
              <w:rPr>
                <w:rFonts w:hint="eastAsia" w:ascii="仿宋" w:hAnsi="仿宋" w:eastAsia="仿宋" w:cs="仿宋"/>
                <w:spacing w:val="-1"/>
                <w:sz w:val="28"/>
                <w:szCs w:val="28"/>
                <w:lang w:val="en-US" w:eastAsia="zh-CN"/>
              </w:rPr>
            </w:rPrChange>
          </w:rPr>
          <w:t>乙方</w:t>
        </w:r>
      </w:ins>
      <w:ins w:id="1253" w:author="田田1367556787" w:date="2025-09-23T10:44:14Z">
        <w:r>
          <w:rPr>
            <w:rFonts w:hint="eastAsia" w:ascii="仿宋" w:hAnsi="仿宋" w:eastAsia="仿宋" w:cs="仿宋"/>
            <w:spacing w:val="-1"/>
            <w:sz w:val="28"/>
            <w:szCs w:val="28"/>
            <w:highlight w:val="none"/>
            <w:lang w:val="en-US" w:eastAsia="zh-CN"/>
            <w:rPrChange w:id="1254" w:author="豆豆" w:date="2025-09-28T13:42:01Z">
              <w:rPr>
                <w:rFonts w:hint="eastAsia" w:ascii="仿宋" w:hAnsi="仿宋" w:eastAsia="仿宋" w:cs="仿宋"/>
                <w:spacing w:val="-1"/>
                <w:sz w:val="28"/>
                <w:szCs w:val="28"/>
                <w:lang w:val="en-US" w:eastAsia="zh-CN"/>
              </w:rPr>
            </w:rPrChange>
          </w:rPr>
          <w:t>继续</w:t>
        </w:r>
      </w:ins>
      <w:ins w:id="1256" w:author="田田1367556787" w:date="2025-09-23T10:44:17Z">
        <w:r>
          <w:rPr>
            <w:rFonts w:hint="eastAsia" w:ascii="仿宋" w:hAnsi="仿宋" w:eastAsia="仿宋" w:cs="仿宋"/>
            <w:spacing w:val="-1"/>
            <w:sz w:val="28"/>
            <w:szCs w:val="28"/>
            <w:highlight w:val="none"/>
            <w:lang w:val="en-US" w:eastAsia="zh-CN"/>
            <w:rPrChange w:id="1257" w:author="豆豆" w:date="2025-09-28T13:42:01Z">
              <w:rPr>
                <w:rFonts w:hint="eastAsia" w:ascii="仿宋" w:hAnsi="仿宋" w:eastAsia="仿宋" w:cs="仿宋"/>
                <w:spacing w:val="-1"/>
                <w:sz w:val="28"/>
                <w:szCs w:val="28"/>
                <w:lang w:val="en-US" w:eastAsia="zh-CN"/>
              </w:rPr>
            </w:rPrChange>
          </w:rPr>
          <w:t>索赔</w:t>
        </w:r>
      </w:ins>
      <w:r>
        <w:rPr>
          <w:rFonts w:ascii="仿宋" w:hAnsi="仿宋" w:eastAsia="仿宋" w:cs="仿宋"/>
          <w:spacing w:val="-1"/>
          <w:sz w:val="28"/>
          <w:szCs w:val="28"/>
          <w:highlight w:val="none"/>
          <w:rPrChange w:id="1259" w:author="豆豆" w:date="2025-09-28T13:42:01Z">
            <w:rPr>
              <w:rFonts w:ascii="仿宋" w:hAnsi="仿宋" w:eastAsia="仿宋" w:cs="仿宋"/>
              <w:spacing w:val="-1"/>
              <w:sz w:val="28"/>
              <w:szCs w:val="28"/>
            </w:rPr>
          </w:rPrChange>
        </w:rPr>
        <w:t>。</w:t>
      </w:r>
    </w:p>
    <w:p w14:paraId="401AD8B7">
      <w:pPr>
        <w:spacing w:line="290" w:lineRule="auto"/>
        <w:rPr>
          <w:ins w:id="1260" w:author="田田1367556787" w:date="2025-09-23T11:24:26Z"/>
          <w:rFonts w:ascii="仿宋" w:hAnsi="仿宋" w:eastAsia="仿宋" w:cs="仿宋"/>
          <w:sz w:val="28"/>
          <w:szCs w:val="28"/>
          <w:highlight w:val="none"/>
          <w:rPrChange w:id="1261" w:author="豆豆" w:date="2025-09-28T13:42:01Z">
            <w:rPr>
              <w:ins w:id="1262" w:author="田田1367556787" w:date="2025-09-23T11:24:26Z"/>
              <w:rFonts w:ascii="仿宋" w:hAnsi="仿宋" w:eastAsia="仿宋" w:cs="仿宋"/>
              <w:sz w:val="28"/>
              <w:szCs w:val="28"/>
            </w:rPr>
          </w:rPrChange>
        </w:rPr>
      </w:pPr>
    </w:p>
    <w:p w14:paraId="4E67889A">
      <w:pPr>
        <w:numPr>
          <w:ilvl w:val="-1"/>
          <w:numId w:val="0"/>
        </w:numPr>
        <w:spacing w:line="290" w:lineRule="auto"/>
        <w:rPr>
          <w:ins w:id="1264" w:author="WPS_1718633914" w:date="2025-09-23T14:28:40Z"/>
          <w:rFonts w:hint="eastAsia" w:ascii="仿宋" w:hAnsi="仿宋" w:eastAsia="仿宋" w:cs="仿宋"/>
          <w:sz w:val="28"/>
          <w:szCs w:val="28"/>
          <w:highlight w:val="none"/>
          <w:lang w:eastAsia="zh-CN"/>
          <w:rPrChange w:id="1265" w:author="豆豆" w:date="2025-09-28T13:42:01Z">
            <w:rPr>
              <w:ins w:id="1266" w:author="WPS_1718633914" w:date="2025-09-23T14:28:40Z"/>
              <w:rFonts w:hint="eastAsia" w:ascii="仿宋" w:hAnsi="仿宋" w:eastAsia="仿宋" w:cs="仿宋"/>
              <w:sz w:val="28"/>
              <w:szCs w:val="28"/>
              <w:lang w:eastAsia="zh-CN"/>
            </w:rPr>
          </w:rPrChange>
        </w:rPr>
        <w:pPrChange w:id="1263" w:author="WPS_1718633914" w:date="2025-09-23T14:33:44Z">
          <w:pPr>
            <w:spacing w:line="290" w:lineRule="auto"/>
          </w:pPr>
        </w:pPrChange>
      </w:pPr>
      <w:ins w:id="1267" w:author="WPS_1718633914" w:date="2025-09-23T14:33:44Z">
        <w:r>
          <w:rPr>
            <w:rFonts w:hint="eastAsia" w:ascii="仿宋" w:hAnsi="仿宋" w:eastAsia="仿宋" w:cs="仿宋"/>
            <w:sz w:val="28"/>
            <w:szCs w:val="28"/>
            <w:highlight w:val="none"/>
            <w:lang w:val="en-US" w:eastAsia="zh-CN"/>
            <w:rPrChange w:id="1268" w:author="豆豆" w:date="2025-09-28T13:42:01Z"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rPrChange>
          </w:rPr>
          <w:t>3</w:t>
        </w:r>
      </w:ins>
      <w:ins w:id="1270" w:author="WPS_1718633914" w:date="2025-09-23T14:33:45Z">
        <w:r>
          <w:rPr>
            <w:rFonts w:hint="eastAsia" w:ascii="仿宋" w:hAnsi="仿宋" w:eastAsia="仿宋" w:cs="仿宋"/>
            <w:sz w:val="28"/>
            <w:szCs w:val="28"/>
            <w:highlight w:val="none"/>
            <w:lang w:val="en-US" w:eastAsia="zh-CN"/>
            <w:rPrChange w:id="1271" w:author="豆豆" w:date="2025-09-28T13:42:01Z"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rPrChange>
          </w:rPr>
          <w:t>.</w:t>
        </w:r>
      </w:ins>
      <w:ins w:id="1273" w:author="田田1367556787" w:date="2025-09-23T11:24:26Z">
        <w:del w:id="1274" w:author="WPS_1718633914" w:date="2025-09-23T14:28:40Z">
          <w:r>
            <w:rPr>
              <w:rFonts w:hint="eastAsia" w:ascii="仿宋" w:hAnsi="仿宋" w:eastAsia="仿宋" w:cs="仿宋"/>
              <w:sz w:val="28"/>
              <w:szCs w:val="28"/>
              <w:highlight w:val="none"/>
              <w:lang w:val="en-US" w:eastAsia="zh-CN"/>
              <w:rPrChange w:id="1275" w:author="豆豆" w:date="2025-09-28T13:42:01Z">
                <w:rPr>
                  <w:rFonts w:hint="eastAsia" w:ascii="仿宋" w:hAnsi="仿宋" w:eastAsia="仿宋" w:cs="仿宋"/>
                  <w:sz w:val="28"/>
                  <w:szCs w:val="28"/>
                  <w:lang w:val="en-US" w:eastAsia="zh-CN"/>
                </w:rPr>
              </w:rPrChange>
            </w:rPr>
            <w:delText>4</w:delText>
          </w:r>
        </w:del>
      </w:ins>
      <w:ins w:id="1278" w:author="田田1367556787" w:date="2025-09-23T11:24:27Z">
        <w:del w:id="1279" w:author="WPS_1718633914" w:date="2025-09-23T14:28:40Z">
          <w:r>
            <w:rPr>
              <w:rFonts w:hint="eastAsia" w:ascii="仿宋" w:hAnsi="仿宋" w:eastAsia="仿宋" w:cs="仿宋"/>
              <w:sz w:val="28"/>
              <w:szCs w:val="28"/>
              <w:highlight w:val="none"/>
              <w:lang w:val="en-US" w:eastAsia="zh-CN"/>
              <w:rPrChange w:id="1280" w:author="豆豆" w:date="2025-09-28T13:42:01Z">
                <w:rPr>
                  <w:rFonts w:hint="eastAsia" w:ascii="仿宋" w:hAnsi="仿宋" w:eastAsia="仿宋" w:cs="仿宋"/>
                  <w:sz w:val="28"/>
                  <w:szCs w:val="28"/>
                  <w:lang w:val="en-US" w:eastAsia="zh-CN"/>
                </w:rPr>
              </w:rPrChange>
            </w:rPr>
            <w:delText>.</w:delText>
          </w:r>
        </w:del>
      </w:ins>
      <w:ins w:id="1283" w:author="田田1367556787" w:date="2025-09-23T11:24:38Z">
        <w:r>
          <w:rPr>
            <w:rFonts w:hint="eastAsia" w:ascii="仿宋" w:hAnsi="仿宋" w:eastAsia="仿宋" w:cs="仿宋"/>
            <w:sz w:val="28"/>
            <w:szCs w:val="28"/>
            <w:highlight w:val="none"/>
            <w:lang w:val="en-US" w:eastAsia="zh-CN"/>
            <w:rPrChange w:id="1284" w:author="豆豆" w:date="2025-09-28T13:42:01Z"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rPrChange>
          </w:rPr>
          <w:t>工程质保</w:t>
        </w:r>
      </w:ins>
      <w:ins w:id="1286" w:author="田田1367556787" w:date="2025-09-23T11:24:40Z">
        <w:r>
          <w:rPr>
            <w:rFonts w:hint="eastAsia" w:ascii="仿宋" w:hAnsi="仿宋" w:eastAsia="仿宋" w:cs="仿宋"/>
            <w:sz w:val="28"/>
            <w:szCs w:val="28"/>
            <w:highlight w:val="none"/>
            <w:lang w:val="en-US" w:eastAsia="zh-CN"/>
            <w:rPrChange w:id="1287" w:author="豆豆" w:date="2025-09-28T13:42:01Z"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rPrChange>
          </w:rPr>
          <w:t>期</w:t>
        </w:r>
      </w:ins>
      <w:ins w:id="1289" w:author="田田1367556787" w:date="2025-09-23T11:24:41Z">
        <w:r>
          <w:rPr>
            <w:rFonts w:hint="eastAsia" w:ascii="仿宋" w:hAnsi="仿宋" w:eastAsia="仿宋" w:cs="仿宋"/>
            <w:sz w:val="28"/>
            <w:szCs w:val="28"/>
            <w:highlight w:val="none"/>
            <w:lang w:val="en-US" w:eastAsia="zh-CN"/>
            <w:rPrChange w:id="1290" w:author="豆豆" w:date="2025-09-28T13:42:01Z"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rPrChange>
          </w:rPr>
          <w:t>：</w:t>
        </w:r>
      </w:ins>
      <w:ins w:id="1292" w:author="田田1367556787" w:date="2025-09-23T11:24:31Z">
        <w:r>
          <w:rPr>
            <w:rFonts w:hint="eastAsia" w:ascii="仿宋" w:hAnsi="仿宋" w:eastAsia="仿宋" w:cs="仿宋"/>
            <w:sz w:val="28"/>
            <w:szCs w:val="28"/>
            <w:highlight w:val="none"/>
            <w:lang w:eastAsia="zh-CN"/>
            <w:rPrChange w:id="1293" w:author="豆豆" w:date="2025-09-28T13:42:01Z">
              <w:rPr>
                <w:rFonts w:hint="eastAsia"/>
              </w:rPr>
            </w:rPrChange>
          </w:rPr>
          <w:t>道路基层质保期 2 年，面层质保期 5 年，质保期自工程竣工验收合格之日起计算</w:t>
        </w:r>
      </w:ins>
      <w:ins w:id="1295" w:author="田田1367556787" w:date="2025-09-23T11:24:53Z">
        <w:r>
          <w:rPr>
            <w:rFonts w:hint="eastAsia" w:ascii="仿宋" w:hAnsi="仿宋" w:eastAsia="仿宋" w:cs="仿宋"/>
            <w:sz w:val="28"/>
            <w:szCs w:val="28"/>
            <w:highlight w:val="none"/>
            <w:lang w:eastAsia="zh-CN"/>
            <w:rPrChange w:id="1296" w:author="豆豆" w:date="2025-09-28T13:42:01Z"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rPrChange>
          </w:rPr>
          <w:t>，</w:t>
        </w:r>
      </w:ins>
      <w:ins w:id="1298" w:author="田田1367556787" w:date="2025-09-23T11:24:31Z">
        <w:r>
          <w:rPr>
            <w:rFonts w:hint="eastAsia" w:ascii="仿宋" w:hAnsi="仿宋" w:eastAsia="仿宋" w:cs="仿宋"/>
            <w:sz w:val="28"/>
            <w:szCs w:val="28"/>
            <w:highlight w:val="none"/>
            <w:lang w:eastAsia="zh-CN"/>
            <w:rPrChange w:id="1299" w:author="豆豆" w:date="2025-09-28T13:42:01Z">
              <w:rPr>
                <w:rFonts w:hint="eastAsia"/>
              </w:rPr>
            </w:rPrChange>
          </w:rPr>
          <w:t>质保期内出现质量问题（如路面裂缝、沉降等），乙方需在甲方通知后 24 小时内到场维修，维修费用由乙方承担；逾期未到场的，甲方可委托第三方维修，费用从质保金中扣除，不足部分向乙方追偿。</w:t>
        </w:r>
      </w:ins>
    </w:p>
    <w:p w14:paraId="22E72505">
      <w:pPr>
        <w:numPr>
          <w:ilvl w:val="0"/>
          <w:numId w:val="1"/>
          <w:ins w:id="1302" w:author="WPS_1718633914" w:date="2025-09-23T14:28:40Z"/>
        </w:numPr>
        <w:spacing w:line="290" w:lineRule="auto"/>
        <w:rPr>
          <w:del w:id="1303" w:author="田田1367556787" w:date="2025-09-23T10:44:24Z"/>
          <w:rFonts w:hint="default" w:ascii="仿宋" w:hAnsi="仿宋" w:eastAsia="仿宋" w:cs="仿宋"/>
          <w:sz w:val="28"/>
          <w:szCs w:val="28"/>
          <w:highlight w:val="none"/>
          <w:lang w:val="en-US" w:eastAsia="zh-CN"/>
          <w:rPrChange w:id="1304" w:author="豆豆" w:date="2025-09-28T13:42:01Z">
            <w:rPr>
              <w:del w:id="1305" w:author="田田1367556787" w:date="2025-09-23T10:44:24Z"/>
              <w:rFonts w:hint="default" w:ascii="仿宋" w:hAnsi="仿宋" w:eastAsia="仿宋" w:cs="仿宋"/>
              <w:sz w:val="28"/>
              <w:szCs w:val="28"/>
              <w:lang w:val="en-US" w:eastAsia="zh-CN"/>
            </w:rPr>
          </w:rPrChange>
        </w:rPr>
        <w:sectPr>
          <w:pgSz w:w="11907" w:h="16840"/>
          <w:pgMar w:top="1401" w:right="1370" w:bottom="0" w:left="1490" w:header="0" w:footer="0" w:gutter="0"/>
          <w:cols w:space="720" w:num="1"/>
        </w:sectPr>
        <w:pPrChange w:id="1301" w:author="WPS_1718633914" w:date="2025-09-23T14:28:40Z">
          <w:pPr>
            <w:spacing w:line="290" w:lineRule="auto"/>
          </w:pPr>
        </w:pPrChange>
      </w:pPr>
    </w:p>
    <w:p w14:paraId="361BE471">
      <w:pPr>
        <w:spacing w:before="56" w:line="222" w:lineRule="auto"/>
        <w:ind w:left="572"/>
        <w:rPr>
          <w:rFonts w:ascii="仿宋" w:hAnsi="仿宋" w:eastAsia="仿宋" w:cs="仿宋"/>
          <w:sz w:val="28"/>
          <w:szCs w:val="28"/>
          <w:highlight w:val="none"/>
          <w:rPrChange w:id="1306" w:author="豆豆" w:date="2025-09-28T13:42:01Z">
            <w:rPr>
              <w:rFonts w:ascii="仿宋" w:hAnsi="仿宋" w:eastAsia="仿宋" w:cs="仿宋"/>
              <w:sz w:val="28"/>
              <w:szCs w:val="28"/>
            </w:rPr>
          </w:rPrChange>
        </w:rPr>
      </w:pPr>
      <w:r>
        <w:rPr>
          <w:rFonts w:ascii="仿宋" w:hAnsi="仿宋" w:eastAsia="仿宋" w:cs="仿宋"/>
          <w:spacing w:val="-4"/>
          <w:sz w:val="28"/>
          <w:szCs w:val="28"/>
          <w:highlight w:val="none"/>
          <w:rPrChange w:id="1307" w:author="豆豆" w:date="2025-09-28T13:42:01Z">
            <w:rPr>
              <w:rFonts w:ascii="仿宋" w:hAnsi="仿宋" w:eastAsia="仿宋" w:cs="仿宋"/>
              <w:spacing w:val="-4"/>
              <w:sz w:val="28"/>
              <w:szCs w:val="28"/>
            </w:rPr>
          </w:rPrChange>
        </w:rPr>
        <w:t>十五、环境保护</w:t>
      </w:r>
    </w:p>
    <w:p w14:paraId="3EC5298A">
      <w:pPr>
        <w:spacing w:before="210" w:line="313" w:lineRule="auto"/>
        <w:ind w:left="6" w:right="101" w:firstLine="570"/>
        <w:rPr>
          <w:rFonts w:ascii="仿宋" w:hAnsi="仿宋" w:eastAsia="仿宋" w:cs="仿宋"/>
          <w:sz w:val="28"/>
          <w:szCs w:val="28"/>
          <w:highlight w:val="none"/>
          <w:rPrChange w:id="1308" w:author="豆豆" w:date="2025-09-28T13:42:01Z">
            <w:rPr>
              <w:rFonts w:ascii="仿宋" w:hAnsi="仿宋" w:eastAsia="仿宋" w:cs="仿宋"/>
              <w:sz w:val="28"/>
              <w:szCs w:val="28"/>
            </w:rPr>
          </w:rPrChange>
        </w:rPr>
      </w:pPr>
      <w:r>
        <w:rPr>
          <w:rFonts w:ascii="仿宋" w:hAnsi="仿宋" w:eastAsia="仿宋" w:cs="仿宋"/>
          <w:spacing w:val="-1"/>
          <w:sz w:val="28"/>
          <w:szCs w:val="28"/>
          <w:highlight w:val="none"/>
          <w:rPrChange w:id="1309" w:author="豆豆" w:date="2025-09-28T13:42:01Z">
            <w:rPr>
              <w:rFonts w:ascii="仿宋" w:hAnsi="仿宋" w:eastAsia="仿宋" w:cs="仿宋"/>
              <w:spacing w:val="-1"/>
              <w:sz w:val="28"/>
              <w:szCs w:val="28"/>
            </w:rPr>
          </w:rPrChange>
        </w:rPr>
        <w:t>1.施工及缺陷修复期内，乙方必须采取有效措施注意环境保护，遵守</w:t>
      </w:r>
      <w:r>
        <w:rPr>
          <w:rFonts w:ascii="仿宋" w:hAnsi="仿宋" w:eastAsia="仿宋" w:cs="仿宋"/>
          <w:spacing w:val="1"/>
          <w:sz w:val="28"/>
          <w:szCs w:val="28"/>
          <w:highlight w:val="none"/>
          <w:rPrChange w:id="1310" w:author="豆豆" w:date="2025-09-28T13:42:01Z">
            <w:rPr>
              <w:rFonts w:ascii="仿宋" w:hAnsi="仿宋" w:eastAsia="仿宋" w:cs="仿宋"/>
              <w:spacing w:val="1"/>
              <w:sz w:val="28"/>
              <w:szCs w:val="28"/>
            </w:rPr>
          </w:rPrChange>
        </w:rPr>
        <w:t xml:space="preserve"> </w:t>
      </w:r>
      <w:r>
        <w:rPr>
          <w:rFonts w:ascii="仿宋" w:hAnsi="仿宋" w:eastAsia="仿宋" w:cs="仿宋"/>
          <w:spacing w:val="-1"/>
          <w:sz w:val="28"/>
          <w:szCs w:val="28"/>
          <w:highlight w:val="none"/>
          <w:rPrChange w:id="1311" w:author="豆豆" w:date="2025-09-28T13:42:01Z">
            <w:rPr>
              <w:rFonts w:ascii="仿宋" w:hAnsi="仿宋" w:eastAsia="仿宋" w:cs="仿宋"/>
              <w:spacing w:val="-1"/>
              <w:sz w:val="28"/>
              <w:szCs w:val="28"/>
            </w:rPr>
          </w:rPrChange>
        </w:rPr>
        <w:t>国家颁发的有关环境保护的法令。因施工原因（如烟尘排放、噪音、废料</w:t>
      </w:r>
      <w:r>
        <w:rPr>
          <w:rFonts w:ascii="仿宋" w:hAnsi="仿宋" w:eastAsia="仿宋" w:cs="仿宋"/>
          <w:spacing w:val="13"/>
          <w:sz w:val="28"/>
          <w:szCs w:val="28"/>
          <w:highlight w:val="none"/>
          <w:rPrChange w:id="1312" w:author="豆豆" w:date="2025-09-28T13:42:01Z">
            <w:rPr>
              <w:rFonts w:ascii="仿宋" w:hAnsi="仿宋" w:eastAsia="仿宋" w:cs="仿宋"/>
              <w:spacing w:val="13"/>
              <w:sz w:val="28"/>
              <w:szCs w:val="28"/>
            </w:rPr>
          </w:rPrChange>
        </w:rPr>
        <w:t xml:space="preserve"> </w:t>
      </w:r>
      <w:r>
        <w:rPr>
          <w:rFonts w:ascii="仿宋" w:hAnsi="仿宋" w:eastAsia="仿宋" w:cs="仿宋"/>
          <w:spacing w:val="-1"/>
          <w:sz w:val="28"/>
          <w:szCs w:val="28"/>
          <w:highlight w:val="none"/>
          <w:rPrChange w:id="1313" w:author="豆豆" w:date="2025-09-28T13:42:01Z">
            <w:rPr>
              <w:rFonts w:ascii="仿宋" w:hAnsi="仿宋" w:eastAsia="仿宋" w:cs="仿宋"/>
              <w:spacing w:val="-1"/>
              <w:sz w:val="28"/>
              <w:szCs w:val="28"/>
            </w:rPr>
          </w:rPrChange>
        </w:rPr>
        <w:t>遗弃等）违反了环境保护规定而发生的费用由乙方承担。</w:t>
      </w:r>
    </w:p>
    <w:p w14:paraId="31BC348E">
      <w:pPr>
        <w:spacing w:before="209" w:line="291" w:lineRule="auto"/>
        <w:ind w:left="7" w:right="101" w:firstLine="551"/>
        <w:rPr>
          <w:rFonts w:ascii="仿宋" w:hAnsi="仿宋" w:eastAsia="仿宋" w:cs="仿宋"/>
          <w:sz w:val="28"/>
          <w:szCs w:val="28"/>
          <w:highlight w:val="none"/>
          <w:rPrChange w:id="1314" w:author="豆豆" w:date="2025-09-28T13:42:01Z">
            <w:rPr>
              <w:rFonts w:ascii="仿宋" w:hAnsi="仿宋" w:eastAsia="仿宋" w:cs="仿宋"/>
              <w:sz w:val="28"/>
              <w:szCs w:val="28"/>
            </w:rPr>
          </w:rPrChange>
        </w:rPr>
      </w:pPr>
      <w:r>
        <w:rPr>
          <w:rFonts w:ascii="仿宋" w:hAnsi="仿宋" w:eastAsia="仿宋" w:cs="仿宋"/>
          <w:sz w:val="28"/>
          <w:szCs w:val="28"/>
          <w:highlight w:val="none"/>
          <w:rPrChange w:id="1315" w:author="豆豆" w:date="2025-09-28T13:42:01Z">
            <w:rPr>
              <w:rFonts w:ascii="仿宋" w:hAnsi="仿宋" w:eastAsia="仿宋" w:cs="仿宋"/>
              <w:sz w:val="28"/>
              <w:szCs w:val="28"/>
            </w:rPr>
          </w:rPrChange>
        </w:rPr>
        <w:t>2.由于施工原因造成河道障碍、灌溉渠道</w:t>
      </w:r>
      <w:r>
        <w:rPr>
          <w:rFonts w:ascii="仿宋" w:hAnsi="仿宋" w:eastAsia="仿宋" w:cs="仿宋"/>
          <w:spacing w:val="-1"/>
          <w:sz w:val="28"/>
          <w:szCs w:val="28"/>
          <w:highlight w:val="none"/>
          <w:rPrChange w:id="1316" w:author="豆豆" w:date="2025-09-28T13:42:01Z">
            <w:rPr>
              <w:rFonts w:ascii="仿宋" w:hAnsi="仿宋" w:eastAsia="仿宋" w:cs="仿宋"/>
              <w:spacing w:val="-1"/>
              <w:sz w:val="28"/>
              <w:szCs w:val="28"/>
            </w:rPr>
          </w:rPrChange>
        </w:rPr>
        <w:t>的堵塞及损害等，由乙方负</w:t>
      </w:r>
      <w:r>
        <w:rPr>
          <w:rFonts w:ascii="仿宋" w:hAnsi="仿宋" w:eastAsia="仿宋" w:cs="仿宋"/>
          <w:sz w:val="28"/>
          <w:szCs w:val="28"/>
          <w:highlight w:val="none"/>
          <w:rPrChange w:id="1317" w:author="豆豆" w:date="2025-09-28T13:42:01Z">
            <w:rPr>
              <w:rFonts w:ascii="仿宋" w:hAnsi="仿宋" w:eastAsia="仿宋" w:cs="仿宋"/>
              <w:sz w:val="28"/>
              <w:szCs w:val="28"/>
            </w:rPr>
          </w:rPrChange>
        </w:rPr>
        <w:t xml:space="preserve"> </w:t>
      </w:r>
      <w:r>
        <w:rPr>
          <w:rFonts w:ascii="仿宋" w:hAnsi="仿宋" w:eastAsia="仿宋" w:cs="仿宋"/>
          <w:spacing w:val="-5"/>
          <w:sz w:val="28"/>
          <w:szCs w:val="28"/>
          <w:highlight w:val="none"/>
          <w:rPrChange w:id="1318" w:author="豆豆" w:date="2025-09-28T13:42:01Z">
            <w:rPr>
              <w:rFonts w:ascii="仿宋" w:hAnsi="仿宋" w:eastAsia="仿宋" w:cs="仿宋"/>
              <w:spacing w:val="-5"/>
              <w:sz w:val="28"/>
              <w:szCs w:val="28"/>
            </w:rPr>
          </w:rPrChange>
        </w:rPr>
        <w:t>责处理，</w:t>
      </w:r>
      <w:r>
        <w:rPr>
          <w:rFonts w:ascii="仿宋" w:hAnsi="仿宋" w:eastAsia="仿宋" w:cs="仿宋"/>
          <w:spacing w:val="-76"/>
          <w:sz w:val="28"/>
          <w:szCs w:val="28"/>
          <w:highlight w:val="none"/>
          <w:rPrChange w:id="1319" w:author="豆豆" w:date="2025-09-28T13:42:01Z">
            <w:rPr>
              <w:rFonts w:ascii="仿宋" w:hAnsi="仿宋" w:eastAsia="仿宋" w:cs="仿宋"/>
              <w:spacing w:val="-76"/>
              <w:sz w:val="28"/>
              <w:szCs w:val="28"/>
            </w:rPr>
          </w:rPrChange>
        </w:rPr>
        <w:t xml:space="preserve"> </w:t>
      </w:r>
      <w:r>
        <w:rPr>
          <w:rFonts w:ascii="仿宋" w:hAnsi="仿宋" w:eastAsia="仿宋" w:cs="仿宋"/>
          <w:spacing w:val="-5"/>
          <w:sz w:val="28"/>
          <w:szCs w:val="28"/>
          <w:highlight w:val="none"/>
          <w:rPrChange w:id="1320" w:author="豆豆" w:date="2025-09-28T13:42:01Z">
            <w:rPr>
              <w:rFonts w:ascii="仿宋" w:hAnsi="仿宋" w:eastAsia="仿宋" w:cs="仿宋"/>
              <w:spacing w:val="-5"/>
              <w:sz w:val="28"/>
              <w:szCs w:val="28"/>
            </w:rPr>
          </w:rPrChange>
        </w:rPr>
        <w:t>甲方不承担任何责任和费用。</w:t>
      </w:r>
    </w:p>
    <w:p w14:paraId="74FBBC45">
      <w:pPr>
        <w:spacing w:before="206" w:line="223" w:lineRule="auto"/>
        <w:ind w:left="572"/>
        <w:rPr>
          <w:rFonts w:ascii="仿宋" w:hAnsi="仿宋" w:eastAsia="仿宋" w:cs="仿宋"/>
          <w:sz w:val="28"/>
          <w:szCs w:val="28"/>
          <w:highlight w:val="none"/>
          <w:rPrChange w:id="1321" w:author="豆豆" w:date="2025-09-28T13:42:01Z">
            <w:rPr>
              <w:rFonts w:ascii="仿宋" w:hAnsi="仿宋" w:eastAsia="仿宋" w:cs="仿宋"/>
              <w:sz w:val="28"/>
              <w:szCs w:val="28"/>
            </w:rPr>
          </w:rPrChange>
        </w:rPr>
      </w:pPr>
      <w:r>
        <w:rPr>
          <w:rFonts w:ascii="仿宋" w:hAnsi="仿宋" w:eastAsia="仿宋" w:cs="仿宋"/>
          <w:spacing w:val="-4"/>
          <w:sz w:val="28"/>
          <w:szCs w:val="28"/>
          <w:highlight w:val="none"/>
          <w:rPrChange w:id="1322" w:author="豆豆" w:date="2025-09-28T13:42:01Z">
            <w:rPr>
              <w:rFonts w:ascii="仿宋" w:hAnsi="仿宋" w:eastAsia="仿宋" w:cs="仿宋"/>
              <w:spacing w:val="-4"/>
              <w:sz w:val="28"/>
              <w:szCs w:val="28"/>
            </w:rPr>
          </w:rPrChange>
        </w:rPr>
        <w:t>十六、开工报告</w:t>
      </w:r>
    </w:p>
    <w:p w14:paraId="6842E82E">
      <w:pPr>
        <w:spacing w:before="209" w:line="324" w:lineRule="auto"/>
        <w:ind w:firstLine="576"/>
        <w:rPr>
          <w:rFonts w:ascii="仿宋" w:hAnsi="仿宋" w:eastAsia="仿宋" w:cs="仿宋"/>
          <w:sz w:val="28"/>
          <w:szCs w:val="28"/>
          <w:highlight w:val="none"/>
          <w:rPrChange w:id="1323" w:author="豆豆" w:date="2025-09-28T13:42:01Z">
            <w:rPr>
              <w:rFonts w:ascii="仿宋" w:hAnsi="仿宋" w:eastAsia="仿宋" w:cs="仿宋"/>
              <w:sz w:val="28"/>
              <w:szCs w:val="28"/>
            </w:rPr>
          </w:rPrChange>
        </w:rPr>
      </w:pPr>
      <w:r>
        <w:rPr>
          <w:rFonts w:ascii="仿宋" w:hAnsi="仿宋" w:eastAsia="仿宋" w:cs="仿宋"/>
          <w:spacing w:val="-1"/>
          <w:sz w:val="28"/>
          <w:szCs w:val="28"/>
          <w:highlight w:val="none"/>
          <w:rPrChange w:id="1324" w:author="豆豆" w:date="2025-09-28T13:42:01Z">
            <w:rPr>
              <w:rFonts w:ascii="仿宋" w:hAnsi="仿宋" w:eastAsia="仿宋" w:cs="仿宋"/>
              <w:spacing w:val="-1"/>
              <w:sz w:val="28"/>
              <w:szCs w:val="28"/>
            </w:rPr>
          </w:rPrChange>
        </w:rPr>
        <w:t>1.乙方须按时将所有人员、设备、测试仪器按照相应的进场时间如数</w:t>
      </w:r>
      <w:r>
        <w:rPr>
          <w:rFonts w:ascii="仿宋" w:hAnsi="仿宋" w:eastAsia="仿宋" w:cs="仿宋"/>
          <w:sz w:val="28"/>
          <w:szCs w:val="28"/>
          <w:highlight w:val="none"/>
          <w:rPrChange w:id="1325" w:author="豆豆" w:date="2025-09-28T13:42:01Z">
            <w:rPr>
              <w:rFonts w:ascii="仿宋" w:hAnsi="仿宋" w:eastAsia="仿宋" w:cs="仿宋"/>
              <w:sz w:val="28"/>
              <w:szCs w:val="28"/>
            </w:rPr>
          </w:rPrChange>
        </w:rPr>
        <w:t xml:space="preserve"> </w:t>
      </w:r>
      <w:r>
        <w:rPr>
          <w:rFonts w:ascii="仿宋" w:hAnsi="仿宋" w:eastAsia="仿宋" w:cs="仿宋"/>
          <w:spacing w:val="-6"/>
          <w:sz w:val="28"/>
          <w:szCs w:val="28"/>
          <w:highlight w:val="none"/>
          <w:rPrChange w:id="1326" w:author="豆豆" w:date="2025-09-28T13:42:01Z">
            <w:rPr>
              <w:rFonts w:ascii="仿宋" w:hAnsi="仿宋" w:eastAsia="仿宋" w:cs="仿宋"/>
              <w:spacing w:val="-6"/>
              <w:sz w:val="28"/>
              <w:szCs w:val="28"/>
            </w:rPr>
          </w:rPrChange>
        </w:rPr>
        <w:t>进场。当具备全部开工条件时，应向监理工程师提交开工报告并抄报甲方。</w:t>
      </w:r>
      <w:r>
        <w:rPr>
          <w:rFonts w:ascii="仿宋" w:hAnsi="仿宋" w:eastAsia="仿宋" w:cs="仿宋"/>
          <w:spacing w:val="6"/>
          <w:sz w:val="28"/>
          <w:szCs w:val="28"/>
          <w:highlight w:val="none"/>
          <w:rPrChange w:id="1327" w:author="豆豆" w:date="2025-09-28T13:42:01Z">
            <w:rPr>
              <w:rFonts w:ascii="仿宋" w:hAnsi="仿宋" w:eastAsia="仿宋" w:cs="仿宋"/>
              <w:spacing w:val="6"/>
              <w:sz w:val="28"/>
              <w:szCs w:val="28"/>
            </w:rPr>
          </w:rPrChange>
        </w:rPr>
        <w:t xml:space="preserve"> </w:t>
      </w:r>
      <w:r>
        <w:rPr>
          <w:rFonts w:ascii="仿宋" w:hAnsi="仿宋" w:eastAsia="仿宋" w:cs="仿宋"/>
          <w:spacing w:val="-1"/>
          <w:sz w:val="28"/>
          <w:szCs w:val="28"/>
          <w:highlight w:val="none"/>
          <w:rPrChange w:id="1328" w:author="豆豆" w:date="2025-09-28T13:42:01Z">
            <w:rPr>
              <w:rFonts w:ascii="仿宋" w:hAnsi="仿宋" w:eastAsia="仿宋" w:cs="仿宋"/>
              <w:spacing w:val="-1"/>
              <w:sz w:val="28"/>
              <w:szCs w:val="28"/>
            </w:rPr>
          </w:rPrChange>
        </w:rPr>
        <w:t>监理工程师接到乙方的开工报告后在认真、逐一清点和核查的基础上，于</w:t>
      </w:r>
      <w:r>
        <w:rPr>
          <w:rFonts w:ascii="仿宋" w:hAnsi="仿宋" w:eastAsia="仿宋" w:cs="仿宋"/>
          <w:spacing w:val="17"/>
          <w:sz w:val="28"/>
          <w:szCs w:val="28"/>
          <w:highlight w:val="none"/>
          <w:rPrChange w:id="1329" w:author="豆豆" w:date="2025-09-28T13:42:01Z">
            <w:rPr>
              <w:rFonts w:ascii="仿宋" w:hAnsi="仿宋" w:eastAsia="仿宋" w:cs="仿宋"/>
              <w:spacing w:val="17"/>
              <w:sz w:val="28"/>
              <w:szCs w:val="28"/>
            </w:rPr>
          </w:rPrChange>
        </w:rPr>
        <w:t xml:space="preserve"> </w:t>
      </w:r>
      <w:r>
        <w:rPr>
          <w:rFonts w:ascii="仿宋" w:hAnsi="仿宋" w:eastAsia="仿宋" w:cs="仿宋"/>
          <w:spacing w:val="-10"/>
          <w:sz w:val="28"/>
          <w:szCs w:val="28"/>
          <w:highlight w:val="none"/>
          <w:rPrChange w:id="1330" w:author="豆豆" w:date="2025-09-28T13:42:01Z">
            <w:rPr>
              <w:rFonts w:ascii="仿宋" w:hAnsi="仿宋" w:eastAsia="仿宋" w:cs="仿宋"/>
              <w:spacing w:val="-10"/>
              <w:sz w:val="28"/>
              <w:szCs w:val="28"/>
            </w:rPr>
          </w:rPrChange>
        </w:rPr>
        <w:t>2 日内进行批复。</w:t>
      </w:r>
    </w:p>
    <w:p w14:paraId="2E21CB79">
      <w:pPr>
        <w:spacing w:before="210" w:line="313" w:lineRule="auto"/>
        <w:ind w:left="9" w:right="103" w:firstLine="549"/>
        <w:rPr>
          <w:rFonts w:ascii="仿宋" w:hAnsi="仿宋" w:eastAsia="仿宋" w:cs="仿宋"/>
          <w:sz w:val="28"/>
          <w:szCs w:val="28"/>
          <w:highlight w:val="none"/>
          <w:rPrChange w:id="1331" w:author="豆豆" w:date="2025-09-28T13:42:01Z">
            <w:rPr>
              <w:rFonts w:ascii="仿宋" w:hAnsi="仿宋" w:eastAsia="仿宋" w:cs="仿宋"/>
              <w:sz w:val="28"/>
              <w:szCs w:val="28"/>
            </w:rPr>
          </w:rPrChange>
        </w:rPr>
      </w:pPr>
      <w:r>
        <w:rPr>
          <w:rFonts w:ascii="仿宋" w:hAnsi="仿宋" w:eastAsia="仿宋" w:cs="仿宋"/>
          <w:spacing w:val="-1"/>
          <w:sz w:val="28"/>
          <w:szCs w:val="28"/>
          <w:highlight w:val="none"/>
          <w:rPrChange w:id="1332" w:author="豆豆" w:date="2025-09-28T13:42:01Z">
            <w:rPr>
              <w:rFonts w:ascii="仿宋" w:hAnsi="仿宋" w:eastAsia="仿宋" w:cs="仿宋"/>
              <w:spacing w:val="-1"/>
              <w:sz w:val="28"/>
              <w:szCs w:val="28"/>
            </w:rPr>
          </w:rPrChange>
        </w:rPr>
        <w:t>2.乙方在取得开工指令后，若其主要人员、机械设备、测试仪器等发</w:t>
      </w:r>
      <w:r>
        <w:rPr>
          <w:rFonts w:ascii="仿宋" w:hAnsi="仿宋" w:eastAsia="仿宋" w:cs="仿宋"/>
          <w:spacing w:val="16"/>
          <w:sz w:val="28"/>
          <w:szCs w:val="28"/>
          <w:highlight w:val="none"/>
          <w:rPrChange w:id="1333" w:author="豆豆" w:date="2025-09-28T13:42:01Z">
            <w:rPr>
              <w:rFonts w:ascii="仿宋" w:hAnsi="仿宋" w:eastAsia="仿宋" w:cs="仿宋"/>
              <w:spacing w:val="16"/>
              <w:sz w:val="28"/>
              <w:szCs w:val="28"/>
            </w:rPr>
          </w:rPrChange>
        </w:rPr>
        <w:t xml:space="preserve"> </w:t>
      </w:r>
      <w:r>
        <w:rPr>
          <w:rFonts w:ascii="仿宋" w:hAnsi="仿宋" w:eastAsia="仿宋" w:cs="仿宋"/>
          <w:spacing w:val="-1"/>
          <w:sz w:val="28"/>
          <w:szCs w:val="28"/>
          <w:highlight w:val="none"/>
          <w:rPrChange w:id="1334" w:author="豆豆" w:date="2025-09-28T13:42:01Z">
            <w:rPr>
              <w:rFonts w:ascii="仿宋" w:hAnsi="仿宋" w:eastAsia="仿宋" w:cs="仿宋"/>
              <w:spacing w:val="-1"/>
              <w:sz w:val="28"/>
              <w:szCs w:val="28"/>
            </w:rPr>
          </w:rPrChange>
        </w:rPr>
        <w:t>生数量变化或更换时，必须征得甲方的同意，否则将被视为违约，并对造</w:t>
      </w:r>
      <w:r>
        <w:rPr>
          <w:rFonts w:ascii="仿宋" w:hAnsi="仿宋" w:eastAsia="仿宋" w:cs="仿宋"/>
          <w:spacing w:val="7"/>
          <w:sz w:val="28"/>
          <w:szCs w:val="28"/>
          <w:highlight w:val="none"/>
          <w:rPrChange w:id="1335" w:author="豆豆" w:date="2025-09-28T13:42:01Z">
            <w:rPr>
              <w:rFonts w:ascii="仿宋" w:hAnsi="仿宋" w:eastAsia="仿宋" w:cs="仿宋"/>
              <w:spacing w:val="7"/>
              <w:sz w:val="28"/>
              <w:szCs w:val="28"/>
            </w:rPr>
          </w:rPrChange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  <w:highlight w:val="none"/>
          <w:rPrChange w:id="1336" w:author="豆豆" w:date="2025-09-28T13:42:01Z">
            <w:rPr>
              <w:rFonts w:ascii="仿宋" w:hAnsi="仿宋" w:eastAsia="仿宋" w:cs="仿宋"/>
              <w:spacing w:val="-3"/>
              <w:sz w:val="28"/>
              <w:szCs w:val="28"/>
            </w:rPr>
          </w:rPrChange>
        </w:rPr>
        <w:t>成的损失进行赔偿。</w:t>
      </w:r>
    </w:p>
    <w:p w14:paraId="3223621E">
      <w:pPr>
        <w:spacing w:before="209" w:line="222" w:lineRule="auto"/>
        <w:ind w:left="572"/>
        <w:rPr>
          <w:rFonts w:ascii="仿宋" w:hAnsi="仿宋" w:eastAsia="仿宋" w:cs="仿宋"/>
          <w:sz w:val="28"/>
          <w:szCs w:val="28"/>
          <w:highlight w:val="none"/>
          <w:rPrChange w:id="1337" w:author="豆豆" w:date="2025-09-28T13:42:01Z">
            <w:rPr>
              <w:rFonts w:ascii="仿宋" w:hAnsi="仿宋" w:eastAsia="仿宋" w:cs="仿宋"/>
              <w:sz w:val="28"/>
              <w:szCs w:val="28"/>
            </w:rPr>
          </w:rPrChange>
        </w:rPr>
      </w:pPr>
      <w:r>
        <w:rPr>
          <w:rFonts w:ascii="仿宋" w:hAnsi="仿宋" w:eastAsia="仿宋" w:cs="仿宋"/>
          <w:spacing w:val="-3"/>
          <w:sz w:val="28"/>
          <w:szCs w:val="28"/>
          <w:highlight w:val="none"/>
          <w:rPrChange w:id="1338" w:author="豆豆" w:date="2025-09-28T13:42:01Z">
            <w:rPr>
              <w:rFonts w:ascii="仿宋" w:hAnsi="仿宋" w:eastAsia="仿宋" w:cs="仿宋"/>
              <w:spacing w:val="-3"/>
              <w:sz w:val="28"/>
              <w:szCs w:val="28"/>
            </w:rPr>
          </w:rPrChange>
        </w:rPr>
        <w:t>十七、工程量的计算</w:t>
      </w:r>
    </w:p>
    <w:p w14:paraId="7A2C06CD">
      <w:pPr>
        <w:spacing w:before="206" w:line="292" w:lineRule="auto"/>
        <w:ind w:left="13" w:right="103" w:firstLine="563"/>
        <w:rPr>
          <w:rFonts w:ascii="仿宋" w:hAnsi="仿宋" w:eastAsia="仿宋" w:cs="仿宋"/>
          <w:sz w:val="28"/>
          <w:szCs w:val="28"/>
          <w:highlight w:val="none"/>
          <w:rPrChange w:id="1339" w:author="豆豆" w:date="2025-09-28T13:42:01Z">
            <w:rPr>
              <w:rFonts w:ascii="仿宋" w:hAnsi="仿宋" w:eastAsia="仿宋" w:cs="仿宋"/>
              <w:sz w:val="28"/>
              <w:szCs w:val="28"/>
            </w:rPr>
          </w:rPrChange>
        </w:rPr>
      </w:pPr>
      <w:r>
        <w:rPr>
          <w:rFonts w:ascii="仿宋" w:hAnsi="仿宋" w:eastAsia="仿宋" w:cs="仿宋"/>
          <w:spacing w:val="3"/>
          <w:sz w:val="28"/>
          <w:szCs w:val="28"/>
          <w:highlight w:val="none"/>
          <w:rPrChange w:id="1340" w:author="豆豆" w:date="2025-09-28T13:42:01Z">
            <w:rPr>
              <w:rFonts w:ascii="仿宋" w:hAnsi="仿宋" w:eastAsia="仿宋" w:cs="仿宋"/>
              <w:spacing w:val="3"/>
              <w:sz w:val="28"/>
              <w:szCs w:val="28"/>
            </w:rPr>
          </w:rPrChange>
        </w:rPr>
        <w:t>1，确定完成工程量所采用的测量和计算方法，都必须按有关规范经</w:t>
      </w:r>
      <w:r>
        <w:rPr>
          <w:rFonts w:ascii="仿宋" w:hAnsi="仿宋" w:eastAsia="仿宋" w:cs="仿宋"/>
          <w:spacing w:val="18"/>
          <w:sz w:val="28"/>
          <w:szCs w:val="28"/>
          <w:highlight w:val="none"/>
          <w:rPrChange w:id="1341" w:author="豆豆" w:date="2025-09-28T13:42:01Z">
            <w:rPr>
              <w:rFonts w:ascii="仿宋" w:hAnsi="仿宋" w:eastAsia="仿宋" w:cs="仿宋"/>
              <w:spacing w:val="18"/>
              <w:sz w:val="28"/>
              <w:szCs w:val="28"/>
            </w:rPr>
          </w:rPrChange>
        </w:rPr>
        <w:t xml:space="preserve"> </w:t>
      </w:r>
      <w:r>
        <w:rPr>
          <w:rFonts w:ascii="仿宋" w:hAnsi="仿宋" w:eastAsia="仿宋" w:cs="仿宋"/>
          <w:spacing w:val="-2"/>
          <w:sz w:val="28"/>
          <w:szCs w:val="28"/>
          <w:highlight w:val="none"/>
          <w:rPrChange w:id="1342" w:author="豆豆" w:date="2025-09-28T13:42:01Z">
            <w:rPr>
              <w:rFonts w:ascii="仿宋" w:hAnsi="仿宋" w:eastAsia="仿宋" w:cs="仿宋"/>
              <w:spacing w:val="-2"/>
              <w:sz w:val="28"/>
              <w:szCs w:val="28"/>
            </w:rPr>
          </w:rPrChange>
        </w:rPr>
        <w:t>监理工程师和甲方技术人员验证后才能生效。</w:t>
      </w:r>
    </w:p>
    <w:p w14:paraId="1AEC2AC9">
      <w:pPr>
        <w:spacing w:before="204" w:line="290" w:lineRule="auto"/>
        <w:ind w:left="7" w:right="103" w:firstLine="551"/>
        <w:rPr>
          <w:rFonts w:ascii="仿宋" w:hAnsi="仿宋" w:eastAsia="仿宋" w:cs="仿宋"/>
          <w:sz w:val="28"/>
          <w:szCs w:val="28"/>
          <w:highlight w:val="none"/>
          <w:rPrChange w:id="1343" w:author="豆豆" w:date="2025-09-28T13:42:01Z">
            <w:rPr>
              <w:rFonts w:ascii="仿宋" w:hAnsi="仿宋" w:eastAsia="仿宋" w:cs="仿宋"/>
              <w:sz w:val="28"/>
              <w:szCs w:val="28"/>
            </w:rPr>
          </w:rPrChange>
        </w:rPr>
      </w:pPr>
      <w:r>
        <w:rPr>
          <w:rFonts w:ascii="仿宋" w:hAnsi="仿宋" w:eastAsia="仿宋" w:cs="仿宋"/>
          <w:spacing w:val="-1"/>
          <w:sz w:val="28"/>
          <w:szCs w:val="28"/>
          <w:highlight w:val="none"/>
          <w:rPrChange w:id="1344" w:author="豆豆" w:date="2025-09-28T13:42:01Z">
            <w:rPr>
              <w:rFonts w:ascii="仿宋" w:hAnsi="仿宋" w:eastAsia="仿宋" w:cs="仿宋"/>
              <w:spacing w:val="-1"/>
              <w:sz w:val="28"/>
              <w:szCs w:val="28"/>
            </w:rPr>
          </w:rPrChange>
        </w:rPr>
        <w:t>2.除非监理工程师和甲方技术人员另有准许，一切计量都应在监理工</w:t>
      </w:r>
      <w:r>
        <w:rPr>
          <w:rFonts w:ascii="仿宋" w:hAnsi="仿宋" w:eastAsia="仿宋" w:cs="仿宋"/>
          <w:spacing w:val="16"/>
          <w:sz w:val="28"/>
          <w:szCs w:val="28"/>
          <w:highlight w:val="none"/>
          <w:rPrChange w:id="1345" w:author="豆豆" w:date="2025-09-28T13:42:01Z">
            <w:rPr>
              <w:rFonts w:ascii="仿宋" w:hAnsi="仿宋" w:eastAsia="仿宋" w:cs="仿宋"/>
              <w:spacing w:val="16"/>
              <w:sz w:val="28"/>
              <w:szCs w:val="28"/>
            </w:rPr>
          </w:rPrChange>
        </w:rPr>
        <w:t xml:space="preserve"> </w:t>
      </w:r>
      <w:r>
        <w:rPr>
          <w:rFonts w:ascii="仿宋" w:hAnsi="仿宋" w:eastAsia="仿宋" w:cs="仿宋"/>
          <w:spacing w:val="-1"/>
          <w:sz w:val="28"/>
          <w:szCs w:val="28"/>
          <w:highlight w:val="none"/>
          <w:rPrChange w:id="1346" w:author="豆豆" w:date="2025-09-28T13:42:01Z">
            <w:rPr>
              <w:rFonts w:ascii="仿宋" w:hAnsi="仿宋" w:eastAsia="仿宋" w:cs="仿宋"/>
              <w:spacing w:val="-1"/>
              <w:sz w:val="28"/>
              <w:szCs w:val="28"/>
            </w:rPr>
          </w:rPrChange>
        </w:rPr>
        <w:t>程师和甲方技术人员在场的情况下，乙方自行测量。</w:t>
      </w:r>
    </w:p>
    <w:p w14:paraId="15377C1A">
      <w:pPr>
        <w:spacing w:before="210" w:line="313" w:lineRule="auto"/>
        <w:ind w:left="5" w:right="103" w:firstLine="556"/>
        <w:rPr>
          <w:rFonts w:ascii="仿宋" w:hAnsi="仿宋" w:eastAsia="仿宋" w:cs="仿宋"/>
          <w:sz w:val="28"/>
          <w:szCs w:val="28"/>
          <w:highlight w:val="none"/>
          <w:rPrChange w:id="1347" w:author="豆豆" w:date="2025-09-28T13:42:01Z">
            <w:rPr>
              <w:rFonts w:ascii="仿宋" w:hAnsi="仿宋" w:eastAsia="仿宋" w:cs="仿宋"/>
              <w:sz w:val="28"/>
              <w:szCs w:val="28"/>
            </w:rPr>
          </w:rPrChange>
        </w:rPr>
      </w:pPr>
      <w:r>
        <w:rPr>
          <w:rFonts w:ascii="仿宋" w:hAnsi="仿宋" w:eastAsia="仿宋" w:cs="仿宋"/>
          <w:spacing w:val="-1"/>
          <w:sz w:val="28"/>
          <w:szCs w:val="28"/>
          <w:highlight w:val="none"/>
          <w:rPrChange w:id="1348" w:author="豆豆" w:date="2025-09-28T13:42:01Z">
            <w:rPr>
              <w:rFonts w:ascii="仿宋" w:hAnsi="仿宋" w:eastAsia="仿宋" w:cs="仿宋"/>
              <w:spacing w:val="-1"/>
              <w:sz w:val="28"/>
              <w:szCs w:val="28"/>
            </w:rPr>
          </w:rPrChange>
        </w:rPr>
        <w:t>3.工程量由乙方计算，监理工程师审核，审计部门复核批准。工程量</w:t>
      </w:r>
      <w:r>
        <w:rPr>
          <w:rFonts w:ascii="仿宋" w:hAnsi="仿宋" w:eastAsia="仿宋" w:cs="仿宋"/>
          <w:spacing w:val="14"/>
          <w:sz w:val="28"/>
          <w:szCs w:val="28"/>
          <w:highlight w:val="none"/>
          <w:rPrChange w:id="1349" w:author="豆豆" w:date="2025-09-28T13:42:01Z">
            <w:rPr>
              <w:rFonts w:ascii="仿宋" w:hAnsi="仿宋" w:eastAsia="仿宋" w:cs="仿宋"/>
              <w:spacing w:val="14"/>
              <w:sz w:val="28"/>
              <w:szCs w:val="28"/>
            </w:rPr>
          </w:rPrChange>
        </w:rPr>
        <w:t xml:space="preserve"> </w:t>
      </w:r>
      <w:r>
        <w:rPr>
          <w:rFonts w:ascii="仿宋" w:hAnsi="仿宋" w:eastAsia="仿宋" w:cs="仿宋"/>
          <w:spacing w:val="-1"/>
          <w:sz w:val="28"/>
          <w:szCs w:val="28"/>
          <w:highlight w:val="none"/>
          <w:rPrChange w:id="1350" w:author="豆豆" w:date="2025-09-28T13:42:01Z">
            <w:rPr>
              <w:rFonts w:ascii="仿宋" w:hAnsi="仿宋" w:eastAsia="仿宋" w:cs="仿宋"/>
              <w:spacing w:val="-1"/>
              <w:sz w:val="28"/>
              <w:szCs w:val="28"/>
            </w:rPr>
          </w:rPrChange>
        </w:rPr>
        <w:t>计算的副本及有一方签名的计量记录原本应提交监理工程师一份，并由监</w:t>
      </w:r>
      <w:r>
        <w:rPr>
          <w:rFonts w:ascii="仿宋" w:hAnsi="仿宋" w:eastAsia="仿宋" w:cs="仿宋"/>
          <w:spacing w:val="11"/>
          <w:sz w:val="28"/>
          <w:szCs w:val="28"/>
          <w:highlight w:val="none"/>
          <w:rPrChange w:id="1351" w:author="豆豆" w:date="2025-09-28T13:42:01Z">
            <w:rPr>
              <w:rFonts w:ascii="仿宋" w:hAnsi="仿宋" w:eastAsia="仿宋" w:cs="仿宋"/>
              <w:spacing w:val="11"/>
              <w:sz w:val="28"/>
              <w:szCs w:val="28"/>
            </w:rPr>
          </w:rPrChange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  <w:highlight w:val="none"/>
          <w:rPrChange w:id="1352" w:author="豆豆" w:date="2025-09-28T13:42:01Z">
            <w:rPr>
              <w:rFonts w:ascii="仿宋" w:hAnsi="仿宋" w:eastAsia="仿宋" w:cs="仿宋"/>
              <w:spacing w:val="-3"/>
              <w:sz w:val="28"/>
              <w:szCs w:val="28"/>
            </w:rPr>
          </w:rPrChange>
        </w:rPr>
        <w:t>理工程师保存。</w:t>
      </w:r>
    </w:p>
    <w:p w14:paraId="2266471D">
      <w:pPr>
        <w:spacing w:before="211" w:line="291" w:lineRule="auto"/>
        <w:ind w:left="5" w:right="101" w:firstLine="549"/>
        <w:rPr>
          <w:rFonts w:ascii="仿宋" w:hAnsi="仿宋" w:eastAsia="仿宋" w:cs="仿宋"/>
          <w:sz w:val="28"/>
          <w:szCs w:val="28"/>
          <w:highlight w:val="none"/>
          <w:rPrChange w:id="1353" w:author="豆豆" w:date="2025-09-28T13:42:01Z">
            <w:rPr>
              <w:rFonts w:ascii="仿宋" w:hAnsi="仿宋" w:eastAsia="仿宋" w:cs="仿宋"/>
              <w:sz w:val="28"/>
              <w:szCs w:val="28"/>
            </w:rPr>
          </w:rPrChange>
        </w:rPr>
      </w:pPr>
      <w:r>
        <w:rPr>
          <w:rFonts w:ascii="仿宋" w:hAnsi="仿宋" w:eastAsia="仿宋" w:cs="仿宋"/>
          <w:sz w:val="28"/>
          <w:szCs w:val="28"/>
          <w:highlight w:val="none"/>
          <w:rPrChange w:id="1354" w:author="豆豆" w:date="2025-09-28T13:42:01Z">
            <w:rPr>
              <w:rFonts w:ascii="仿宋" w:hAnsi="仿宋" w:eastAsia="仿宋" w:cs="仿宋"/>
              <w:sz w:val="28"/>
              <w:szCs w:val="28"/>
            </w:rPr>
          </w:rPrChange>
        </w:rPr>
        <w:t>4.凡超过图纸所示或监理工程师指示的任何长度、</w:t>
      </w:r>
      <w:r>
        <w:rPr>
          <w:rFonts w:ascii="仿宋" w:hAnsi="仿宋" w:eastAsia="仿宋" w:cs="仿宋"/>
          <w:spacing w:val="-1"/>
          <w:sz w:val="28"/>
          <w:szCs w:val="28"/>
          <w:highlight w:val="none"/>
          <w:rPrChange w:id="1355" w:author="豆豆" w:date="2025-09-28T13:42:01Z">
            <w:rPr>
              <w:rFonts w:ascii="仿宋" w:hAnsi="仿宋" w:eastAsia="仿宋" w:cs="仿宋"/>
              <w:spacing w:val="-1"/>
              <w:sz w:val="28"/>
              <w:szCs w:val="28"/>
            </w:rPr>
          </w:rPrChange>
        </w:rPr>
        <w:t>面积等都不予以计</w:t>
      </w:r>
      <w:r>
        <w:rPr>
          <w:rFonts w:ascii="仿宋" w:hAnsi="仿宋" w:eastAsia="仿宋" w:cs="仿宋"/>
          <w:sz w:val="28"/>
          <w:szCs w:val="28"/>
          <w:highlight w:val="none"/>
          <w:rPrChange w:id="1356" w:author="豆豆" w:date="2025-09-28T13:42:01Z">
            <w:rPr>
              <w:rFonts w:ascii="仿宋" w:hAnsi="仿宋" w:eastAsia="仿宋" w:cs="仿宋"/>
              <w:sz w:val="28"/>
              <w:szCs w:val="28"/>
            </w:rPr>
          </w:rPrChange>
        </w:rPr>
        <w:t xml:space="preserve"> </w:t>
      </w:r>
      <w:r>
        <w:rPr>
          <w:rFonts w:ascii="仿宋" w:hAnsi="仿宋" w:eastAsia="仿宋" w:cs="仿宋"/>
          <w:spacing w:val="-9"/>
          <w:sz w:val="28"/>
          <w:szCs w:val="28"/>
          <w:highlight w:val="none"/>
          <w:rPrChange w:id="1357" w:author="豆豆" w:date="2025-09-28T13:42:01Z">
            <w:rPr>
              <w:rFonts w:ascii="仿宋" w:hAnsi="仿宋" w:eastAsia="仿宋" w:cs="仿宋"/>
              <w:spacing w:val="-9"/>
              <w:sz w:val="28"/>
              <w:szCs w:val="28"/>
            </w:rPr>
          </w:rPrChange>
        </w:rPr>
        <w:t>算。</w:t>
      </w:r>
    </w:p>
    <w:p w14:paraId="2EE24ACD">
      <w:pPr>
        <w:spacing w:before="207" w:line="223" w:lineRule="auto"/>
        <w:ind w:left="561"/>
        <w:rPr>
          <w:rFonts w:ascii="仿宋" w:hAnsi="仿宋" w:eastAsia="仿宋" w:cs="仿宋"/>
          <w:sz w:val="28"/>
          <w:szCs w:val="28"/>
          <w:highlight w:val="none"/>
          <w:rPrChange w:id="1358" w:author="豆豆" w:date="2025-09-28T13:42:01Z">
            <w:rPr>
              <w:rFonts w:ascii="仿宋" w:hAnsi="仿宋" w:eastAsia="仿宋" w:cs="仿宋"/>
              <w:sz w:val="28"/>
              <w:szCs w:val="28"/>
            </w:rPr>
          </w:rPrChange>
        </w:rPr>
      </w:pPr>
      <w:r>
        <w:rPr>
          <w:rFonts w:ascii="仿宋" w:hAnsi="仿宋" w:eastAsia="仿宋" w:cs="仿宋"/>
          <w:spacing w:val="-1"/>
          <w:sz w:val="28"/>
          <w:szCs w:val="28"/>
          <w:highlight w:val="none"/>
          <w:rPrChange w:id="1359" w:author="豆豆" w:date="2025-09-28T13:42:01Z">
            <w:rPr>
              <w:rFonts w:ascii="仿宋" w:hAnsi="仿宋" w:eastAsia="仿宋" w:cs="仿宋"/>
              <w:spacing w:val="-1"/>
              <w:sz w:val="28"/>
              <w:szCs w:val="28"/>
            </w:rPr>
          </w:rPrChange>
        </w:rPr>
        <w:t>5.不合格的工程不予计量，未经批准的工程变更不得计量。</w:t>
      </w:r>
    </w:p>
    <w:p w14:paraId="3BAA5D30">
      <w:pPr>
        <w:spacing w:before="207" w:line="223" w:lineRule="auto"/>
        <w:ind w:left="572"/>
        <w:rPr>
          <w:rFonts w:ascii="仿宋" w:hAnsi="仿宋" w:eastAsia="仿宋" w:cs="仿宋"/>
          <w:sz w:val="28"/>
          <w:szCs w:val="28"/>
          <w:highlight w:val="none"/>
          <w:rPrChange w:id="1360" w:author="豆豆" w:date="2025-09-28T13:42:01Z">
            <w:rPr>
              <w:rFonts w:ascii="仿宋" w:hAnsi="仿宋" w:eastAsia="仿宋" w:cs="仿宋"/>
              <w:sz w:val="28"/>
              <w:szCs w:val="28"/>
            </w:rPr>
          </w:rPrChange>
        </w:rPr>
      </w:pPr>
      <w:r>
        <w:rPr>
          <w:rFonts w:ascii="仿宋" w:hAnsi="仿宋" w:eastAsia="仿宋" w:cs="仿宋"/>
          <w:spacing w:val="-4"/>
          <w:sz w:val="28"/>
          <w:szCs w:val="28"/>
          <w:highlight w:val="none"/>
          <w:rPrChange w:id="1361" w:author="豆豆" w:date="2025-09-28T13:42:01Z">
            <w:rPr>
              <w:rFonts w:ascii="仿宋" w:hAnsi="仿宋" w:eastAsia="仿宋" w:cs="仿宋"/>
              <w:spacing w:val="-4"/>
              <w:sz w:val="28"/>
              <w:szCs w:val="28"/>
            </w:rPr>
          </w:rPrChange>
        </w:rPr>
        <w:t>十八、合同变更</w:t>
      </w:r>
    </w:p>
    <w:p w14:paraId="43AD341E">
      <w:pPr>
        <w:spacing w:line="223" w:lineRule="auto"/>
        <w:rPr>
          <w:rFonts w:ascii="仿宋" w:hAnsi="仿宋" w:eastAsia="仿宋" w:cs="仿宋"/>
          <w:sz w:val="28"/>
          <w:szCs w:val="28"/>
          <w:highlight w:val="none"/>
          <w:rPrChange w:id="1362" w:author="豆豆" w:date="2025-09-28T13:42:01Z">
            <w:rPr>
              <w:rFonts w:ascii="仿宋" w:hAnsi="仿宋" w:eastAsia="仿宋" w:cs="仿宋"/>
              <w:sz w:val="28"/>
              <w:szCs w:val="28"/>
            </w:rPr>
          </w:rPrChange>
        </w:rPr>
        <w:sectPr>
          <w:pgSz w:w="11907" w:h="16840"/>
          <w:pgMar w:top="1401" w:right="1370" w:bottom="0" w:left="1486" w:header="0" w:footer="0" w:gutter="0"/>
          <w:cols w:space="720" w:num="1"/>
        </w:sectPr>
      </w:pPr>
    </w:p>
    <w:p w14:paraId="3D8D008C">
      <w:pPr>
        <w:spacing w:before="57" w:line="291" w:lineRule="auto"/>
        <w:ind w:left="25" w:right="35" w:firstLine="542"/>
        <w:rPr>
          <w:rFonts w:ascii="仿宋" w:hAnsi="仿宋" w:eastAsia="仿宋" w:cs="仿宋"/>
          <w:sz w:val="28"/>
          <w:szCs w:val="28"/>
          <w:highlight w:val="none"/>
          <w:rPrChange w:id="1363" w:author="豆豆" w:date="2025-09-28T13:42:01Z">
            <w:rPr>
              <w:rFonts w:ascii="仿宋" w:hAnsi="仿宋" w:eastAsia="仿宋" w:cs="仿宋"/>
              <w:sz w:val="28"/>
              <w:szCs w:val="28"/>
            </w:rPr>
          </w:rPrChange>
        </w:rPr>
      </w:pPr>
      <w:r>
        <w:rPr>
          <w:rFonts w:ascii="仿宋" w:hAnsi="仿宋" w:eastAsia="仿宋" w:cs="仿宋"/>
          <w:spacing w:val="-2"/>
          <w:sz w:val="28"/>
          <w:szCs w:val="28"/>
          <w:highlight w:val="none"/>
          <w:rPrChange w:id="1364" w:author="豆豆" w:date="2025-09-28T13:42:01Z">
            <w:rPr>
              <w:rFonts w:ascii="仿宋" w:hAnsi="仿宋" w:eastAsia="仿宋" w:cs="仿宋"/>
              <w:spacing w:val="-2"/>
              <w:sz w:val="28"/>
              <w:szCs w:val="28"/>
            </w:rPr>
          </w:rPrChange>
        </w:rPr>
        <w:t>1.只有在国家计划有重大调整和变更时，才充许变更或解</w:t>
      </w:r>
      <w:r>
        <w:rPr>
          <w:rFonts w:ascii="仿宋" w:hAnsi="仿宋" w:eastAsia="仿宋" w:cs="仿宋"/>
          <w:spacing w:val="-3"/>
          <w:sz w:val="28"/>
          <w:szCs w:val="28"/>
          <w:highlight w:val="none"/>
          <w:rPrChange w:id="1365" w:author="豆豆" w:date="2025-09-28T13:42:01Z">
            <w:rPr>
              <w:rFonts w:ascii="仿宋" w:hAnsi="仿宋" w:eastAsia="仿宋" w:cs="仿宋"/>
              <w:spacing w:val="-3"/>
              <w:sz w:val="28"/>
              <w:szCs w:val="28"/>
            </w:rPr>
          </w:rPrChange>
        </w:rPr>
        <w:t>除本合同。</w:t>
      </w:r>
      <w:r>
        <w:rPr>
          <w:rFonts w:ascii="仿宋" w:hAnsi="仿宋" w:eastAsia="仿宋" w:cs="仿宋"/>
          <w:sz w:val="28"/>
          <w:szCs w:val="28"/>
          <w:highlight w:val="none"/>
          <w:rPrChange w:id="1366" w:author="豆豆" w:date="2025-09-28T13:42:01Z">
            <w:rPr>
              <w:rFonts w:ascii="仿宋" w:hAnsi="仿宋" w:eastAsia="仿宋" w:cs="仿宋"/>
              <w:sz w:val="28"/>
              <w:szCs w:val="28"/>
            </w:rPr>
          </w:rPrChange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  <w:highlight w:val="none"/>
          <w:rPrChange w:id="1367" w:author="豆豆" w:date="2025-09-28T13:42:01Z">
            <w:rPr>
              <w:rFonts w:ascii="仿宋" w:hAnsi="仿宋" w:eastAsia="仿宋" w:cs="仿宋"/>
              <w:spacing w:val="-3"/>
              <w:sz w:val="28"/>
              <w:szCs w:val="28"/>
            </w:rPr>
          </w:rPrChange>
        </w:rPr>
        <w:t>出现上述情况时，甲方应及时通知乙方，乙方则应尽快从施工现场撤离。</w:t>
      </w:r>
    </w:p>
    <w:p w14:paraId="0A319055">
      <w:pPr>
        <w:spacing w:before="205" w:line="291" w:lineRule="auto"/>
        <w:ind w:firstLine="550"/>
        <w:rPr>
          <w:rFonts w:ascii="仿宋" w:hAnsi="仿宋" w:eastAsia="仿宋" w:cs="仿宋"/>
          <w:sz w:val="28"/>
          <w:szCs w:val="28"/>
          <w:highlight w:val="none"/>
          <w:rPrChange w:id="1368" w:author="豆豆" w:date="2025-09-28T13:42:01Z">
            <w:rPr>
              <w:rFonts w:ascii="仿宋" w:hAnsi="仿宋" w:eastAsia="仿宋" w:cs="仿宋"/>
              <w:sz w:val="28"/>
              <w:szCs w:val="28"/>
            </w:rPr>
          </w:rPrChange>
        </w:rPr>
      </w:pPr>
      <w:r>
        <w:rPr>
          <w:rFonts w:ascii="仿宋" w:hAnsi="仿宋" w:eastAsia="仿宋" w:cs="仿宋"/>
          <w:spacing w:val="-1"/>
          <w:sz w:val="28"/>
          <w:szCs w:val="28"/>
          <w:highlight w:val="none"/>
          <w:rPrChange w:id="1369" w:author="豆豆" w:date="2025-09-28T13:42:01Z">
            <w:rPr>
              <w:rFonts w:ascii="仿宋" w:hAnsi="仿宋" w:eastAsia="仿宋" w:cs="仿宋"/>
              <w:spacing w:val="-1"/>
              <w:sz w:val="28"/>
              <w:szCs w:val="28"/>
            </w:rPr>
          </w:rPrChange>
        </w:rPr>
        <w:t>2.由于出现了上述情况，甲方应向乙方支付的费用有：合同终止之日</w:t>
      </w:r>
      <w:r>
        <w:rPr>
          <w:rFonts w:ascii="仿宋" w:hAnsi="仿宋" w:eastAsia="仿宋" w:cs="仿宋"/>
          <w:spacing w:val="16"/>
          <w:sz w:val="28"/>
          <w:szCs w:val="28"/>
          <w:highlight w:val="none"/>
          <w:rPrChange w:id="1370" w:author="豆豆" w:date="2025-09-28T13:42:01Z">
            <w:rPr>
              <w:rFonts w:ascii="仿宋" w:hAnsi="仿宋" w:eastAsia="仿宋" w:cs="仿宋"/>
              <w:spacing w:val="16"/>
              <w:sz w:val="28"/>
              <w:szCs w:val="28"/>
            </w:rPr>
          </w:rPrChange>
        </w:rPr>
        <w:t xml:space="preserve"> </w:t>
      </w:r>
      <w:r>
        <w:rPr>
          <w:rFonts w:ascii="仿宋" w:hAnsi="仿宋" w:eastAsia="仿宋" w:cs="仿宋"/>
          <w:spacing w:val="-2"/>
          <w:sz w:val="28"/>
          <w:szCs w:val="28"/>
          <w:highlight w:val="none"/>
          <w:rPrChange w:id="1371" w:author="豆豆" w:date="2025-09-28T13:42:01Z">
            <w:rPr>
              <w:rFonts w:ascii="仿宋" w:hAnsi="仿宋" w:eastAsia="仿宋" w:cs="仿宋"/>
              <w:spacing w:val="-2"/>
              <w:sz w:val="28"/>
              <w:szCs w:val="28"/>
            </w:rPr>
          </w:rPrChange>
        </w:rPr>
        <w:t>前完成的全部合格工程费用。</w:t>
      </w:r>
    </w:p>
    <w:p w14:paraId="6474C470">
      <w:pPr>
        <w:spacing w:before="207" w:line="223" w:lineRule="auto"/>
        <w:ind w:left="552"/>
        <w:rPr>
          <w:rFonts w:ascii="仿宋" w:hAnsi="仿宋" w:eastAsia="仿宋" w:cs="仿宋"/>
          <w:sz w:val="28"/>
          <w:szCs w:val="28"/>
          <w:highlight w:val="none"/>
          <w:rPrChange w:id="1372" w:author="豆豆" w:date="2025-09-28T13:42:01Z">
            <w:rPr>
              <w:rFonts w:ascii="仿宋" w:hAnsi="仿宋" w:eastAsia="仿宋" w:cs="仿宋"/>
              <w:sz w:val="28"/>
              <w:szCs w:val="28"/>
            </w:rPr>
          </w:rPrChange>
        </w:rPr>
      </w:pPr>
      <w:r>
        <w:rPr>
          <w:rFonts w:ascii="仿宋" w:hAnsi="仿宋" w:eastAsia="仿宋" w:cs="仿宋"/>
          <w:spacing w:val="-3"/>
          <w:sz w:val="28"/>
          <w:szCs w:val="28"/>
          <w:highlight w:val="none"/>
          <w:rPrChange w:id="1373" w:author="豆豆" w:date="2025-09-28T13:42:01Z">
            <w:rPr>
              <w:rFonts w:ascii="仿宋" w:hAnsi="仿宋" w:eastAsia="仿宋" w:cs="仿宋"/>
              <w:spacing w:val="-3"/>
              <w:sz w:val="28"/>
              <w:szCs w:val="28"/>
            </w:rPr>
          </w:rPrChange>
        </w:rPr>
        <w:t>3.由于出现上述情况，</w:t>
      </w:r>
      <w:r>
        <w:rPr>
          <w:rFonts w:ascii="仿宋" w:hAnsi="仿宋" w:eastAsia="仿宋" w:cs="仿宋"/>
          <w:spacing w:val="-71"/>
          <w:sz w:val="28"/>
          <w:szCs w:val="28"/>
          <w:highlight w:val="none"/>
          <w:rPrChange w:id="1374" w:author="豆豆" w:date="2025-09-28T13:42:01Z">
            <w:rPr>
              <w:rFonts w:ascii="仿宋" w:hAnsi="仿宋" w:eastAsia="仿宋" w:cs="仿宋"/>
              <w:spacing w:val="-71"/>
              <w:sz w:val="28"/>
              <w:szCs w:val="28"/>
            </w:rPr>
          </w:rPrChange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  <w:highlight w:val="none"/>
          <w:rPrChange w:id="1375" w:author="豆豆" w:date="2025-09-28T13:42:01Z">
            <w:rPr>
              <w:rFonts w:ascii="仿宋" w:hAnsi="仿宋" w:eastAsia="仿宋" w:cs="仿宋"/>
              <w:spacing w:val="-3"/>
              <w:sz w:val="28"/>
              <w:szCs w:val="28"/>
            </w:rPr>
          </w:rPrChange>
        </w:rPr>
        <w:t>甲方应为乙方撤离施工现场提供方便。</w:t>
      </w:r>
    </w:p>
    <w:p w14:paraId="1BB32202">
      <w:pPr>
        <w:spacing w:before="208" w:line="313" w:lineRule="auto"/>
        <w:ind w:left="1" w:firstLine="544"/>
        <w:rPr>
          <w:rFonts w:ascii="仿宋" w:hAnsi="仿宋" w:eastAsia="仿宋" w:cs="仿宋"/>
          <w:sz w:val="28"/>
          <w:szCs w:val="28"/>
          <w:highlight w:val="none"/>
          <w:rPrChange w:id="1376" w:author="豆豆" w:date="2025-09-28T13:42:01Z">
            <w:rPr>
              <w:rFonts w:ascii="仿宋" w:hAnsi="仿宋" w:eastAsia="仿宋" w:cs="仿宋"/>
              <w:sz w:val="28"/>
              <w:szCs w:val="28"/>
            </w:rPr>
          </w:rPrChange>
        </w:rPr>
      </w:pPr>
      <w:r>
        <w:rPr>
          <w:rFonts w:ascii="仿宋" w:hAnsi="仿宋" w:eastAsia="仿宋" w:cs="仿宋"/>
          <w:sz w:val="28"/>
          <w:szCs w:val="28"/>
          <w:highlight w:val="none"/>
          <w:rPrChange w:id="1377" w:author="豆豆" w:date="2025-09-28T13:42:01Z">
            <w:rPr>
              <w:rFonts w:ascii="仿宋" w:hAnsi="仿宋" w:eastAsia="仿宋" w:cs="仿宋"/>
              <w:sz w:val="28"/>
              <w:szCs w:val="28"/>
            </w:rPr>
          </w:rPrChange>
        </w:rPr>
        <w:t>4.如果从法律上认为乙方已陷入自动申请或强</w:t>
      </w:r>
      <w:r>
        <w:rPr>
          <w:rFonts w:ascii="仿宋" w:hAnsi="仿宋" w:eastAsia="仿宋" w:cs="仿宋"/>
          <w:spacing w:val="-1"/>
          <w:sz w:val="28"/>
          <w:szCs w:val="28"/>
          <w:highlight w:val="none"/>
          <w:rPrChange w:id="1378" w:author="豆豆" w:date="2025-09-28T13:42:01Z">
            <w:rPr>
              <w:rFonts w:ascii="仿宋" w:hAnsi="仿宋" w:eastAsia="仿宋" w:cs="仿宋"/>
              <w:spacing w:val="-1"/>
              <w:sz w:val="28"/>
              <w:szCs w:val="28"/>
            </w:rPr>
          </w:rPrChange>
        </w:rPr>
        <w:t>制破产、无力偿还债务</w:t>
      </w:r>
      <w:r>
        <w:rPr>
          <w:rFonts w:ascii="仿宋" w:hAnsi="仿宋" w:eastAsia="仿宋" w:cs="仿宋"/>
          <w:sz w:val="28"/>
          <w:szCs w:val="28"/>
          <w:highlight w:val="none"/>
          <w:rPrChange w:id="1379" w:author="豆豆" w:date="2025-09-28T13:42:01Z">
            <w:rPr>
              <w:rFonts w:ascii="仿宋" w:hAnsi="仿宋" w:eastAsia="仿宋" w:cs="仿宋"/>
              <w:sz w:val="28"/>
              <w:szCs w:val="28"/>
            </w:rPr>
          </w:rPrChange>
        </w:rPr>
        <w:t xml:space="preserve"> </w:t>
      </w:r>
      <w:r>
        <w:rPr>
          <w:rFonts w:ascii="仿宋" w:hAnsi="仿宋" w:eastAsia="仿宋" w:cs="仿宋"/>
          <w:spacing w:val="-1"/>
          <w:sz w:val="28"/>
          <w:szCs w:val="28"/>
          <w:highlight w:val="none"/>
          <w:rPrChange w:id="1380" w:author="豆豆" w:date="2025-09-28T13:42:01Z">
            <w:rPr>
              <w:rFonts w:ascii="仿宋" w:hAnsi="仿宋" w:eastAsia="仿宋" w:cs="仿宋"/>
              <w:spacing w:val="-1"/>
              <w:sz w:val="28"/>
              <w:szCs w:val="28"/>
            </w:rPr>
          </w:rPrChange>
        </w:rPr>
        <w:t>或无视监理工程师事先的书面警告，一贯或公然忽视履行合同义务时，也</w:t>
      </w:r>
      <w:r>
        <w:rPr>
          <w:rFonts w:ascii="仿宋" w:hAnsi="仿宋" w:eastAsia="仿宋" w:cs="仿宋"/>
          <w:spacing w:val="7"/>
          <w:sz w:val="28"/>
          <w:szCs w:val="28"/>
          <w:highlight w:val="none"/>
          <w:rPrChange w:id="1381" w:author="豆豆" w:date="2025-09-28T13:42:01Z">
            <w:rPr>
              <w:rFonts w:ascii="仿宋" w:hAnsi="仿宋" w:eastAsia="仿宋" w:cs="仿宋"/>
              <w:spacing w:val="7"/>
              <w:sz w:val="28"/>
              <w:szCs w:val="28"/>
            </w:rPr>
          </w:rPrChange>
        </w:rPr>
        <w:t xml:space="preserve"> </w:t>
      </w:r>
      <w:r>
        <w:rPr>
          <w:rFonts w:ascii="仿宋" w:hAnsi="仿宋" w:eastAsia="仿宋" w:cs="仿宋"/>
          <w:spacing w:val="-1"/>
          <w:sz w:val="28"/>
          <w:szCs w:val="28"/>
          <w:highlight w:val="none"/>
          <w:rPrChange w:id="1382" w:author="豆豆" w:date="2025-09-28T13:42:01Z">
            <w:rPr>
              <w:rFonts w:ascii="仿宋" w:hAnsi="仿宋" w:eastAsia="仿宋" w:cs="仿宋"/>
              <w:spacing w:val="-1"/>
              <w:sz w:val="28"/>
              <w:szCs w:val="28"/>
            </w:rPr>
          </w:rPrChange>
        </w:rPr>
        <w:t>可由甲方单方面中止合同，其费用及损失全部由乙方承担。</w:t>
      </w:r>
    </w:p>
    <w:p w14:paraId="507AF9B3">
      <w:pPr>
        <w:spacing w:before="209" w:line="222" w:lineRule="auto"/>
        <w:ind w:left="564"/>
        <w:rPr>
          <w:rFonts w:ascii="仿宋" w:hAnsi="仿宋" w:eastAsia="仿宋" w:cs="仿宋"/>
          <w:sz w:val="28"/>
          <w:szCs w:val="28"/>
          <w:highlight w:val="none"/>
          <w:rPrChange w:id="1383" w:author="豆豆" w:date="2025-09-28T13:42:01Z">
            <w:rPr>
              <w:rFonts w:ascii="仿宋" w:hAnsi="仿宋" w:eastAsia="仿宋" w:cs="仿宋"/>
              <w:sz w:val="28"/>
              <w:szCs w:val="28"/>
            </w:rPr>
          </w:rPrChange>
        </w:rPr>
      </w:pPr>
      <w:r>
        <w:rPr>
          <w:rFonts w:ascii="仿宋" w:hAnsi="仿宋" w:eastAsia="仿宋" w:cs="仿宋"/>
          <w:spacing w:val="-5"/>
          <w:sz w:val="28"/>
          <w:szCs w:val="28"/>
          <w:highlight w:val="none"/>
          <w:rPrChange w:id="1384" w:author="豆豆" w:date="2025-09-28T13:42:01Z">
            <w:rPr>
              <w:rFonts w:ascii="仿宋" w:hAnsi="仿宋" w:eastAsia="仿宋" w:cs="仿宋"/>
              <w:spacing w:val="-5"/>
              <w:sz w:val="28"/>
              <w:szCs w:val="28"/>
            </w:rPr>
          </w:rPrChange>
        </w:rPr>
        <w:t>二十一、其他</w:t>
      </w:r>
    </w:p>
    <w:p w14:paraId="12EACF42">
      <w:pPr>
        <w:spacing w:before="207" w:line="290" w:lineRule="auto"/>
        <w:ind w:left="5" w:firstLine="562"/>
        <w:rPr>
          <w:rFonts w:ascii="仿宋" w:hAnsi="仿宋" w:eastAsia="仿宋" w:cs="仿宋"/>
          <w:sz w:val="28"/>
          <w:szCs w:val="28"/>
          <w:highlight w:val="none"/>
          <w:rPrChange w:id="1385" w:author="豆豆" w:date="2025-09-28T13:42:01Z">
            <w:rPr>
              <w:rFonts w:ascii="仿宋" w:hAnsi="仿宋" w:eastAsia="仿宋" w:cs="仿宋"/>
              <w:sz w:val="28"/>
              <w:szCs w:val="28"/>
            </w:rPr>
          </w:rPrChange>
        </w:rPr>
      </w:pPr>
      <w:r>
        <w:rPr>
          <w:rFonts w:ascii="仿宋" w:hAnsi="仿宋" w:eastAsia="仿宋" w:cs="仿宋"/>
          <w:spacing w:val="3"/>
          <w:sz w:val="28"/>
          <w:szCs w:val="28"/>
          <w:highlight w:val="none"/>
          <w:rPrChange w:id="1386" w:author="豆豆" w:date="2025-09-28T13:42:01Z">
            <w:rPr>
              <w:rFonts w:ascii="仿宋" w:hAnsi="仿宋" w:eastAsia="仿宋" w:cs="仿宋"/>
              <w:spacing w:val="3"/>
              <w:sz w:val="28"/>
              <w:szCs w:val="28"/>
            </w:rPr>
          </w:rPrChange>
        </w:rPr>
        <w:t>1.   保险：乙方应按国家有关规定对本工程施工设备、材料、乙方</w:t>
      </w:r>
      <w:r>
        <w:rPr>
          <w:rFonts w:ascii="仿宋" w:hAnsi="仿宋" w:eastAsia="仿宋" w:cs="仿宋"/>
          <w:spacing w:val="12"/>
          <w:sz w:val="28"/>
          <w:szCs w:val="28"/>
          <w:highlight w:val="none"/>
          <w:rPrChange w:id="1387" w:author="豆豆" w:date="2025-09-28T13:42:01Z">
            <w:rPr>
              <w:rFonts w:ascii="仿宋" w:hAnsi="仿宋" w:eastAsia="仿宋" w:cs="仿宋"/>
              <w:spacing w:val="12"/>
              <w:sz w:val="28"/>
              <w:szCs w:val="28"/>
            </w:rPr>
          </w:rPrChange>
        </w:rPr>
        <w:t xml:space="preserve"> </w:t>
      </w:r>
      <w:r>
        <w:rPr>
          <w:rFonts w:ascii="仿宋" w:hAnsi="仿宋" w:eastAsia="仿宋" w:cs="仿宋"/>
          <w:spacing w:val="-1"/>
          <w:sz w:val="28"/>
          <w:szCs w:val="28"/>
          <w:highlight w:val="none"/>
          <w:rPrChange w:id="1388" w:author="豆豆" w:date="2025-09-28T13:42:01Z">
            <w:rPr>
              <w:rFonts w:ascii="仿宋" w:hAnsi="仿宋" w:eastAsia="仿宋" w:cs="仿宋"/>
              <w:spacing w:val="-1"/>
              <w:sz w:val="28"/>
              <w:szCs w:val="28"/>
            </w:rPr>
          </w:rPrChange>
        </w:rPr>
        <w:t>雇员及第三者人身伤亡等进行保险，保险额按国家规定执行。</w:t>
      </w:r>
    </w:p>
    <w:p w14:paraId="32F7F88A">
      <w:pPr>
        <w:spacing w:before="211" w:line="223" w:lineRule="auto"/>
        <w:ind w:left="550"/>
        <w:rPr>
          <w:rFonts w:ascii="仿宋" w:hAnsi="仿宋" w:eastAsia="仿宋" w:cs="仿宋"/>
          <w:sz w:val="28"/>
          <w:szCs w:val="28"/>
          <w:highlight w:val="none"/>
          <w:rPrChange w:id="1389" w:author="豆豆" w:date="2025-09-28T13:42:01Z">
            <w:rPr>
              <w:rFonts w:ascii="仿宋" w:hAnsi="仿宋" w:eastAsia="仿宋" w:cs="仿宋"/>
              <w:sz w:val="28"/>
              <w:szCs w:val="28"/>
            </w:rPr>
          </w:rPrChange>
        </w:rPr>
      </w:pPr>
      <w:r>
        <w:rPr>
          <w:rFonts w:ascii="仿宋" w:hAnsi="仿宋" w:eastAsia="仿宋" w:cs="仿宋"/>
          <w:spacing w:val="-3"/>
          <w:sz w:val="28"/>
          <w:szCs w:val="28"/>
          <w:highlight w:val="none"/>
          <w:rPrChange w:id="1390" w:author="豆豆" w:date="2025-09-28T13:42:01Z">
            <w:rPr>
              <w:rFonts w:ascii="仿宋" w:hAnsi="仿宋" w:eastAsia="仿宋" w:cs="仿宋"/>
              <w:spacing w:val="-3"/>
              <w:sz w:val="28"/>
              <w:szCs w:val="28"/>
            </w:rPr>
          </w:rPrChange>
        </w:rPr>
        <w:t>2.   合同份数：6</w:t>
      </w:r>
      <w:r>
        <w:rPr>
          <w:rFonts w:ascii="仿宋" w:hAnsi="仿宋" w:eastAsia="仿宋" w:cs="仿宋"/>
          <w:spacing w:val="18"/>
          <w:sz w:val="28"/>
          <w:szCs w:val="28"/>
          <w:highlight w:val="none"/>
          <w:rPrChange w:id="1391" w:author="豆豆" w:date="2025-09-28T13:42:01Z">
            <w:rPr>
              <w:rFonts w:ascii="仿宋" w:hAnsi="仿宋" w:eastAsia="仿宋" w:cs="仿宋"/>
              <w:spacing w:val="18"/>
              <w:sz w:val="28"/>
              <w:szCs w:val="28"/>
            </w:rPr>
          </w:rPrChange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  <w:highlight w:val="none"/>
          <w:rPrChange w:id="1392" w:author="豆豆" w:date="2025-09-28T13:42:01Z">
            <w:rPr>
              <w:rFonts w:ascii="仿宋" w:hAnsi="仿宋" w:eastAsia="仿宋" w:cs="仿宋"/>
              <w:spacing w:val="-3"/>
              <w:sz w:val="28"/>
              <w:szCs w:val="28"/>
            </w:rPr>
          </w:rPrChange>
        </w:rPr>
        <w:t>份。甲方执</w:t>
      </w:r>
      <w:r>
        <w:rPr>
          <w:rFonts w:ascii="仿宋" w:hAnsi="仿宋" w:eastAsia="仿宋" w:cs="仿宋"/>
          <w:spacing w:val="-55"/>
          <w:sz w:val="28"/>
          <w:szCs w:val="28"/>
          <w:highlight w:val="none"/>
          <w:rPrChange w:id="1393" w:author="豆豆" w:date="2025-09-28T13:42:01Z">
            <w:rPr>
              <w:rFonts w:ascii="仿宋" w:hAnsi="仿宋" w:eastAsia="仿宋" w:cs="仿宋"/>
              <w:spacing w:val="-55"/>
              <w:sz w:val="28"/>
              <w:szCs w:val="28"/>
            </w:rPr>
          </w:rPrChange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  <w:highlight w:val="none"/>
          <w:rPrChange w:id="1394" w:author="豆豆" w:date="2025-09-28T13:42:01Z">
            <w:rPr>
              <w:rFonts w:ascii="仿宋" w:hAnsi="仿宋" w:eastAsia="仿宋" w:cs="仿宋"/>
              <w:spacing w:val="-3"/>
              <w:sz w:val="28"/>
              <w:szCs w:val="28"/>
            </w:rPr>
          </w:rPrChange>
        </w:rPr>
        <w:t>3 份；乙方执</w:t>
      </w:r>
      <w:r>
        <w:rPr>
          <w:rFonts w:ascii="仿宋" w:hAnsi="仿宋" w:eastAsia="仿宋" w:cs="仿宋"/>
          <w:spacing w:val="14"/>
          <w:sz w:val="28"/>
          <w:szCs w:val="28"/>
          <w:highlight w:val="none"/>
          <w:rPrChange w:id="1395" w:author="豆豆" w:date="2025-09-28T13:42:01Z">
            <w:rPr>
              <w:rFonts w:ascii="仿宋" w:hAnsi="仿宋" w:eastAsia="仿宋" w:cs="仿宋"/>
              <w:spacing w:val="14"/>
              <w:sz w:val="28"/>
              <w:szCs w:val="28"/>
            </w:rPr>
          </w:rPrChange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  <w:highlight w:val="none"/>
          <w:rPrChange w:id="1396" w:author="豆豆" w:date="2025-09-28T13:42:01Z">
            <w:rPr>
              <w:rFonts w:ascii="仿宋" w:hAnsi="仿宋" w:eastAsia="仿宋" w:cs="仿宋"/>
              <w:spacing w:val="-3"/>
              <w:sz w:val="28"/>
              <w:szCs w:val="28"/>
            </w:rPr>
          </w:rPrChange>
        </w:rPr>
        <w:t>3</w:t>
      </w:r>
      <w:r>
        <w:rPr>
          <w:rFonts w:ascii="仿宋" w:hAnsi="仿宋" w:eastAsia="仿宋" w:cs="仿宋"/>
          <w:spacing w:val="-53"/>
          <w:sz w:val="28"/>
          <w:szCs w:val="28"/>
          <w:highlight w:val="none"/>
          <w:rPrChange w:id="1397" w:author="豆豆" w:date="2025-09-28T13:42:01Z">
            <w:rPr>
              <w:rFonts w:ascii="仿宋" w:hAnsi="仿宋" w:eastAsia="仿宋" w:cs="仿宋"/>
              <w:spacing w:val="-53"/>
              <w:sz w:val="28"/>
              <w:szCs w:val="28"/>
            </w:rPr>
          </w:rPrChange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  <w:highlight w:val="none"/>
          <w:rPrChange w:id="1398" w:author="豆豆" w:date="2025-09-28T13:42:01Z">
            <w:rPr>
              <w:rFonts w:ascii="仿宋" w:hAnsi="仿宋" w:eastAsia="仿宋" w:cs="仿宋"/>
              <w:spacing w:val="-3"/>
              <w:sz w:val="28"/>
              <w:szCs w:val="28"/>
            </w:rPr>
          </w:rPrChange>
        </w:rPr>
        <w:t>份。</w:t>
      </w:r>
    </w:p>
    <w:p w14:paraId="6030FD51">
      <w:pPr>
        <w:spacing w:line="223" w:lineRule="auto"/>
        <w:rPr>
          <w:rFonts w:ascii="仿宋" w:hAnsi="仿宋" w:eastAsia="仿宋" w:cs="仿宋"/>
          <w:sz w:val="28"/>
          <w:szCs w:val="28"/>
          <w:highlight w:val="none"/>
          <w:rPrChange w:id="1399" w:author="豆豆" w:date="2025-09-28T13:42:01Z">
            <w:rPr>
              <w:rFonts w:ascii="仿宋" w:hAnsi="仿宋" w:eastAsia="仿宋" w:cs="仿宋"/>
              <w:sz w:val="28"/>
              <w:szCs w:val="28"/>
            </w:rPr>
          </w:rPrChange>
        </w:rPr>
        <w:sectPr>
          <w:pgSz w:w="11907" w:h="16840"/>
          <w:pgMar w:top="1401" w:right="1473" w:bottom="0" w:left="1495" w:header="0" w:footer="0" w:gutter="0"/>
          <w:cols w:space="720" w:num="1"/>
        </w:sectPr>
      </w:pPr>
    </w:p>
    <w:p w14:paraId="445E9A67">
      <w:pPr>
        <w:spacing w:before="58" w:line="224" w:lineRule="auto"/>
        <w:ind w:left="267"/>
        <w:rPr>
          <w:rFonts w:ascii="仿宋" w:hAnsi="仿宋" w:eastAsia="仿宋" w:cs="仿宋"/>
          <w:sz w:val="28"/>
          <w:szCs w:val="28"/>
          <w:highlight w:val="none"/>
          <w:rPrChange w:id="1400" w:author="豆豆" w:date="2025-09-28T13:42:01Z">
            <w:rPr>
              <w:rFonts w:ascii="仿宋" w:hAnsi="仿宋" w:eastAsia="仿宋" w:cs="仿宋"/>
              <w:sz w:val="28"/>
              <w:szCs w:val="28"/>
            </w:rPr>
          </w:rPrChange>
        </w:rPr>
      </w:pPr>
      <w:r>
        <w:rPr>
          <w:rFonts w:ascii="仿宋" w:hAnsi="仿宋" w:eastAsia="仿宋" w:cs="仿宋"/>
          <w:spacing w:val="-2"/>
          <w:sz w:val="28"/>
          <w:szCs w:val="28"/>
          <w:highlight w:val="none"/>
          <w:rPrChange w:id="1401" w:author="豆豆" w:date="2025-09-28T13:42:01Z">
            <w:rPr>
              <w:rFonts w:ascii="仿宋" w:hAnsi="仿宋" w:eastAsia="仿宋" w:cs="仿宋"/>
              <w:spacing w:val="-2"/>
              <w:sz w:val="28"/>
              <w:szCs w:val="28"/>
            </w:rPr>
          </w:rPrChange>
        </w:rPr>
        <w:t>此页无正文，为签字页。</w:t>
      </w:r>
    </w:p>
    <w:p w14:paraId="663E4233">
      <w:pPr>
        <w:pStyle w:val="3"/>
        <w:spacing w:line="327" w:lineRule="auto"/>
        <w:rPr>
          <w:highlight w:val="none"/>
          <w:rPrChange w:id="1402" w:author="豆豆" w:date="2025-09-28T13:42:01Z">
            <w:rPr/>
          </w:rPrChange>
        </w:rPr>
      </w:pPr>
    </w:p>
    <w:p w14:paraId="3D89DB7C">
      <w:pPr>
        <w:pStyle w:val="3"/>
        <w:spacing w:line="327" w:lineRule="auto"/>
        <w:rPr>
          <w:highlight w:val="none"/>
          <w:rPrChange w:id="1403" w:author="豆豆" w:date="2025-09-28T13:42:01Z">
            <w:rPr/>
          </w:rPrChange>
        </w:rPr>
      </w:pPr>
    </w:p>
    <w:p w14:paraId="12EBB8F6">
      <w:pPr>
        <w:spacing w:before="91" w:line="223" w:lineRule="auto"/>
        <w:ind w:left="302"/>
        <w:rPr>
          <w:rFonts w:ascii="仿宋" w:hAnsi="仿宋" w:eastAsia="仿宋" w:cs="仿宋"/>
          <w:sz w:val="28"/>
          <w:szCs w:val="28"/>
          <w:highlight w:val="none"/>
          <w:rPrChange w:id="1404" w:author="豆豆" w:date="2025-09-28T13:42:01Z">
            <w:rPr>
              <w:rFonts w:ascii="仿宋" w:hAnsi="仿宋" w:eastAsia="仿宋" w:cs="仿宋"/>
              <w:sz w:val="28"/>
              <w:szCs w:val="28"/>
            </w:rPr>
          </w:rPrChange>
        </w:rPr>
      </w:pPr>
      <w:r>
        <w:rPr>
          <w:rFonts w:ascii="仿宋" w:hAnsi="仿宋" w:eastAsia="仿宋" w:cs="仿宋"/>
          <w:spacing w:val="-2"/>
          <w:sz w:val="28"/>
          <w:szCs w:val="28"/>
          <w:highlight w:val="none"/>
          <w:rPrChange w:id="1405" w:author="豆豆" w:date="2025-09-28T13:42:01Z">
            <w:rPr>
              <w:rFonts w:ascii="仿宋" w:hAnsi="仿宋" w:eastAsia="仿宋" w:cs="仿宋"/>
              <w:spacing w:val="-2"/>
              <w:sz w:val="28"/>
              <w:szCs w:val="28"/>
            </w:rPr>
          </w:rPrChange>
        </w:rPr>
        <w:t>甲方</w:t>
      </w:r>
      <w:r>
        <w:rPr>
          <w:rFonts w:ascii="仿宋" w:hAnsi="仿宋" w:eastAsia="仿宋" w:cs="仿宋"/>
          <w:spacing w:val="-19"/>
          <w:sz w:val="28"/>
          <w:szCs w:val="28"/>
          <w:highlight w:val="none"/>
          <w:rPrChange w:id="1406" w:author="豆豆" w:date="2025-09-28T13:42:01Z">
            <w:rPr>
              <w:rFonts w:ascii="仿宋" w:hAnsi="仿宋" w:eastAsia="仿宋" w:cs="仿宋"/>
              <w:spacing w:val="-19"/>
              <w:sz w:val="28"/>
              <w:szCs w:val="28"/>
            </w:rPr>
          </w:rPrChange>
        </w:rPr>
        <w:t>：（</w:t>
      </w:r>
      <w:r>
        <w:rPr>
          <w:rFonts w:ascii="仿宋" w:hAnsi="仿宋" w:eastAsia="仿宋" w:cs="仿宋"/>
          <w:spacing w:val="-2"/>
          <w:sz w:val="28"/>
          <w:szCs w:val="28"/>
          <w:highlight w:val="none"/>
          <w:rPrChange w:id="1407" w:author="豆豆" w:date="2025-09-28T13:42:01Z">
            <w:rPr>
              <w:rFonts w:ascii="仿宋" w:hAnsi="仿宋" w:eastAsia="仿宋" w:cs="仿宋"/>
              <w:spacing w:val="-2"/>
              <w:sz w:val="28"/>
              <w:szCs w:val="28"/>
            </w:rPr>
          </w:rPrChange>
        </w:rPr>
        <w:t>公章）</w:t>
      </w:r>
      <w:r>
        <w:rPr>
          <w:rFonts w:ascii="仿宋" w:hAnsi="仿宋" w:eastAsia="仿宋" w:cs="仿宋"/>
          <w:spacing w:val="2"/>
          <w:sz w:val="28"/>
          <w:szCs w:val="28"/>
          <w:highlight w:val="none"/>
          <w:rPrChange w:id="1408" w:author="豆豆" w:date="2025-09-28T13:42:01Z">
            <w:rPr>
              <w:rFonts w:ascii="仿宋" w:hAnsi="仿宋" w:eastAsia="仿宋" w:cs="仿宋"/>
              <w:spacing w:val="2"/>
              <w:sz w:val="28"/>
              <w:szCs w:val="28"/>
            </w:rPr>
          </w:rPrChange>
        </w:rPr>
        <w:t xml:space="preserve">                </w:t>
      </w:r>
      <w:r>
        <w:rPr>
          <w:rFonts w:ascii="仿宋" w:hAnsi="仿宋" w:eastAsia="仿宋" w:cs="仿宋"/>
          <w:spacing w:val="-2"/>
          <w:sz w:val="28"/>
          <w:szCs w:val="28"/>
          <w:highlight w:val="none"/>
          <w:rPrChange w:id="1409" w:author="豆豆" w:date="2025-09-28T13:42:01Z">
            <w:rPr>
              <w:rFonts w:ascii="仿宋" w:hAnsi="仿宋" w:eastAsia="仿宋" w:cs="仿宋"/>
              <w:spacing w:val="-2"/>
              <w:sz w:val="28"/>
              <w:szCs w:val="28"/>
            </w:rPr>
          </w:rPrChange>
        </w:rPr>
        <w:t>乙方</w:t>
      </w:r>
      <w:r>
        <w:rPr>
          <w:rFonts w:ascii="仿宋" w:hAnsi="仿宋" w:eastAsia="仿宋" w:cs="仿宋"/>
          <w:spacing w:val="-19"/>
          <w:sz w:val="28"/>
          <w:szCs w:val="28"/>
          <w:highlight w:val="none"/>
          <w:rPrChange w:id="1410" w:author="豆豆" w:date="2025-09-28T13:42:01Z">
            <w:rPr>
              <w:rFonts w:ascii="仿宋" w:hAnsi="仿宋" w:eastAsia="仿宋" w:cs="仿宋"/>
              <w:spacing w:val="-19"/>
              <w:sz w:val="28"/>
              <w:szCs w:val="28"/>
            </w:rPr>
          </w:rPrChange>
        </w:rPr>
        <w:t>：（</w:t>
      </w:r>
      <w:r>
        <w:rPr>
          <w:rFonts w:ascii="仿宋" w:hAnsi="仿宋" w:eastAsia="仿宋" w:cs="仿宋"/>
          <w:spacing w:val="-2"/>
          <w:sz w:val="28"/>
          <w:szCs w:val="28"/>
          <w:highlight w:val="none"/>
          <w:rPrChange w:id="1411" w:author="豆豆" w:date="2025-09-28T13:42:01Z">
            <w:rPr>
              <w:rFonts w:ascii="仿宋" w:hAnsi="仿宋" w:eastAsia="仿宋" w:cs="仿宋"/>
              <w:spacing w:val="-2"/>
              <w:sz w:val="28"/>
              <w:szCs w:val="28"/>
            </w:rPr>
          </w:rPrChange>
        </w:rPr>
        <w:t>公章）</w:t>
      </w:r>
    </w:p>
    <w:p w14:paraId="1434CC7A">
      <w:pPr>
        <w:pStyle w:val="3"/>
        <w:spacing w:line="327" w:lineRule="auto"/>
        <w:rPr>
          <w:highlight w:val="none"/>
          <w:rPrChange w:id="1412" w:author="豆豆" w:date="2025-09-28T13:42:01Z">
            <w:rPr/>
          </w:rPrChange>
        </w:rPr>
      </w:pPr>
    </w:p>
    <w:p w14:paraId="47BE91BF">
      <w:pPr>
        <w:pStyle w:val="3"/>
        <w:spacing w:line="328" w:lineRule="auto"/>
        <w:rPr>
          <w:highlight w:val="none"/>
          <w:rPrChange w:id="1413" w:author="豆豆" w:date="2025-09-28T13:42:01Z">
            <w:rPr/>
          </w:rPrChange>
        </w:rPr>
      </w:pPr>
    </w:p>
    <w:p w14:paraId="105FFED5">
      <w:pPr>
        <w:spacing w:before="91" w:line="224" w:lineRule="auto"/>
        <w:ind w:left="274"/>
        <w:rPr>
          <w:rFonts w:ascii="仿宋" w:hAnsi="仿宋" w:eastAsia="仿宋" w:cs="仿宋"/>
          <w:sz w:val="28"/>
          <w:szCs w:val="28"/>
          <w:highlight w:val="none"/>
          <w:rPrChange w:id="1414" w:author="豆豆" w:date="2025-09-28T13:42:01Z">
            <w:rPr>
              <w:rFonts w:ascii="仿宋" w:hAnsi="仿宋" w:eastAsia="仿宋" w:cs="仿宋"/>
              <w:sz w:val="28"/>
              <w:szCs w:val="28"/>
            </w:rPr>
          </w:rPrChange>
        </w:rPr>
      </w:pPr>
      <w:r>
        <w:rPr>
          <w:rFonts w:ascii="仿宋" w:hAnsi="仿宋" w:eastAsia="仿宋" w:cs="仿宋"/>
          <w:spacing w:val="2"/>
          <w:sz w:val="28"/>
          <w:szCs w:val="28"/>
          <w:highlight w:val="none"/>
          <w:rPrChange w:id="1415" w:author="豆豆" w:date="2025-09-28T13:42:01Z">
            <w:rPr>
              <w:rFonts w:ascii="仿宋" w:hAnsi="仿宋" w:eastAsia="仿宋" w:cs="仿宋"/>
              <w:spacing w:val="2"/>
              <w:sz w:val="28"/>
              <w:szCs w:val="28"/>
            </w:rPr>
          </w:rPrChange>
        </w:rPr>
        <w:t>法定代表人</w:t>
      </w:r>
      <w:r>
        <w:rPr>
          <w:rFonts w:ascii="仿宋" w:hAnsi="仿宋" w:eastAsia="仿宋" w:cs="仿宋"/>
          <w:spacing w:val="-20"/>
          <w:sz w:val="28"/>
          <w:szCs w:val="28"/>
          <w:highlight w:val="none"/>
          <w:rPrChange w:id="1416" w:author="豆豆" w:date="2025-09-28T13:42:01Z">
            <w:rPr>
              <w:rFonts w:ascii="仿宋" w:hAnsi="仿宋" w:eastAsia="仿宋" w:cs="仿宋"/>
              <w:spacing w:val="-20"/>
              <w:sz w:val="28"/>
              <w:szCs w:val="28"/>
            </w:rPr>
          </w:rPrChange>
        </w:rPr>
        <w:t>：（</w:t>
      </w:r>
      <w:r>
        <w:rPr>
          <w:rFonts w:ascii="仿宋" w:hAnsi="仿宋" w:eastAsia="仿宋" w:cs="仿宋"/>
          <w:spacing w:val="2"/>
          <w:sz w:val="28"/>
          <w:szCs w:val="28"/>
          <w:highlight w:val="none"/>
          <w:rPrChange w:id="1417" w:author="豆豆" w:date="2025-09-28T13:42:01Z">
            <w:rPr>
              <w:rFonts w:ascii="仿宋" w:hAnsi="仿宋" w:eastAsia="仿宋" w:cs="仿宋"/>
              <w:spacing w:val="2"/>
              <w:sz w:val="28"/>
              <w:szCs w:val="28"/>
            </w:rPr>
          </w:rPrChange>
        </w:rPr>
        <w:t>签字）         法定代表人</w:t>
      </w:r>
      <w:r>
        <w:rPr>
          <w:rFonts w:ascii="仿宋" w:hAnsi="仿宋" w:eastAsia="仿宋" w:cs="仿宋"/>
          <w:spacing w:val="-20"/>
          <w:sz w:val="28"/>
          <w:szCs w:val="28"/>
          <w:highlight w:val="none"/>
          <w:rPrChange w:id="1418" w:author="豆豆" w:date="2025-09-28T13:42:01Z">
            <w:rPr>
              <w:rFonts w:ascii="仿宋" w:hAnsi="仿宋" w:eastAsia="仿宋" w:cs="仿宋"/>
              <w:spacing w:val="-20"/>
              <w:sz w:val="28"/>
              <w:szCs w:val="28"/>
            </w:rPr>
          </w:rPrChange>
        </w:rPr>
        <w:t>：（</w:t>
      </w:r>
      <w:r>
        <w:rPr>
          <w:rFonts w:ascii="仿宋" w:hAnsi="仿宋" w:eastAsia="仿宋" w:cs="仿宋"/>
          <w:spacing w:val="2"/>
          <w:sz w:val="28"/>
          <w:szCs w:val="28"/>
          <w:highlight w:val="none"/>
          <w:rPrChange w:id="1419" w:author="豆豆" w:date="2025-09-28T13:42:01Z">
            <w:rPr>
              <w:rFonts w:ascii="仿宋" w:hAnsi="仿宋" w:eastAsia="仿宋" w:cs="仿宋"/>
              <w:spacing w:val="2"/>
              <w:sz w:val="28"/>
              <w:szCs w:val="28"/>
            </w:rPr>
          </w:rPrChange>
        </w:rPr>
        <w:t>签字）</w:t>
      </w:r>
    </w:p>
    <w:p w14:paraId="3750BB16">
      <w:pPr>
        <w:pStyle w:val="3"/>
        <w:spacing w:line="327" w:lineRule="auto"/>
        <w:rPr>
          <w:highlight w:val="none"/>
          <w:rPrChange w:id="1420" w:author="豆豆" w:date="2025-09-28T13:42:01Z">
            <w:rPr/>
          </w:rPrChange>
        </w:rPr>
      </w:pPr>
    </w:p>
    <w:p w14:paraId="793DD140">
      <w:pPr>
        <w:pStyle w:val="3"/>
        <w:spacing w:line="327" w:lineRule="auto"/>
        <w:rPr>
          <w:highlight w:val="none"/>
          <w:rPrChange w:id="1421" w:author="豆豆" w:date="2025-09-28T13:42:01Z">
            <w:rPr/>
          </w:rPrChange>
        </w:rPr>
      </w:pPr>
    </w:p>
    <w:p w14:paraId="588DC614">
      <w:pPr>
        <w:spacing w:before="91" w:line="224" w:lineRule="auto"/>
        <w:ind w:left="276"/>
        <w:rPr>
          <w:rFonts w:ascii="仿宋" w:hAnsi="仿宋" w:eastAsia="仿宋" w:cs="仿宋"/>
          <w:sz w:val="28"/>
          <w:szCs w:val="28"/>
          <w:highlight w:val="none"/>
          <w:rPrChange w:id="1422" w:author="豆豆" w:date="2025-09-28T13:42:01Z">
            <w:rPr>
              <w:rFonts w:ascii="仿宋" w:hAnsi="仿宋" w:eastAsia="仿宋" w:cs="仿宋"/>
              <w:sz w:val="28"/>
              <w:szCs w:val="28"/>
            </w:rPr>
          </w:rPrChange>
        </w:rPr>
      </w:pPr>
      <w:r>
        <w:rPr>
          <w:rFonts w:ascii="仿宋" w:hAnsi="仿宋" w:eastAsia="仿宋" w:cs="仿宋"/>
          <w:spacing w:val="-5"/>
          <w:sz w:val="28"/>
          <w:szCs w:val="28"/>
          <w:highlight w:val="none"/>
          <w:rPrChange w:id="1423" w:author="豆豆" w:date="2025-09-28T13:42:01Z">
            <w:rPr>
              <w:rFonts w:ascii="仿宋" w:hAnsi="仿宋" w:eastAsia="仿宋" w:cs="仿宋"/>
              <w:spacing w:val="-5"/>
              <w:sz w:val="28"/>
              <w:szCs w:val="28"/>
            </w:rPr>
          </w:rPrChange>
        </w:rPr>
        <w:t>委托代理人：</w:t>
      </w:r>
      <w:r>
        <w:rPr>
          <w:rFonts w:ascii="仿宋" w:hAnsi="仿宋" w:eastAsia="仿宋" w:cs="仿宋"/>
          <w:spacing w:val="1"/>
          <w:sz w:val="28"/>
          <w:szCs w:val="28"/>
          <w:highlight w:val="none"/>
          <w:rPrChange w:id="1424" w:author="豆豆" w:date="2025-09-28T13:42:01Z">
            <w:rPr>
              <w:rFonts w:ascii="仿宋" w:hAnsi="仿宋" w:eastAsia="仿宋" w:cs="仿宋"/>
              <w:spacing w:val="1"/>
              <w:sz w:val="28"/>
              <w:szCs w:val="28"/>
            </w:rPr>
          </w:rPrChange>
        </w:rPr>
        <w:t xml:space="preserve">                 </w:t>
      </w:r>
      <w:r>
        <w:rPr>
          <w:rFonts w:ascii="仿宋" w:hAnsi="仿宋" w:eastAsia="仿宋" w:cs="仿宋"/>
          <w:spacing w:val="-5"/>
          <w:sz w:val="28"/>
          <w:szCs w:val="28"/>
          <w:highlight w:val="none"/>
          <w:rPrChange w:id="1425" w:author="豆豆" w:date="2025-09-28T13:42:01Z">
            <w:rPr>
              <w:rFonts w:ascii="仿宋" w:hAnsi="仿宋" w:eastAsia="仿宋" w:cs="仿宋"/>
              <w:spacing w:val="-5"/>
              <w:sz w:val="28"/>
              <w:szCs w:val="28"/>
            </w:rPr>
          </w:rPrChange>
        </w:rPr>
        <w:t>委托代理人：</w:t>
      </w:r>
    </w:p>
    <w:p w14:paraId="11EB8190">
      <w:pPr>
        <w:pStyle w:val="3"/>
        <w:spacing w:line="327" w:lineRule="auto"/>
        <w:rPr>
          <w:highlight w:val="none"/>
          <w:rPrChange w:id="1426" w:author="豆豆" w:date="2025-09-28T13:42:01Z">
            <w:rPr/>
          </w:rPrChange>
        </w:rPr>
      </w:pPr>
    </w:p>
    <w:p w14:paraId="6408E8BD">
      <w:pPr>
        <w:pStyle w:val="3"/>
        <w:spacing w:line="328" w:lineRule="auto"/>
        <w:rPr>
          <w:highlight w:val="none"/>
          <w:rPrChange w:id="1427" w:author="豆豆" w:date="2025-09-28T13:42:01Z">
            <w:rPr/>
          </w:rPrChange>
        </w:rPr>
      </w:pPr>
    </w:p>
    <w:p w14:paraId="65CC95C2">
      <w:pPr>
        <w:spacing w:before="91" w:line="223" w:lineRule="auto"/>
        <w:ind w:left="832"/>
        <w:outlineLvl w:val="0"/>
        <w:rPr>
          <w:rFonts w:hint="eastAsia" w:ascii="仿宋" w:hAnsi="仿宋" w:eastAsia="仿宋" w:cs="仿宋"/>
          <w:spacing w:val="-31"/>
          <w:sz w:val="28"/>
          <w:szCs w:val="28"/>
          <w:highlight w:val="none"/>
          <w:lang w:eastAsia="zh-CN"/>
          <w:rPrChange w:id="1428" w:author="豆豆" w:date="2025-09-28T13:42:01Z">
            <w:rPr>
              <w:rFonts w:hint="eastAsia" w:ascii="仿宋" w:hAnsi="仿宋" w:eastAsia="仿宋" w:cs="仿宋"/>
              <w:spacing w:val="-31"/>
              <w:sz w:val="28"/>
              <w:szCs w:val="28"/>
              <w:lang w:eastAsia="zh-CN"/>
            </w:rPr>
          </w:rPrChange>
        </w:rPr>
      </w:pPr>
      <w:r>
        <w:rPr>
          <w:rFonts w:ascii="仿宋" w:hAnsi="仿宋" w:eastAsia="仿宋" w:cs="仿宋"/>
          <w:spacing w:val="-31"/>
          <w:sz w:val="28"/>
          <w:szCs w:val="28"/>
          <w:highlight w:val="none"/>
          <w:rPrChange w:id="1429" w:author="豆豆" w:date="2025-09-28T13:42:01Z">
            <w:rPr>
              <w:rFonts w:ascii="仿宋" w:hAnsi="仿宋" w:eastAsia="仿宋" w:cs="仿宋"/>
              <w:spacing w:val="-31"/>
              <w:sz w:val="28"/>
              <w:szCs w:val="28"/>
            </w:rPr>
          </w:rPrChange>
        </w:rPr>
        <w:t>年</w:t>
      </w:r>
      <w:r>
        <w:rPr>
          <w:rFonts w:ascii="仿宋" w:hAnsi="仿宋" w:eastAsia="仿宋" w:cs="仿宋"/>
          <w:spacing w:val="9"/>
          <w:sz w:val="28"/>
          <w:szCs w:val="28"/>
          <w:highlight w:val="none"/>
          <w:rPrChange w:id="1430" w:author="豆豆" w:date="2025-09-28T13:42:01Z">
            <w:rPr>
              <w:rFonts w:ascii="仿宋" w:hAnsi="仿宋" w:eastAsia="仿宋" w:cs="仿宋"/>
              <w:spacing w:val="9"/>
              <w:sz w:val="28"/>
              <w:szCs w:val="28"/>
            </w:rPr>
          </w:rPrChange>
        </w:rPr>
        <w:t xml:space="preserve">   </w:t>
      </w:r>
      <w:r>
        <w:rPr>
          <w:rFonts w:ascii="仿宋" w:hAnsi="仿宋" w:eastAsia="仿宋" w:cs="仿宋"/>
          <w:spacing w:val="-31"/>
          <w:sz w:val="28"/>
          <w:szCs w:val="28"/>
          <w:highlight w:val="none"/>
          <w:rPrChange w:id="1431" w:author="豆豆" w:date="2025-09-28T13:42:01Z">
            <w:rPr>
              <w:rFonts w:ascii="仿宋" w:hAnsi="仿宋" w:eastAsia="仿宋" w:cs="仿宋"/>
              <w:spacing w:val="-31"/>
              <w:sz w:val="28"/>
              <w:szCs w:val="28"/>
            </w:rPr>
          </w:rPrChange>
        </w:rPr>
        <w:t>月</w:t>
      </w:r>
      <w:r>
        <w:rPr>
          <w:rFonts w:ascii="仿宋" w:hAnsi="仿宋" w:eastAsia="仿宋" w:cs="仿宋"/>
          <w:spacing w:val="26"/>
          <w:sz w:val="28"/>
          <w:szCs w:val="28"/>
          <w:highlight w:val="none"/>
          <w:rPrChange w:id="1432" w:author="豆豆" w:date="2025-09-28T13:42:01Z">
            <w:rPr>
              <w:rFonts w:ascii="仿宋" w:hAnsi="仿宋" w:eastAsia="仿宋" w:cs="仿宋"/>
              <w:spacing w:val="26"/>
              <w:sz w:val="28"/>
              <w:szCs w:val="28"/>
            </w:rPr>
          </w:rPrChange>
        </w:rPr>
        <w:t xml:space="preserve">   </w:t>
      </w:r>
      <w:r>
        <w:rPr>
          <w:rFonts w:ascii="仿宋" w:hAnsi="仿宋" w:eastAsia="仿宋" w:cs="仿宋"/>
          <w:spacing w:val="-31"/>
          <w:sz w:val="28"/>
          <w:szCs w:val="28"/>
          <w:highlight w:val="none"/>
          <w:rPrChange w:id="1433" w:author="豆豆" w:date="2025-09-28T13:42:01Z">
            <w:rPr>
              <w:rFonts w:ascii="仿宋" w:hAnsi="仿宋" w:eastAsia="仿宋" w:cs="仿宋"/>
              <w:spacing w:val="-31"/>
              <w:sz w:val="28"/>
              <w:szCs w:val="28"/>
            </w:rPr>
          </w:rPrChange>
        </w:rPr>
        <w:t>日</w:t>
      </w:r>
      <w:r>
        <w:rPr>
          <w:rFonts w:ascii="仿宋" w:hAnsi="仿宋" w:eastAsia="仿宋" w:cs="仿宋"/>
          <w:spacing w:val="1"/>
          <w:sz w:val="28"/>
          <w:szCs w:val="28"/>
          <w:highlight w:val="none"/>
          <w:rPrChange w:id="1434" w:author="豆豆" w:date="2025-09-28T13:42:01Z">
            <w:rPr>
              <w:rFonts w:ascii="仿宋" w:hAnsi="仿宋" w:eastAsia="仿宋" w:cs="仿宋"/>
              <w:spacing w:val="1"/>
              <w:sz w:val="28"/>
              <w:szCs w:val="28"/>
            </w:rPr>
          </w:rPrChange>
        </w:rPr>
        <w:t xml:space="preserve">                    </w:t>
      </w:r>
      <w:r>
        <w:rPr>
          <w:rFonts w:ascii="仿宋" w:hAnsi="仿宋" w:eastAsia="仿宋" w:cs="仿宋"/>
          <w:spacing w:val="-31"/>
          <w:sz w:val="28"/>
          <w:szCs w:val="28"/>
          <w:highlight w:val="none"/>
          <w:rPrChange w:id="1435" w:author="豆豆" w:date="2025-09-28T13:42:01Z">
            <w:rPr>
              <w:rFonts w:ascii="仿宋" w:hAnsi="仿宋" w:eastAsia="仿宋" w:cs="仿宋"/>
              <w:spacing w:val="-31"/>
              <w:sz w:val="28"/>
              <w:szCs w:val="28"/>
            </w:rPr>
          </w:rPrChange>
        </w:rPr>
        <w:t>年</w:t>
      </w:r>
      <w:r>
        <w:rPr>
          <w:rFonts w:ascii="仿宋" w:hAnsi="仿宋" w:eastAsia="仿宋" w:cs="仿宋"/>
          <w:spacing w:val="12"/>
          <w:sz w:val="28"/>
          <w:szCs w:val="28"/>
          <w:highlight w:val="none"/>
          <w:rPrChange w:id="1436" w:author="豆豆" w:date="2025-09-28T13:42:01Z">
            <w:rPr>
              <w:rFonts w:ascii="仿宋" w:hAnsi="仿宋" w:eastAsia="仿宋" w:cs="仿宋"/>
              <w:spacing w:val="12"/>
              <w:sz w:val="28"/>
              <w:szCs w:val="28"/>
            </w:rPr>
          </w:rPrChange>
        </w:rPr>
        <w:t xml:space="preserve">   </w:t>
      </w:r>
      <w:r>
        <w:rPr>
          <w:rFonts w:ascii="仿宋" w:hAnsi="仿宋" w:eastAsia="仿宋" w:cs="仿宋"/>
          <w:spacing w:val="-31"/>
          <w:sz w:val="28"/>
          <w:szCs w:val="28"/>
          <w:highlight w:val="none"/>
          <w:rPrChange w:id="1437" w:author="豆豆" w:date="2025-09-28T13:42:01Z">
            <w:rPr>
              <w:rFonts w:ascii="仿宋" w:hAnsi="仿宋" w:eastAsia="仿宋" w:cs="仿宋"/>
              <w:spacing w:val="-31"/>
              <w:sz w:val="28"/>
              <w:szCs w:val="28"/>
            </w:rPr>
          </w:rPrChange>
        </w:rPr>
        <w:t>月</w:t>
      </w:r>
      <w:r>
        <w:rPr>
          <w:rFonts w:ascii="仿宋" w:hAnsi="仿宋" w:eastAsia="仿宋" w:cs="仿宋"/>
          <w:spacing w:val="25"/>
          <w:sz w:val="28"/>
          <w:szCs w:val="28"/>
          <w:highlight w:val="none"/>
          <w:rPrChange w:id="1438" w:author="豆豆" w:date="2025-09-28T13:42:01Z">
            <w:rPr>
              <w:rFonts w:ascii="仿宋" w:hAnsi="仿宋" w:eastAsia="仿宋" w:cs="仿宋"/>
              <w:spacing w:val="25"/>
              <w:sz w:val="28"/>
              <w:szCs w:val="28"/>
            </w:rPr>
          </w:rPrChange>
        </w:rPr>
        <w:t xml:space="preserve">   </w:t>
      </w:r>
      <w:r>
        <w:rPr>
          <w:rFonts w:ascii="仿宋" w:hAnsi="仿宋" w:eastAsia="仿宋" w:cs="仿宋"/>
          <w:spacing w:val="-31"/>
          <w:sz w:val="28"/>
          <w:szCs w:val="28"/>
          <w:highlight w:val="none"/>
          <w:rPrChange w:id="1439" w:author="豆豆" w:date="2025-09-28T13:42:01Z">
            <w:rPr>
              <w:rFonts w:ascii="仿宋" w:hAnsi="仿宋" w:eastAsia="仿宋" w:cs="仿宋"/>
              <w:spacing w:val="-31"/>
              <w:sz w:val="28"/>
              <w:szCs w:val="28"/>
            </w:rPr>
          </w:rPrChange>
        </w:rPr>
        <w:t>日</w:t>
      </w:r>
    </w:p>
    <w:sectPr>
      <w:pgSz w:w="11907" w:h="16840"/>
      <w:pgMar w:top="1401" w:right="1786" w:bottom="0" w:left="1786" w:header="0" w:footer="0" w:gutter="0"/>
      <w:cols w:space="720" w:num="1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田田1367556787" w:date="2025-09-23T10:00:15Z" w:initials="">
    <w:p w14:paraId="183D0C35">
      <w:pPr>
        <w:pStyle w:val="2"/>
        <w:rPr>
          <w:rFonts w:hint="default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除了甲乙，还有哪一方？如没有就改为双方</w:t>
      </w:r>
    </w:p>
  </w:comment>
  <w:comment w:id="1" w:author="田田1367556787" w:date="2025-09-23T10:06:04Z" w:initials="">
    <w:p w14:paraId="4A3597A6">
      <w:pPr>
        <w:pStyle w:val="2"/>
        <w:rPr>
          <w:rFonts w:hint="default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如此约定不合适，在实际实施过程中容易造成成本实控。就约定为“固定综合单价”</w:t>
      </w:r>
    </w:p>
  </w:comment>
  <w:comment w:id="2" w:author="田田1367556787" w:date="2025-09-23T11:34:58Z" w:initials="">
    <w:p w14:paraId="4778938F">
      <w:pPr>
        <w:pStyle w:val="2"/>
        <w:rPr>
          <w:rFonts w:hint="default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约定由甲方采购存在巨大风险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183D0C35" w15:done="0"/>
  <w15:commentEx w15:paraId="4A3597A6" w15:done="0"/>
  <w15:commentEx w15:paraId="4778938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5A5AB51"/>
    <w:multiLevelType w:val="singleLevel"/>
    <w:tmpl w:val="75A5AB51"/>
    <w:lvl w:ilvl="0" w:tentative="0">
      <w:start w:val="4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田田1367556787">
    <w15:presenceInfo w15:providerId="WPS Office" w15:userId="2617301430"/>
  </w15:person>
  <w15:person w15:author="WPS_1718633914">
    <w15:presenceInfo w15:providerId="WPS Office" w15:userId="1601953503"/>
  </w15:person>
  <w15:person w15:author="豆豆">
    <w15:presenceInfo w15:providerId="WPS Office" w15:userId="275903520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displayBackgroundShape w:val="1"/>
  <w:revisionView w:markup="0"/>
  <w:trackRevisions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DF61EB3"/>
    <w:rsid w:val="198D78AF"/>
    <w:rsid w:val="1CB86810"/>
    <w:rsid w:val="1EBF050A"/>
    <w:rsid w:val="2B337DD6"/>
    <w:rsid w:val="32586854"/>
    <w:rsid w:val="357D2F32"/>
    <w:rsid w:val="40552625"/>
    <w:rsid w:val="47242D51"/>
    <w:rsid w:val="4AAA7411"/>
    <w:rsid w:val="4EC8126F"/>
    <w:rsid w:val="500A4289"/>
    <w:rsid w:val="59FB5B93"/>
    <w:rsid w:val="62D81DFA"/>
    <w:rsid w:val="6F984E3D"/>
    <w:rsid w:val="76476728"/>
    <w:rsid w:val="7D870F1B"/>
    <w:rsid w:val="7FCE0B7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0" Type="http://schemas.microsoft.com/office/2011/relationships/people" Target="peop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10</Pages>
  <Words>5245</Words>
  <Characters>5335</Characters>
  <TotalTime>4</TotalTime>
  <ScaleCrop>false</ScaleCrop>
  <LinksUpToDate>false</LinksUpToDate>
  <CharactersWithSpaces>5615</CharactersWithSpaces>
  <Application>WPS Office_12.1.0.22529_F1E327BC-269C-435d-A152-05C5408002CA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2025-09-10T11:22:00Z</dcterms:created>
  <dc:creator>Administrator</dc:creator>
  <cp:lastModifiedBy>豆豆</cp:lastModifiedBy>
  <cp:lastPrinted>2025-09-10T09:54:00Z</cp:lastPrinted>
  <dcterms:modified xsi:type="dcterms:W3CDTF">2025-09-28T05:42:04Z</dcterms:modified>
  <dc:title>竞 争 性 磋 商 文 件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2025-09-10T11:23:09Z</vt:filetime>
  </property>
  <property fmtid="{D5CDD505-2E9C-101B-9397-08002B2CF9AE}" pid="4" name="KSOTemplateDocerSaveRecord">
    <vt:lpwstr>eyJoZGlkIjoiODRjZGMwNWQ4NWU5NTA4NjUzZDE1ZTM1ZGI1ZTA1ZjUiLCJ1c2VySWQiOiI0ODQ1Nzg2MTAifQ==</vt:lpwstr>
  </property>
  <property fmtid="{D5CDD505-2E9C-101B-9397-08002B2CF9AE}" pid="5" name="KSOProductBuildVer">
    <vt:lpwstr>2052-12.1.0.22529</vt:lpwstr>
  </property>
  <property fmtid="{D5CDD505-2E9C-101B-9397-08002B2CF9AE}" pid="6" name="ICV">
    <vt:lpwstr>C1C95ECE68A14FA49AD1EC147398CBFE_13</vt:lpwstr>
  </property>
</Properties>
</file>