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141AC">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7F29B985">
      <w:pPr>
        <w:numPr>
          <w:ilvl w:val="0"/>
          <w:numId w:val="0"/>
        </w:numPr>
        <w:spacing w:line="360" w:lineRule="auto"/>
        <w:rPr>
          <w:rFonts w:hint="eastAsia" w:ascii="宋体" w:hAnsi="宋体" w:eastAsia="宋体" w:cs="宋体"/>
          <w:color w:val="auto"/>
          <w:sz w:val="21"/>
          <w:szCs w:val="21"/>
          <w:lang w:val="zh-CN" w:eastAsia="zh-CN"/>
        </w:rPr>
      </w:pPr>
      <w:r>
        <w:rPr>
          <w:rFonts w:hint="eastAsia" w:ascii="宋体" w:hAnsi="宋体" w:eastAsia="宋体" w:cs="宋体"/>
          <w:color w:val="auto"/>
          <w:kern w:val="2"/>
          <w:sz w:val="21"/>
          <w:szCs w:val="21"/>
          <w:lang w:val="zh-CN" w:eastAsia="zh-CN" w:bidi="ar-SA"/>
        </w:rPr>
        <w:t>1.</w:t>
      </w:r>
      <w:r>
        <w:rPr>
          <w:rFonts w:hint="eastAsia" w:ascii="宋体" w:hAnsi="宋体" w:eastAsia="宋体" w:cs="宋体"/>
          <w:color w:val="auto"/>
          <w:sz w:val="21"/>
          <w:szCs w:val="21"/>
          <w:lang w:val="zh-CN" w:eastAsia="zh-CN"/>
        </w:rPr>
        <w:t>法定代表人身份证明或法人授权委托书：法定代表人授权书（附法定代表人、被授权人身份证复印件）及被授权人身份证复印件</w:t>
      </w:r>
      <w:bookmarkStart w:id="56" w:name="_GoBack"/>
      <w:bookmarkEnd w:id="56"/>
      <w:r>
        <w:rPr>
          <w:rFonts w:hint="eastAsia" w:ascii="宋体" w:hAnsi="宋体" w:eastAsia="宋体" w:cs="宋体"/>
          <w:color w:val="auto"/>
          <w:sz w:val="21"/>
          <w:szCs w:val="21"/>
          <w:lang w:val="zh-CN" w:eastAsia="zh-CN"/>
        </w:rPr>
        <w:t>（法定代表人直接参加的，须提供法定代表人身份证明及身份证复印件）；非法人单位参照执行；</w:t>
      </w:r>
    </w:p>
    <w:p w14:paraId="14FEE032">
      <w:pPr>
        <w:numPr>
          <w:ilvl w:val="0"/>
          <w:numId w:val="0"/>
        </w:numPr>
        <w:spacing w:line="360" w:lineRule="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eastAsia="zh-CN"/>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14:paraId="50198DBB">
      <w:pPr>
        <w:spacing w:line="360" w:lineRule="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关联关系：单位负责人为同一人或者存在直接控股、管理关系的不同投标人，不得参加同一合同项下的政府采购活动；</w:t>
      </w:r>
    </w:p>
    <w:p w14:paraId="7948364B">
      <w:pPr>
        <w:spacing w:line="360" w:lineRule="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eastAsia="zh-CN"/>
        </w:rPr>
        <w:t>非联合体承诺书：本项目不接受联合体投标，供应商须提供承诺。</w:t>
      </w:r>
    </w:p>
    <w:p w14:paraId="77371A6F">
      <w:pPr>
        <w:spacing w:line="360" w:lineRule="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eastAsia="zh-CN"/>
        </w:rPr>
        <w:t>须提供《中华人民共和国政府采购法》第二十二条规定的相关证明资料如下：</w:t>
      </w:r>
    </w:p>
    <w:p w14:paraId="3692B708">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（1）有效的主体资格证明文件：具有独立承担民事责任能力的法人、其他组织或自然人，并出具合法有效的营业执照或事业单位法人证书等国家规定的相关证明，自然人参与的提供其身份证明书；</w:t>
      </w:r>
    </w:p>
    <w:p w14:paraId="77E1579B">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1F9E2824">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0D7A6C9C">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（4）财务状况报告：提供202</w:t>
      </w:r>
      <w:r>
        <w:rPr>
          <w:rFonts w:hint="eastAsia" w:ascii="宋体" w:hAnsi="宋体" w:eastAsia="宋体" w:cs="宋体"/>
          <w:sz w:val="21"/>
          <w:szCs w:val="21"/>
          <w:lang w:val="en-US" w:eastAsia="zh-CN"/>
        </w:rPr>
        <w:t>4</w:t>
      </w:r>
      <w:r>
        <w:rPr>
          <w:rFonts w:hint="eastAsia" w:ascii="宋体" w:hAnsi="宋体" w:eastAsia="宋体" w:cs="宋体"/>
          <w:sz w:val="21"/>
          <w:szCs w:val="21"/>
          <w:lang w:val="zh-CN" w:eastAsia="zh-CN"/>
        </w:rPr>
        <w:t>年度经审计的财务报告或提交投标文件截止时间三个月内其基本账户开户银行出具的资信证明或财政部门认可的政府采购专业担保机构出具的投标担保函(以上三种形式的资料提供任何一种即可)；</w:t>
      </w:r>
    </w:p>
    <w:p w14:paraId="719B4E79">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（5）无重大违法记录：参加政府采购活动前3年内，在经营活动中没有重大违法记录（提供书面声明）；</w:t>
      </w:r>
    </w:p>
    <w:p w14:paraId="30957CB5">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（6）履行能力：提供具有履行本合同所必需的设备和专业技术能力的承诺（提供承诺书）。</w:t>
      </w:r>
    </w:p>
    <w:p w14:paraId="7C2714AE">
      <w:pPr>
        <w:rPr>
          <w:rFonts w:hint="eastAsia"/>
          <w:color w:val="auto"/>
          <w:sz w:val="24"/>
          <w:szCs w:val="24"/>
          <w:lang w:eastAsia="zh-CN"/>
        </w:rPr>
      </w:pPr>
      <w:r>
        <w:rPr>
          <w:rFonts w:hint="eastAsia"/>
          <w:color w:val="auto"/>
          <w:sz w:val="24"/>
          <w:szCs w:val="24"/>
          <w:lang w:eastAsia="zh-CN"/>
        </w:rPr>
        <w:br w:type="page"/>
      </w:r>
    </w:p>
    <w:p w14:paraId="26097364">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附件一：</w:t>
      </w:r>
    </w:p>
    <w:p w14:paraId="268A012D">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1181"/>
      <w:bookmarkStart w:id="1" w:name="_Toc15496"/>
      <w:bookmarkStart w:id="2" w:name="_Toc1006"/>
      <w:bookmarkStart w:id="3" w:name="_Toc17"/>
      <w:bookmarkStart w:id="4" w:name="_Toc10064"/>
      <w:bookmarkStart w:id="5" w:name="_Toc1052"/>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eastAsia="zh-CN"/>
        </w:rPr>
        <w:t>书</w:t>
      </w:r>
    </w:p>
    <w:p w14:paraId="467F82A3">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60D651F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4867"/>
      <w:bookmarkStart w:id="9" w:name="_Toc25348"/>
      <w:bookmarkStart w:id="10" w:name="_Toc363474028"/>
      <w:bookmarkStart w:id="11" w:name="_Toc19075"/>
      <w:bookmarkStart w:id="12" w:name="_Toc403077649"/>
      <w:bookmarkStart w:id="13" w:name="_Toc30210"/>
      <w:bookmarkStart w:id="14" w:name="_Toc16097"/>
      <w:bookmarkStart w:id="15" w:name="_Toc426457701"/>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54CCA15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15B005E8">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2B1753D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7715BC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39BBF28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37539BE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7F9DE5A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74A28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5CA035F9">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D8E6993">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EEF666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773C1B9">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6A465ED2">
            <w:pPr>
              <w:pStyle w:val="2"/>
              <w:widowControl/>
              <w:jc w:val="center"/>
              <w:rPr>
                <w:rFonts w:hint="eastAsia" w:ascii="宋体" w:hAnsi="宋体" w:eastAsia="宋体" w:cs="宋体"/>
                <w:szCs w:val="21"/>
                <w:lang w:val="en-US"/>
              </w:rPr>
            </w:pPr>
            <w:r>
              <w:rPr>
                <w:rFonts w:hint="eastAsia" w:ascii="宋体" w:hAnsi="宋体" w:eastAsia="宋体" w:cs="宋体"/>
                <w:szCs w:val="21"/>
              </w:rPr>
              <w:t>（双面）</w:t>
            </w:r>
          </w:p>
          <w:p w14:paraId="52D1CE8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384EB8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0AC0ECAF">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E31839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18DC638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50217D0D">
      <w:pPr>
        <w:pStyle w:val="2"/>
        <w:rPr>
          <w:rFonts w:hint="eastAsia" w:ascii="宋体" w:hAnsi="宋体" w:eastAsia="宋体" w:cs="宋体"/>
          <w:kern w:val="2"/>
          <w:sz w:val="21"/>
          <w:szCs w:val="21"/>
          <w:lang w:val="en-US" w:eastAsia="zh-CN" w:bidi="ar"/>
        </w:rPr>
      </w:pPr>
    </w:p>
    <w:p w14:paraId="17974B5D">
      <w:pPr>
        <w:pStyle w:val="3"/>
        <w:rPr>
          <w:rFonts w:hint="eastAsia" w:ascii="宋体" w:hAnsi="宋体" w:eastAsia="宋体" w:cs="宋体"/>
          <w:kern w:val="2"/>
          <w:sz w:val="21"/>
          <w:szCs w:val="21"/>
          <w:lang w:val="en-US" w:eastAsia="zh-CN" w:bidi="ar"/>
        </w:rPr>
      </w:pPr>
    </w:p>
    <w:p w14:paraId="61899410">
      <w:pPr>
        <w:pStyle w:val="3"/>
        <w:rPr>
          <w:rFonts w:hint="eastAsia" w:ascii="宋体" w:hAnsi="宋体" w:eastAsia="宋体" w:cs="宋体"/>
          <w:kern w:val="2"/>
          <w:sz w:val="21"/>
          <w:szCs w:val="21"/>
          <w:lang w:val="en-US" w:eastAsia="zh-CN" w:bidi="ar"/>
        </w:rPr>
      </w:pPr>
    </w:p>
    <w:p w14:paraId="411AAB0F">
      <w:pPr>
        <w:pStyle w:val="3"/>
        <w:rPr>
          <w:rFonts w:hint="eastAsia" w:ascii="宋体" w:hAnsi="宋体" w:eastAsia="宋体" w:cs="宋体"/>
          <w:kern w:val="2"/>
          <w:sz w:val="21"/>
          <w:szCs w:val="21"/>
          <w:lang w:val="en-US" w:eastAsia="zh-CN" w:bidi="ar"/>
        </w:rPr>
      </w:pPr>
    </w:p>
    <w:p w14:paraId="1A4E2D5C">
      <w:pPr>
        <w:pStyle w:val="3"/>
        <w:rPr>
          <w:rFonts w:hint="eastAsia" w:ascii="宋体" w:hAnsi="宋体" w:eastAsia="宋体" w:cs="宋体"/>
          <w:kern w:val="2"/>
          <w:sz w:val="21"/>
          <w:szCs w:val="21"/>
          <w:lang w:val="en-US" w:eastAsia="zh-CN" w:bidi="ar"/>
        </w:rPr>
      </w:pPr>
    </w:p>
    <w:p w14:paraId="4D93793C">
      <w:pPr>
        <w:pStyle w:val="3"/>
        <w:rPr>
          <w:rFonts w:hint="eastAsia" w:ascii="宋体" w:hAnsi="宋体" w:eastAsia="宋体" w:cs="宋体"/>
          <w:kern w:val="2"/>
          <w:sz w:val="21"/>
          <w:szCs w:val="21"/>
          <w:lang w:val="en-US" w:eastAsia="zh-CN" w:bidi="ar"/>
        </w:rPr>
      </w:pPr>
    </w:p>
    <w:p w14:paraId="78068923">
      <w:pPr>
        <w:pStyle w:val="3"/>
        <w:rPr>
          <w:rFonts w:hint="eastAsia" w:ascii="宋体" w:hAnsi="宋体" w:eastAsia="宋体" w:cs="宋体"/>
          <w:kern w:val="2"/>
          <w:sz w:val="21"/>
          <w:szCs w:val="21"/>
          <w:lang w:val="en-US" w:eastAsia="zh-CN" w:bidi="ar"/>
        </w:rPr>
      </w:pPr>
    </w:p>
    <w:p w14:paraId="6115F03E">
      <w:pPr>
        <w:pStyle w:val="3"/>
        <w:rPr>
          <w:rFonts w:hint="eastAsia" w:ascii="宋体" w:hAnsi="宋体" w:eastAsia="宋体" w:cs="宋体"/>
          <w:kern w:val="2"/>
          <w:sz w:val="21"/>
          <w:szCs w:val="21"/>
          <w:lang w:val="en-US" w:eastAsia="zh-CN" w:bidi="ar"/>
        </w:rPr>
      </w:pPr>
    </w:p>
    <w:p w14:paraId="47973F9D">
      <w:pPr>
        <w:pStyle w:val="3"/>
        <w:rPr>
          <w:rFonts w:hint="eastAsia" w:ascii="宋体" w:hAnsi="宋体" w:eastAsia="宋体" w:cs="宋体"/>
          <w:kern w:val="2"/>
          <w:sz w:val="21"/>
          <w:szCs w:val="21"/>
          <w:lang w:val="en-US" w:eastAsia="zh-CN" w:bidi="ar"/>
        </w:rPr>
      </w:pPr>
    </w:p>
    <w:p w14:paraId="4D3C3D50">
      <w:pPr>
        <w:pStyle w:val="3"/>
        <w:rPr>
          <w:rFonts w:hint="eastAsia" w:ascii="宋体" w:hAnsi="宋体" w:eastAsia="宋体" w:cs="宋体"/>
          <w:kern w:val="2"/>
          <w:sz w:val="21"/>
          <w:szCs w:val="21"/>
          <w:lang w:val="en-US" w:eastAsia="zh-CN" w:bidi="ar"/>
        </w:rPr>
      </w:pPr>
    </w:p>
    <w:p w14:paraId="64E0A7AF">
      <w:pPr>
        <w:pStyle w:val="3"/>
        <w:rPr>
          <w:rFonts w:hint="eastAsia" w:ascii="宋体" w:hAnsi="宋体" w:eastAsia="宋体" w:cs="宋体"/>
          <w:kern w:val="2"/>
          <w:sz w:val="21"/>
          <w:szCs w:val="21"/>
          <w:lang w:val="en-US" w:eastAsia="zh-CN" w:bidi="ar"/>
        </w:rPr>
      </w:pPr>
    </w:p>
    <w:p w14:paraId="696152F2">
      <w:pPr>
        <w:pStyle w:val="3"/>
        <w:rPr>
          <w:rFonts w:hint="eastAsia" w:ascii="宋体" w:hAnsi="宋体" w:eastAsia="宋体" w:cs="宋体"/>
          <w:kern w:val="2"/>
          <w:sz w:val="21"/>
          <w:szCs w:val="21"/>
          <w:lang w:val="en-US" w:eastAsia="zh-CN" w:bidi="ar"/>
        </w:rPr>
      </w:pPr>
    </w:p>
    <w:p w14:paraId="480B6FBD">
      <w:pPr>
        <w:pStyle w:val="3"/>
        <w:rPr>
          <w:rFonts w:hint="eastAsia" w:ascii="宋体" w:hAnsi="宋体" w:eastAsia="宋体" w:cs="宋体"/>
          <w:kern w:val="2"/>
          <w:sz w:val="21"/>
          <w:szCs w:val="21"/>
          <w:lang w:val="en-US" w:eastAsia="zh-CN" w:bidi="ar"/>
        </w:rPr>
      </w:pPr>
    </w:p>
    <w:p w14:paraId="5F8C3DB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1B7399B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700DD11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03795E12">
      <w:pPr>
        <w:pStyle w:val="10"/>
        <w:widowControl/>
        <w:rPr>
          <w:rFonts w:hint="eastAsia" w:ascii="宋体" w:hAnsi="宋体" w:eastAsia="宋体" w:cs="宋体"/>
          <w:sz w:val="21"/>
          <w:szCs w:val="21"/>
          <w:lang w:val="en-US"/>
        </w:rPr>
      </w:pPr>
    </w:p>
    <w:bookmarkEnd w:id="8"/>
    <w:bookmarkEnd w:id="9"/>
    <w:bookmarkEnd w:id="10"/>
    <w:bookmarkEnd w:id="11"/>
    <w:bookmarkEnd w:id="12"/>
    <w:bookmarkEnd w:id="13"/>
    <w:bookmarkEnd w:id="14"/>
    <w:bookmarkEnd w:id="15"/>
    <w:p w14:paraId="11B68E0B">
      <w:pPr>
        <w:rPr>
          <w:rFonts w:hint="eastAsia" w:ascii="宋体" w:hAnsi="宋体" w:eastAsia="宋体" w:cs="宋体"/>
          <w:b/>
          <w:bCs/>
          <w:kern w:val="2"/>
          <w:sz w:val="32"/>
          <w:szCs w:val="32"/>
          <w:lang w:eastAsia="zh-CN"/>
        </w:rPr>
      </w:pPr>
      <w:bookmarkStart w:id="16" w:name="_Toc21507"/>
      <w:bookmarkStart w:id="17" w:name="_Toc30633"/>
      <w:bookmarkStart w:id="18" w:name="_Toc4792"/>
      <w:bookmarkStart w:id="19" w:name="_Toc4852"/>
      <w:bookmarkStart w:id="20" w:name="_Toc26764"/>
      <w:bookmarkStart w:id="21" w:name="_Toc13130"/>
      <w:r>
        <w:rPr>
          <w:rFonts w:hint="eastAsia" w:ascii="宋体" w:hAnsi="宋体" w:eastAsia="宋体" w:cs="宋体"/>
          <w:b/>
          <w:bCs/>
          <w:kern w:val="2"/>
          <w:sz w:val="32"/>
          <w:szCs w:val="32"/>
          <w:lang w:eastAsia="zh-CN"/>
        </w:rPr>
        <w:br w:type="page"/>
      </w:r>
    </w:p>
    <w:p w14:paraId="00178BF1">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1667489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0B7C34A0">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25408ECC">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05204EB0">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57D03656">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27BB5B0D">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4BDC8760">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521BAB12">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58669B0E">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7BD77A66">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1718D393">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3A8FB8DD">
      <w:pPr>
        <w:pStyle w:val="7"/>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2"/>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6BB3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799BA68">
            <w:pPr>
              <w:pStyle w:val="7"/>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BEC446C">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4A5DC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42F050D">
            <w:pPr>
              <w:pStyle w:val="7"/>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FE834B3">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6D89F7E9">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63DA9820">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5F96B62D">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1D240B6F"/>
    <w:p w14:paraId="1A2E023D"/>
    <w:p w14:paraId="5FDC98C8">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5EFB233A">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03707A26">
      <w:pPr>
        <w:rPr>
          <w:rFonts w:hint="eastAsia"/>
          <w:lang w:eastAsia="zh-CN"/>
        </w:rPr>
      </w:pPr>
      <w:r>
        <w:rPr>
          <w:rFonts w:hint="eastAsia"/>
          <w:lang w:eastAsia="zh-CN"/>
        </w:rPr>
        <w:br w:type="page"/>
      </w:r>
    </w:p>
    <w:p w14:paraId="1D609C8A">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22" w:name="_Toc6768"/>
      <w:bookmarkStart w:id="23" w:name="_Toc30181"/>
      <w:bookmarkStart w:id="24" w:name="_Toc7423"/>
      <w:bookmarkStart w:id="25" w:name="_Toc31350"/>
      <w:bookmarkStart w:id="26" w:name="_Toc5031"/>
      <w:bookmarkStart w:id="27" w:name="_Toc27664"/>
      <w:bookmarkStart w:id="28" w:name="_Toc31213"/>
      <w:bookmarkStart w:id="29" w:name="_Toc7395"/>
      <w:bookmarkStart w:id="30" w:name="_Toc29671"/>
      <w:bookmarkStart w:id="31" w:name="_Toc18670"/>
      <w:bookmarkStart w:id="32" w:name="_Toc6826"/>
      <w:bookmarkStart w:id="33" w:name="_Toc8016"/>
      <w:bookmarkStart w:id="34" w:name="_Toc28938"/>
      <w:bookmarkStart w:id="35" w:name="_Toc20104"/>
      <w:r>
        <w:rPr>
          <w:rFonts w:hint="eastAsia" w:asciiTheme="minorHAnsi" w:hAnsiTheme="minorHAnsi" w:eastAsiaTheme="minorEastAsia" w:cstheme="minorBidi"/>
          <w:b w:val="0"/>
          <w:kern w:val="2"/>
          <w:sz w:val="24"/>
          <w:szCs w:val="24"/>
          <w:lang w:val="en-US" w:eastAsia="zh-CN" w:bidi="ar-SA"/>
        </w:rPr>
        <w:t>附件二：</w:t>
      </w:r>
    </w:p>
    <w:p w14:paraId="3A120622">
      <w:pPr>
        <w:pStyle w:val="4"/>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B885D16">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1C4E83E3">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0A9237CF">
      <w:pPr>
        <w:rPr>
          <w:rFonts w:ascii="宋体" w:hAnsi="宋体" w:cs="宋体"/>
          <w:highlight w:val="none"/>
        </w:rPr>
      </w:pPr>
    </w:p>
    <w:p w14:paraId="6C77B187">
      <w:pPr>
        <w:pStyle w:val="8"/>
        <w:rPr>
          <w:rFonts w:ascii="宋体" w:hAnsi="宋体" w:cs="宋体"/>
          <w:highlight w:val="none"/>
        </w:rPr>
      </w:pPr>
    </w:p>
    <w:p w14:paraId="2676D14F">
      <w:pPr>
        <w:spacing w:line="600" w:lineRule="auto"/>
        <w:ind w:firstLine="3780" w:firstLineChars="1800"/>
        <w:jc w:val="left"/>
        <w:rPr>
          <w:rFonts w:ascii="宋体" w:hAnsi="宋体" w:cs="宋体"/>
          <w:szCs w:val="21"/>
          <w:highlight w:val="none"/>
        </w:rPr>
      </w:pPr>
    </w:p>
    <w:p w14:paraId="2A9FE2F1">
      <w:pPr>
        <w:spacing w:line="600" w:lineRule="auto"/>
        <w:ind w:firstLine="3780" w:firstLineChars="1800"/>
        <w:jc w:val="left"/>
        <w:rPr>
          <w:rFonts w:ascii="宋体" w:hAnsi="宋体" w:cs="宋体"/>
          <w:szCs w:val="21"/>
          <w:highlight w:val="none"/>
        </w:rPr>
      </w:pPr>
    </w:p>
    <w:p w14:paraId="5CCC8985">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CC1E3C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0C5F0B1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076323F">
      <w:pPr>
        <w:pStyle w:val="2"/>
        <w:rPr>
          <w:rFonts w:ascii="宋体" w:hAnsi="宋体" w:cs="宋体"/>
          <w:highlight w:val="none"/>
        </w:rPr>
      </w:pPr>
    </w:p>
    <w:p w14:paraId="446CF096">
      <w:pPr>
        <w:rPr>
          <w:rFonts w:ascii="宋体" w:hAnsi="宋体" w:cs="宋体"/>
          <w:highlight w:val="none"/>
        </w:rPr>
      </w:pPr>
    </w:p>
    <w:p w14:paraId="043076F7">
      <w:pPr>
        <w:autoSpaceDE w:val="0"/>
        <w:autoSpaceDN w:val="0"/>
        <w:adjustRightInd w:val="0"/>
        <w:snapToGrid w:val="0"/>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6522"/>
      <w:bookmarkStart w:id="37" w:name="_Toc25778"/>
      <w:bookmarkStart w:id="38" w:name="_Toc17109"/>
      <w:bookmarkStart w:id="39" w:name="_Toc22939"/>
      <w:bookmarkStart w:id="40" w:name="_Toc19874"/>
      <w:bookmarkStart w:id="41" w:name="_Toc16203"/>
      <w:bookmarkStart w:id="42" w:name="_Toc24381"/>
      <w:bookmarkStart w:id="43" w:name="_Toc20888"/>
      <w:bookmarkStart w:id="44" w:name="_Toc13555"/>
      <w:bookmarkStart w:id="45" w:name="_Toc18224"/>
      <w:bookmarkStart w:id="46" w:name="_Toc20975"/>
      <w:bookmarkStart w:id="47" w:name="_Toc16188"/>
      <w:bookmarkStart w:id="48" w:name="_Toc2190"/>
      <w:bookmarkStart w:id="49" w:name="_Toc12215"/>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0E2C4B0F">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507DD214">
      <w:pPr>
        <w:rPr>
          <w:rFonts w:ascii="宋体" w:hAnsi="宋体" w:cs="宋体"/>
          <w:highlight w:val="none"/>
        </w:rPr>
      </w:pPr>
    </w:p>
    <w:p w14:paraId="561C20D2">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7527651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4CF2AA2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7B7F5B6F">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186E19E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7FDB226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6414EF2">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53D1EDD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6CA58D21">
      <w:pPr>
        <w:spacing w:line="360" w:lineRule="auto"/>
        <w:ind w:firstLine="420" w:firstLineChars="200"/>
        <w:rPr>
          <w:rFonts w:ascii="宋体" w:hAnsi="宋体" w:cs="宋体"/>
          <w:color w:val="000000"/>
          <w:szCs w:val="21"/>
          <w:highlight w:val="none"/>
        </w:rPr>
      </w:pPr>
    </w:p>
    <w:p w14:paraId="6D4E20B2">
      <w:pPr>
        <w:spacing w:line="360" w:lineRule="auto"/>
        <w:rPr>
          <w:rFonts w:ascii="宋体" w:hAnsi="宋体" w:cs="宋体"/>
          <w:color w:val="000000"/>
          <w:szCs w:val="21"/>
          <w:highlight w:val="none"/>
        </w:rPr>
      </w:pPr>
    </w:p>
    <w:p w14:paraId="01796FBA">
      <w:pPr>
        <w:spacing w:line="360" w:lineRule="auto"/>
        <w:rPr>
          <w:rFonts w:ascii="宋体" w:hAnsi="宋体" w:cs="宋体"/>
          <w:color w:val="000000"/>
          <w:szCs w:val="21"/>
          <w:highlight w:val="none"/>
        </w:rPr>
      </w:pPr>
    </w:p>
    <w:p w14:paraId="2BB4805F">
      <w:pPr>
        <w:spacing w:line="600" w:lineRule="auto"/>
        <w:ind w:firstLine="3780" w:firstLineChars="1800"/>
        <w:jc w:val="left"/>
        <w:rPr>
          <w:rFonts w:ascii="宋体" w:hAnsi="宋体" w:cs="宋体"/>
          <w:szCs w:val="21"/>
          <w:highlight w:val="none"/>
        </w:rPr>
      </w:pPr>
    </w:p>
    <w:p w14:paraId="40D0C2F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0F704C3">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459C3430">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C39EE09">
      <w:pPr>
        <w:spacing w:line="360" w:lineRule="auto"/>
        <w:rPr>
          <w:rFonts w:ascii="宋体" w:hAnsi="宋体" w:cs="宋体"/>
          <w:color w:val="000000"/>
          <w:szCs w:val="21"/>
          <w:highlight w:val="none"/>
        </w:rPr>
      </w:pPr>
    </w:p>
    <w:p w14:paraId="3D989740">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797A125B">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17695"/>
      <w:bookmarkStart w:id="51" w:name="_Toc16139"/>
      <w:bookmarkStart w:id="52" w:name="_Toc17049"/>
      <w:bookmarkStart w:id="53" w:name="_Toc31586"/>
      <w:bookmarkStart w:id="54" w:name="_Toc591"/>
      <w:bookmarkStart w:id="55" w:name="_Toc26975"/>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3502771A">
      <w:pPr>
        <w:pStyle w:val="14"/>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DF5225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183DE17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228F06D5">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306740E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07E2E5BB">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602AA82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358F241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4998E44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5048F49E">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79EA726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0ED1782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6E0C55BA">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6D1608D7">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0922E06D">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42ED851E">
      <w:pPr>
        <w:snapToGrid w:val="0"/>
        <w:spacing w:line="360" w:lineRule="auto"/>
        <w:ind w:firstLine="1920" w:firstLineChars="800"/>
        <w:rPr>
          <w:rFonts w:hint="eastAsia" w:ascii="宋体" w:hAnsi="宋体" w:eastAsia="宋体" w:cs="宋体"/>
          <w:color w:val="auto"/>
          <w:sz w:val="24"/>
          <w:szCs w:val="24"/>
          <w:highlight w:val="none"/>
        </w:rPr>
      </w:pPr>
    </w:p>
    <w:p w14:paraId="1B6D3D17">
      <w:pPr>
        <w:pStyle w:val="10"/>
        <w:rPr>
          <w:rFonts w:ascii="宋体" w:hAnsi="宋体"/>
          <w:sz w:val="24"/>
          <w:highlight w:val="none"/>
        </w:rPr>
      </w:pPr>
    </w:p>
    <w:p w14:paraId="79928C94">
      <w:pPr>
        <w:pStyle w:val="10"/>
        <w:ind w:firstLine="0"/>
        <w:rPr>
          <w:rFonts w:ascii="宋体" w:hAnsi="宋体"/>
          <w:sz w:val="24"/>
          <w:highlight w:val="none"/>
        </w:rPr>
      </w:pPr>
    </w:p>
    <w:p w14:paraId="4B09C00D">
      <w:pPr>
        <w:snapToGrid w:val="0"/>
        <w:spacing w:line="360" w:lineRule="auto"/>
        <w:rPr>
          <w:rFonts w:ascii="宋体" w:hAnsi="宋体"/>
          <w:b/>
          <w:szCs w:val="21"/>
          <w:highlight w:val="none"/>
        </w:rPr>
      </w:pPr>
    </w:p>
    <w:p w14:paraId="621FB046">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523F5FEA">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150B9088">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1DFB1AAF">
      <w:pPr>
        <w:pStyle w:val="10"/>
        <w:rPr>
          <w:rFonts w:ascii="宋体" w:hAnsi="宋体"/>
          <w:sz w:val="21"/>
          <w:szCs w:val="21"/>
          <w:highlight w:val="none"/>
          <w:u w:val="single"/>
        </w:rPr>
      </w:pPr>
    </w:p>
    <w:p w14:paraId="4FE7D6FE">
      <w:pPr>
        <w:pStyle w:val="10"/>
        <w:rPr>
          <w:rFonts w:ascii="宋体" w:hAnsi="宋体"/>
          <w:sz w:val="21"/>
          <w:szCs w:val="21"/>
          <w:highlight w:val="none"/>
          <w:u w:val="single"/>
        </w:rPr>
      </w:pPr>
    </w:p>
    <w:p w14:paraId="44EC7887">
      <w:pPr>
        <w:pStyle w:val="10"/>
        <w:rPr>
          <w:rFonts w:ascii="宋体" w:hAnsi="宋体"/>
          <w:sz w:val="21"/>
          <w:szCs w:val="21"/>
          <w:highlight w:val="none"/>
          <w:u w:val="single"/>
        </w:rPr>
      </w:pPr>
    </w:p>
    <w:p w14:paraId="768DDDF7">
      <w:pPr>
        <w:pStyle w:val="10"/>
        <w:rPr>
          <w:rFonts w:ascii="宋体" w:hAnsi="宋体"/>
          <w:sz w:val="21"/>
          <w:szCs w:val="21"/>
          <w:highlight w:val="none"/>
          <w:u w:val="single"/>
        </w:rPr>
      </w:pPr>
    </w:p>
    <w:p w14:paraId="7E709BCA">
      <w:pPr>
        <w:pStyle w:val="10"/>
        <w:rPr>
          <w:rFonts w:ascii="宋体" w:hAnsi="宋体"/>
          <w:sz w:val="21"/>
          <w:szCs w:val="21"/>
          <w:highlight w:val="none"/>
          <w:u w:val="single"/>
        </w:rPr>
      </w:pPr>
    </w:p>
    <w:p w14:paraId="076EF35F">
      <w:pPr>
        <w:pStyle w:val="10"/>
        <w:rPr>
          <w:rFonts w:ascii="宋体" w:hAnsi="宋体"/>
          <w:sz w:val="21"/>
          <w:szCs w:val="21"/>
          <w:highlight w:val="none"/>
          <w:u w:val="single"/>
        </w:rPr>
      </w:pPr>
    </w:p>
    <w:p w14:paraId="542E1F9A">
      <w:pPr>
        <w:pStyle w:val="10"/>
        <w:rPr>
          <w:rFonts w:ascii="宋体" w:hAnsi="宋体"/>
          <w:sz w:val="21"/>
          <w:szCs w:val="21"/>
          <w:highlight w:val="none"/>
          <w:u w:val="single"/>
        </w:rPr>
      </w:pPr>
    </w:p>
    <w:p w14:paraId="4453841D">
      <w:pPr>
        <w:pStyle w:val="10"/>
        <w:ind w:left="0" w:leftChars="0" w:firstLine="0" w:firstLineChars="0"/>
        <w:rPr>
          <w:rFonts w:hint="eastAsia" w:ascii="宋体" w:hAnsi="宋体"/>
          <w:sz w:val="21"/>
          <w:szCs w:val="21"/>
          <w:highlight w:val="none"/>
          <w:u w:val="single"/>
          <w:lang w:eastAsia="zh-CN"/>
        </w:rPr>
      </w:pPr>
    </w:p>
    <w:p w14:paraId="1FD68524"/>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74C27DF3"/>
    <w:rsid w:val="093A3733"/>
    <w:rsid w:val="13061DE6"/>
    <w:rsid w:val="15145780"/>
    <w:rsid w:val="1E197CB7"/>
    <w:rsid w:val="22372AAE"/>
    <w:rsid w:val="341077F5"/>
    <w:rsid w:val="3ED75CCC"/>
    <w:rsid w:val="3FF04570"/>
    <w:rsid w:val="436F39FE"/>
    <w:rsid w:val="46B216B9"/>
    <w:rsid w:val="4A35457D"/>
    <w:rsid w:val="528F7C18"/>
    <w:rsid w:val="555F02AD"/>
    <w:rsid w:val="56FC15F5"/>
    <w:rsid w:val="68972A5B"/>
    <w:rsid w:val="69311247"/>
    <w:rsid w:val="6A8D3D49"/>
    <w:rsid w:val="6CC91B21"/>
    <w:rsid w:val="6F83245B"/>
    <w:rsid w:val="71017ADB"/>
    <w:rsid w:val="74380971"/>
    <w:rsid w:val="74C27DF3"/>
    <w:rsid w:val="77B21B30"/>
    <w:rsid w:val="7F754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autoRedefine/>
    <w:qFormat/>
    <w:uiPriority w:val="0"/>
    <w:pPr>
      <w:spacing w:after="120" w:afterLines="0" w:afterAutospacing="0"/>
      <w:ind w:left="420" w:leftChars="200"/>
    </w:pPr>
  </w:style>
  <w:style w:type="paragraph" w:styleId="6">
    <w:name w:val="envelope return"/>
    <w:basedOn w:val="1"/>
    <w:autoRedefine/>
    <w:qFormat/>
    <w:uiPriority w:val="0"/>
    <w:pPr>
      <w:snapToGrid w:val="0"/>
    </w:pPr>
    <w:rPr>
      <w:rFonts w:ascii="Arial" w:hAnsi="Arial"/>
    </w:rPr>
  </w:style>
  <w:style w:type="paragraph" w:styleId="7">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2"/>
    <w:next w:val="11"/>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2714</Words>
  <Characters>2783</Characters>
  <Lines>0</Lines>
  <Paragraphs>0</Paragraphs>
  <TotalTime>1</TotalTime>
  <ScaleCrop>false</ScaleCrop>
  <LinksUpToDate>false</LinksUpToDate>
  <CharactersWithSpaces>3418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WPS_1550105559</cp:lastModifiedBy>
  <dcterms:modified xsi:type="dcterms:W3CDTF">2025-12-23T09:17:13Z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2E37096D4611419A9BF20253EC6814D5_11</vt:lpwstr>
  </property>
  <property fmtid="{D5CDD505-2E9C-101B-9397-08002B2CF9AE}" pid="4" name="KSOTemplateDocerSaveRecord">
    <vt:lpwstr>eyJoZGlkIjoiMWNlMjRmZWRkNzNkYjQzNTIwYzUwZDRiMGZiYjViM2UiLCJ1c2VySWQiOiI0NzI4NTc0NDQifQ==</vt:lpwstr>
  </property>
</Properties>
</file>