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D3AA4">
      <w:pPr>
        <w:keepNext w:val="0"/>
        <w:keepLines w:val="0"/>
        <w:pageBreakBefore w:val="0"/>
        <w:widowControl w:val="0"/>
        <w:kinsoku/>
        <w:wordWrap/>
        <w:overflowPunct/>
        <w:topLinePunct w:val="0"/>
        <w:autoSpaceDE/>
        <w:autoSpaceDN/>
        <w:bidi w:val="0"/>
        <w:adjustRightInd/>
        <w:spacing w:line="480" w:lineRule="auto"/>
        <w:ind w:firstLine="1084" w:firstLineChars="300"/>
        <w:jc w:val="center"/>
      </w:pPr>
      <w:r>
        <w:rPr>
          <w:rFonts w:hint="eastAsia"/>
          <w:b/>
          <w:bCs/>
          <w:sz w:val="36"/>
          <w:szCs w:val="36"/>
        </w:rPr>
        <w:t>合同条款</w:t>
      </w:r>
      <w:ins w:id="0" w:author="Administrator" w:date="2017-11-10T09:44:00Z">
        <w:r>
          <w:rPr>
            <w:rFonts w:hint="eastAsia"/>
            <w:b/>
            <w:bCs/>
            <w:sz w:val="36"/>
            <w:szCs w:val="36"/>
          </w:rPr>
          <w:t>（参考）</w:t>
        </w:r>
      </w:ins>
    </w:p>
    <w:p w14:paraId="0506486F">
      <w:pPr>
        <w:adjustRightInd w:val="0"/>
        <w:snapToGrid w:val="0"/>
        <w:spacing w:line="360" w:lineRule="auto"/>
        <w:rPr>
          <w:rFonts w:ascii="宋体" w:hAnsi="宋体" w:cs="宋体"/>
          <w:b/>
          <w:sz w:val="24"/>
          <w:szCs w:val="24"/>
        </w:rPr>
      </w:pPr>
    </w:p>
    <w:p w14:paraId="326C539D">
      <w:pPr>
        <w:spacing w:line="360" w:lineRule="auto"/>
        <w:ind w:firstLine="472" w:firstLineChars="200"/>
        <w:rPr>
          <w:rFonts w:ascii="宋体" w:hAnsi="宋体"/>
          <w:spacing w:val="-2"/>
          <w:kern w:val="0"/>
          <w:sz w:val="24"/>
        </w:rPr>
      </w:pPr>
      <w:r>
        <w:rPr>
          <w:rFonts w:hint="eastAsia" w:ascii="宋体" w:hAnsi="宋体"/>
          <w:spacing w:val="-2"/>
          <w:kern w:val="0"/>
          <w:sz w:val="24"/>
        </w:rPr>
        <w:t>一、供货合同格式</w:t>
      </w:r>
    </w:p>
    <w:p w14:paraId="0AEAE0E2">
      <w:pPr>
        <w:spacing w:line="360" w:lineRule="auto"/>
        <w:ind w:firstLine="960" w:firstLineChars="400"/>
        <w:rPr>
          <w:rFonts w:ascii="宋体" w:hAnsi="宋体"/>
          <w:spacing w:val="-2"/>
          <w:kern w:val="0"/>
          <w:sz w:val="24"/>
          <w:szCs w:val="22"/>
        </w:rPr>
      </w:pPr>
      <w:r>
        <w:rPr>
          <w:rFonts w:hint="eastAsia" w:ascii="宋体" w:hAnsi="宋体"/>
          <w:sz w:val="24"/>
          <w:szCs w:val="22"/>
          <w:u w:val="single"/>
          <w:lang w:val="en-US" w:eastAsia="zh-CN"/>
        </w:rPr>
        <w:t xml:space="preserve">（项目名称、项目编号）              </w:t>
      </w:r>
      <w:r>
        <w:rPr>
          <w:rFonts w:hint="eastAsia" w:ascii="宋体" w:hAnsi="宋体"/>
          <w:sz w:val="24"/>
          <w:szCs w:val="22"/>
        </w:rPr>
        <w:t>，</w:t>
      </w:r>
      <w:r>
        <w:rPr>
          <w:rFonts w:hint="eastAsia" w:ascii="宋体" w:hAnsi="宋体"/>
          <w:spacing w:val="-2"/>
          <w:kern w:val="0"/>
          <w:sz w:val="24"/>
          <w:szCs w:val="22"/>
        </w:rPr>
        <w:t>在</w:t>
      </w:r>
      <w:r>
        <w:rPr>
          <w:rFonts w:hint="eastAsia" w:ascii="宋体" w:hAnsi="宋体"/>
          <w:spacing w:val="-2"/>
          <w:kern w:val="0"/>
          <w:sz w:val="24"/>
          <w:szCs w:val="22"/>
          <w:u w:val="single"/>
        </w:rPr>
        <w:t xml:space="preserve">   </w:t>
      </w:r>
      <w:r>
        <w:rPr>
          <w:rFonts w:hint="eastAsia" w:ascii="宋体" w:hAnsi="宋体"/>
          <w:spacing w:val="-2"/>
          <w:kern w:val="0"/>
          <w:sz w:val="24"/>
          <w:szCs w:val="22"/>
          <w:u w:val="single"/>
          <w:lang w:val="en-US" w:eastAsia="zh-CN"/>
        </w:rPr>
        <w:t xml:space="preserve">    </w:t>
      </w:r>
      <w:r>
        <w:rPr>
          <w:rFonts w:hint="eastAsia" w:ascii="宋体" w:hAnsi="宋体"/>
          <w:spacing w:val="-2"/>
          <w:kern w:val="0"/>
          <w:sz w:val="24"/>
          <w:szCs w:val="22"/>
          <w:u w:val="single"/>
        </w:rPr>
        <w:t xml:space="preserve">  </w:t>
      </w:r>
      <w:r>
        <w:rPr>
          <w:rFonts w:hint="eastAsia" w:ascii="宋体" w:hAnsi="宋体"/>
          <w:spacing w:val="-2"/>
          <w:kern w:val="0"/>
          <w:sz w:val="24"/>
          <w:szCs w:val="22"/>
        </w:rPr>
        <w:t>的监督管理下，由</w:t>
      </w:r>
      <w:bookmarkStart w:id="0" w:name="_GoBack"/>
      <w:r>
        <w:rPr>
          <w:rFonts w:hint="eastAsia" w:ascii="宋体" w:hAnsi="宋体"/>
          <w:spacing w:val="-2"/>
          <w:kern w:val="0"/>
          <w:sz w:val="24"/>
          <w:szCs w:val="22"/>
          <w:lang w:eastAsia="zh-CN"/>
        </w:rPr>
        <w:t>华春建设工程项目管理有限责任公司</w:t>
      </w:r>
      <w:bookmarkEnd w:id="0"/>
      <w:r>
        <w:rPr>
          <w:rFonts w:hint="eastAsia" w:ascii="宋体" w:hAnsi="宋体"/>
          <w:spacing w:val="-2"/>
          <w:kern w:val="0"/>
          <w:sz w:val="24"/>
          <w:szCs w:val="22"/>
        </w:rPr>
        <w:t>组织公开招标。</w:t>
      </w:r>
      <w:r>
        <w:rPr>
          <w:rFonts w:hint="eastAsia" w:ascii="宋体" w:hAnsi="宋体"/>
          <w:sz w:val="24"/>
          <w:szCs w:val="22"/>
          <w:u w:val="single"/>
          <w:lang w:val="en-US" w:eastAsia="zh-CN"/>
        </w:rPr>
        <w:t xml:space="preserve">   </w:t>
      </w:r>
      <w:r>
        <w:rPr>
          <w:rFonts w:hint="eastAsia" w:ascii="宋体" w:hAnsi="宋体"/>
          <w:spacing w:val="-2"/>
          <w:kern w:val="0"/>
          <w:sz w:val="24"/>
          <w:szCs w:val="22"/>
          <w:u w:val="single"/>
        </w:rPr>
        <w:t>(以下简称“买方”)</w:t>
      </w:r>
      <w:r>
        <w:rPr>
          <w:rFonts w:hint="eastAsia" w:ascii="宋体" w:hAnsi="宋体"/>
          <w:spacing w:val="-2"/>
          <w:kern w:val="0"/>
          <w:sz w:val="24"/>
          <w:szCs w:val="22"/>
        </w:rPr>
        <w:t>确定 (中标</w:t>
      </w:r>
      <w:r>
        <w:rPr>
          <w:rFonts w:hint="eastAsia" w:ascii="宋体" w:hAnsi="宋体"/>
          <w:spacing w:val="-2"/>
          <w:kern w:val="0"/>
          <w:sz w:val="24"/>
          <w:szCs w:val="22"/>
          <w:u w:val="single"/>
        </w:rPr>
        <w:t>单位名称) （以下简称“卖方”）</w:t>
      </w:r>
      <w:r>
        <w:rPr>
          <w:rFonts w:hint="eastAsia" w:ascii="宋体" w:hAnsi="宋体"/>
          <w:spacing w:val="-2"/>
          <w:kern w:val="0"/>
          <w:sz w:val="24"/>
          <w:szCs w:val="22"/>
        </w:rPr>
        <w:t>为中标单位。</w:t>
      </w:r>
    </w:p>
    <w:p w14:paraId="51E8A6FC">
      <w:pPr>
        <w:spacing w:line="360" w:lineRule="auto"/>
        <w:ind w:firstLine="944" w:firstLineChars="400"/>
        <w:rPr>
          <w:rFonts w:ascii="宋体" w:hAnsi="宋体"/>
          <w:spacing w:val="-2"/>
          <w:kern w:val="0"/>
          <w:sz w:val="24"/>
          <w:szCs w:val="22"/>
        </w:rPr>
      </w:pPr>
      <w:r>
        <w:rPr>
          <w:rFonts w:hint="eastAsia" w:ascii="宋体" w:hAnsi="宋体"/>
          <w:spacing w:val="-2"/>
          <w:kern w:val="0"/>
          <w:sz w:val="24"/>
          <w:szCs w:val="22"/>
        </w:rPr>
        <w:t>依据《中华人民共和国民法典》和《中华人民共和国政府采购法》，买方通过公开招标招标采购        （货物名称）        ，并接受了卖方以价格    中标金额大写)   (以下简称“合同价”)提供的产品及服务。</w:t>
      </w:r>
    </w:p>
    <w:p w14:paraId="4BDB2CAA">
      <w:pPr>
        <w:spacing w:line="360" w:lineRule="auto"/>
        <w:ind w:firstLine="480" w:firstLineChars="200"/>
        <w:rPr>
          <w:rFonts w:ascii="宋体" w:hAnsi="宋体"/>
          <w:sz w:val="24"/>
        </w:rPr>
      </w:pPr>
      <w:r>
        <w:rPr>
          <w:rFonts w:hint="eastAsia" w:ascii="宋体" w:hAnsi="宋体"/>
          <w:sz w:val="24"/>
        </w:rPr>
        <w:t>本合同在此声明如下：</w:t>
      </w:r>
    </w:p>
    <w:p w14:paraId="2A25A623">
      <w:pPr>
        <w:spacing w:line="360" w:lineRule="auto"/>
        <w:ind w:firstLine="480" w:firstLineChars="200"/>
        <w:rPr>
          <w:rFonts w:ascii="宋体" w:hAnsi="宋体"/>
          <w:sz w:val="24"/>
        </w:rPr>
      </w:pPr>
      <w:r>
        <w:rPr>
          <w:rFonts w:hint="eastAsia" w:ascii="宋体" w:hAnsi="宋体"/>
          <w:sz w:val="24"/>
        </w:rPr>
        <w:t>1、本合同中的词语和术语的含义与合同条款中定义的相同。</w:t>
      </w:r>
    </w:p>
    <w:p w14:paraId="0D9F00BF">
      <w:pPr>
        <w:spacing w:line="360" w:lineRule="auto"/>
        <w:ind w:firstLine="480" w:firstLineChars="200"/>
        <w:rPr>
          <w:rFonts w:ascii="宋体" w:hAnsi="宋体"/>
          <w:sz w:val="24"/>
        </w:rPr>
      </w:pPr>
      <w:r>
        <w:rPr>
          <w:rFonts w:hint="eastAsia" w:ascii="宋体" w:hAnsi="宋体"/>
          <w:sz w:val="24"/>
        </w:rPr>
        <w:t>2、下述文件是本合同的一部分，并与本合同一起阅读和解释：</w:t>
      </w:r>
    </w:p>
    <w:p w14:paraId="21433D4C">
      <w:pPr>
        <w:spacing w:line="360" w:lineRule="auto"/>
        <w:ind w:firstLine="480" w:firstLineChars="200"/>
        <w:rPr>
          <w:rFonts w:ascii="宋体" w:hAnsi="宋体"/>
          <w:sz w:val="24"/>
        </w:rPr>
      </w:pPr>
      <w:r>
        <w:rPr>
          <w:rFonts w:hint="eastAsia" w:ascii="宋体" w:hAnsi="宋体"/>
          <w:sz w:val="24"/>
        </w:rPr>
        <w:t>2.1、合同条款</w:t>
      </w:r>
    </w:p>
    <w:p w14:paraId="40AEC213">
      <w:pPr>
        <w:spacing w:line="360" w:lineRule="auto"/>
        <w:ind w:firstLine="480" w:firstLineChars="200"/>
        <w:rPr>
          <w:rFonts w:ascii="宋体" w:hAnsi="宋体"/>
          <w:sz w:val="24"/>
        </w:rPr>
      </w:pPr>
      <w:r>
        <w:rPr>
          <w:rFonts w:hint="eastAsia" w:ascii="宋体" w:hAnsi="宋体"/>
          <w:sz w:val="24"/>
        </w:rPr>
        <w:t>2.2、合同条款附件</w:t>
      </w:r>
    </w:p>
    <w:p w14:paraId="707EFE64">
      <w:pPr>
        <w:spacing w:line="360" w:lineRule="auto"/>
        <w:ind w:firstLine="1080" w:firstLineChars="450"/>
        <w:rPr>
          <w:rFonts w:ascii="宋体" w:hAnsi="宋体"/>
          <w:sz w:val="24"/>
        </w:rPr>
      </w:pPr>
      <w:r>
        <w:rPr>
          <w:rFonts w:hint="eastAsia" w:ascii="宋体" w:hAnsi="宋体"/>
          <w:sz w:val="24"/>
        </w:rPr>
        <w:t>附件1—货物清单</w:t>
      </w:r>
    </w:p>
    <w:p w14:paraId="2F874A97">
      <w:pPr>
        <w:spacing w:line="360" w:lineRule="auto"/>
        <w:ind w:firstLine="1080" w:firstLineChars="450"/>
        <w:rPr>
          <w:rFonts w:ascii="宋体" w:hAnsi="宋体"/>
          <w:sz w:val="24"/>
        </w:rPr>
      </w:pPr>
      <w:r>
        <w:rPr>
          <w:rFonts w:hint="eastAsia" w:ascii="宋体" w:hAnsi="宋体"/>
          <w:sz w:val="24"/>
        </w:rPr>
        <w:t>附件2—质量保证承诺</w:t>
      </w:r>
    </w:p>
    <w:p w14:paraId="310F8423">
      <w:pPr>
        <w:spacing w:line="360" w:lineRule="auto"/>
        <w:ind w:firstLine="1080" w:firstLineChars="450"/>
        <w:rPr>
          <w:rFonts w:ascii="宋体" w:hAnsi="宋体"/>
          <w:sz w:val="24"/>
        </w:rPr>
      </w:pPr>
      <w:r>
        <w:rPr>
          <w:rFonts w:hint="eastAsia" w:ascii="宋体" w:hAnsi="宋体"/>
          <w:sz w:val="24"/>
        </w:rPr>
        <w:t>附件3—售后服务方案</w:t>
      </w:r>
    </w:p>
    <w:p w14:paraId="35CD9AC5">
      <w:pPr>
        <w:spacing w:line="360" w:lineRule="auto"/>
        <w:ind w:firstLine="480" w:firstLineChars="200"/>
        <w:rPr>
          <w:rFonts w:ascii="宋体" w:hAnsi="宋体"/>
          <w:sz w:val="24"/>
        </w:rPr>
      </w:pPr>
      <w:r>
        <w:rPr>
          <w:rFonts w:hint="eastAsia" w:ascii="宋体" w:hAnsi="宋体"/>
          <w:sz w:val="24"/>
        </w:rPr>
        <w:t>2.3、中标通知书</w:t>
      </w:r>
    </w:p>
    <w:p w14:paraId="61CAC8AA">
      <w:pPr>
        <w:spacing w:line="360" w:lineRule="auto"/>
        <w:ind w:firstLine="480" w:firstLineChars="200"/>
        <w:rPr>
          <w:rFonts w:ascii="宋体" w:hAnsi="宋体"/>
          <w:sz w:val="24"/>
        </w:rPr>
      </w:pPr>
      <w:r>
        <w:rPr>
          <w:rFonts w:hint="eastAsia" w:ascii="宋体" w:hAnsi="宋体"/>
          <w:sz w:val="24"/>
        </w:rPr>
        <w:t>2.4、招标文件</w:t>
      </w:r>
    </w:p>
    <w:p w14:paraId="152D326F">
      <w:pPr>
        <w:spacing w:line="360" w:lineRule="auto"/>
        <w:ind w:firstLine="480" w:firstLineChars="200"/>
        <w:rPr>
          <w:rFonts w:ascii="宋体" w:hAnsi="宋体"/>
          <w:sz w:val="24"/>
        </w:rPr>
      </w:pPr>
      <w:r>
        <w:rPr>
          <w:rFonts w:hint="eastAsia" w:ascii="宋体" w:hAnsi="宋体"/>
          <w:sz w:val="24"/>
        </w:rPr>
        <w:t>2.5、投标文件</w:t>
      </w:r>
    </w:p>
    <w:p w14:paraId="0368BCF0">
      <w:pPr>
        <w:spacing w:line="360" w:lineRule="auto"/>
        <w:ind w:left="239" w:leftChars="114" w:firstLine="240" w:firstLineChars="100"/>
        <w:rPr>
          <w:rFonts w:ascii="宋体" w:hAnsi="宋体"/>
          <w:sz w:val="24"/>
        </w:rPr>
      </w:pPr>
      <w:r>
        <w:rPr>
          <w:rFonts w:hint="eastAsia" w:ascii="宋体" w:hAnsi="宋体"/>
          <w:sz w:val="24"/>
        </w:rPr>
        <w:t>3、考虑到买方将按照本合同向卖方支付货款，卖方在此保证全部按照合同的规定向买方提供货物和服务，并修补缺陷。</w:t>
      </w:r>
    </w:p>
    <w:p w14:paraId="40624E55">
      <w:pPr>
        <w:spacing w:line="360" w:lineRule="auto"/>
        <w:ind w:firstLine="480" w:firstLineChars="200"/>
        <w:rPr>
          <w:rFonts w:ascii="宋体" w:hAnsi="宋体"/>
          <w:sz w:val="24"/>
        </w:rPr>
      </w:pPr>
      <w:r>
        <w:rPr>
          <w:rFonts w:hint="eastAsia" w:ascii="宋体" w:hAnsi="宋体"/>
          <w:sz w:val="24"/>
        </w:rPr>
        <w:t>4、考虑到卖方提供的货物和服务并修补缺陷，买方在此保证按照合同规定的时间和方式向卖方支付合同价或其他按合同规定应支付的金额。</w:t>
      </w:r>
    </w:p>
    <w:p w14:paraId="406FA25F">
      <w:pPr>
        <w:spacing w:line="360" w:lineRule="auto"/>
        <w:ind w:firstLine="480" w:firstLineChars="200"/>
        <w:rPr>
          <w:rFonts w:ascii="宋体" w:hAnsi="宋体"/>
          <w:sz w:val="24"/>
        </w:rPr>
      </w:pPr>
      <w:r>
        <w:rPr>
          <w:rFonts w:hint="eastAsia" w:ascii="宋体" w:hAnsi="宋体"/>
          <w:kern w:val="0"/>
          <w:sz w:val="24"/>
        </w:rPr>
        <w:t>5、</w:t>
      </w:r>
      <w:r>
        <w:rPr>
          <w:rFonts w:hint="eastAsia" w:ascii="宋体" w:hAnsi="宋体"/>
          <w:sz w:val="24"/>
        </w:rPr>
        <w:t>付款方式</w:t>
      </w:r>
    </w:p>
    <w:p w14:paraId="477028EA">
      <w:pPr>
        <w:spacing w:line="360" w:lineRule="auto"/>
        <w:ind w:firstLine="840" w:firstLineChars="350"/>
        <w:rPr>
          <w:rFonts w:ascii="宋体" w:hAnsi="宋体"/>
          <w:sz w:val="24"/>
        </w:rPr>
      </w:pPr>
      <w:r>
        <w:rPr>
          <w:rFonts w:hint="eastAsia" w:ascii="宋体" w:hAnsi="宋体"/>
          <w:sz w:val="24"/>
        </w:rPr>
        <w:t>双方自行协商。</w:t>
      </w:r>
    </w:p>
    <w:p w14:paraId="3AD85FCA">
      <w:pPr>
        <w:spacing w:line="360" w:lineRule="auto"/>
        <w:ind w:firstLine="360" w:firstLineChars="150"/>
        <w:rPr>
          <w:rFonts w:ascii="宋体" w:hAnsi="宋体"/>
          <w:sz w:val="24"/>
        </w:rPr>
      </w:pPr>
      <w:r>
        <w:rPr>
          <w:rFonts w:hint="eastAsia" w:ascii="宋体" w:hAnsi="宋体"/>
          <w:sz w:val="24"/>
        </w:rPr>
        <w:t xml:space="preserve">6、交货期：自合同签订后 </w:t>
      </w:r>
      <w:r>
        <w:rPr>
          <w:rFonts w:hint="eastAsia" w:ascii="宋体" w:hAnsi="宋体"/>
          <w:sz w:val="24"/>
          <w:u w:val="single"/>
        </w:rPr>
        <w:t xml:space="preserve">    </w:t>
      </w:r>
      <w:r>
        <w:rPr>
          <w:rFonts w:hint="eastAsia" w:ascii="宋体" w:hAnsi="宋体"/>
          <w:sz w:val="24"/>
        </w:rPr>
        <w:t>个日历日。</w:t>
      </w:r>
    </w:p>
    <w:p w14:paraId="55C66796">
      <w:pPr>
        <w:spacing w:line="360" w:lineRule="auto"/>
        <w:ind w:firstLine="480" w:firstLineChars="200"/>
        <w:rPr>
          <w:rFonts w:ascii="宋体" w:hAnsi="宋体"/>
          <w:sz w:val="24"/>
        </w:rPr>
      </w:pPr>
      <w:r>
        <w:rPr>
          <w:rFonts w:hint="eastAsia" w:ascii="宋体" w:hAnsi="宋体"/>
          <w:sz w:val="24"/>
        </w:rPr>
        <w:t xml:space="preserve">   交货地点：</w:t>
      </w:r>
    </w:p>
    <w:p w14:paraId="79055BB5">
      <w:pPr>
        <w:spacing w:line="360" w:lineRule="auto"/>
        <w:ind w:firstLine="480" w:firstLineChars="200"/>
        <w:rPr>
          <w:rFonts w:ascii="宋体" w:hAnsi="宋体"/>
          <w:kern w:val="0"/>
          <w:sz w:val="24"/>
        </w:rPr>
      </w:pPr>
      <w:r>
        <w:rPr>
          <w:rFonts w:hint="eastAsia" w:ascii="宋体" w:hAnsi="宋体"/>
          <w:kern w:val="0"/>
          <w:sz w:val="24"/>
        </w:rPr>
        <w:t>7</w:t>
      </w:r>
      <w:r>
        <w:rPr>
          <w:rFonts w:hint="eastAsia" w:ascii="宋体" w:hAnsi="宋体"/>
          <w:sz w:val="24"/>
        </w:rPr>
        <w:t>、</w:t>
      </w:r>
      <w:r>
        <w:rPr>
          <w:rFonts w:hint="eastAsia" w:ascii="宋体" w:hAnsi="宋体"/>
          <w:kern w:val="0"/>
          <w:sz w:val="24"/>
        </w:rPr>
        <w:t>本合同一式伍份，其中，买方贰份，卖方贰份，</w:t>
      </w:r>
      <w:r>
        <w:rPr>
          <w:rFonts w:hint="eastAsia" w:ascii="宋体" w:hAnsi="宋体"/>
          <w:spacing w:val="-2"/>
          <w:kern w:val="0"/>
          <w:sz w:val="24"/>
        </w:rPr>
        <w:t>财政局</w:t>
      </w:r>
      <w:r>
        <w:rPr>
          <w:rFonts w:hint="eastAsia" w:ascii="宋体" w:hAnsi="宋体"/>
          <w:kern w:val="0"/>
          <w:sz w:val="24"/>
        </w:rPr>
        <w:t>备案壹份。</w:t>
      </w:r>
    </w:p>
    <w:p w14:paraId="658C9F28">
      <w:pPr>
        <w:adjustRightInd w:val="0"/>
        <w:snapToGrid w:val="0"/>
        <w:spacing w:line="360" w:lineRule="auto"/>
        <w:ind w:firstLine="480" w:firstLineChars="200"/>
        <w:rPr>
          <w:rFonts w:ascii="宋体" w:hAnsi="宋体"/>
          <w:kern w:val="0"/>
          <w:sz w:val="24"/>
        </w:rPr>
      </w:pPr>
      <w:r>
        <w:rPr>
          <w:rFonts w:hint="eastAsia" w:ascii="宋体" w:hAnsi="宋体"/>
          <w:kern w:val="0"/>
          <w:sz w:val="24"/>
        </w:rPr>
        <w:t>8</w:t>
      </w:r>
      <w:r>
        <w:rPr>
          <w:rFonts w:hint="eastAsia" w:ascii="宋体" w:hAnsi="宋体"/>
          <w:sz w:val="24"/>
        </w:rPr>
        <w:t>、</w:t>
      </w:r>
      <w:r>
        <w:rPr>
          <w:rFonts w:hint="eastAsia" w:ascii="宋体" w:hAnsi="宋体"/>
          <w:kern w:val="0"/>
          <w:sz w:val="24"/>
        </w:rPr>
        <w:t>本合同由买卖双方共同签字盖章之日起生效。</w:t>
      </w:r>
    </w:p>
    <w:tbl>
      <w:tblPr>
        <w:tblStyle w:val="3"/>
        <w:tblpPr w:leftFromText="180" w:rightFromText="180" w:vertAnchor="text" w:horzAnchor="margin" w:tblpY="54"/>
        <w:tblW w:w="0" w:type="auto"/>
        <w:tblInd w:w="0" w:type="dxa"/>
        <w:tblLayout w:type="fixed"/>
        <w:tblCellMar>
          <w:top w:w="0" w:type="dxa"/>
          <w:left w:w="108" w:type="dxa"/>
          <w:bottom w:w="0" w:type="dxa"/>
          <w:right w:w="108" w:type="dxa"/>
        </w:tblCellMar>
      </w:tblPr>
      <w:tblGrid>
        <w:gridCol w:w="4613"/>
        <w:gridCol w:w="4860"/>
      </w:tblGrid>
      <w:tr w14:paraId="7B8F4DAC">
        <w:tblPrEx>
          <w:tblCellMar>
            <w:top w:w="0" w:type="dxa"/>
            <w:left w:w="108" w:type="dxa"/>
            <w:bottom w:w="0" w:type="dxa"/>
            <w:right w:w="108" w:type="dxa"/>
          </w:tblCellMar>
        </w:tblPrEx>
        <w:trPr>
          <w:trHeight w:val="5759" w:hRule="atLeast"/>
        </w:trPr>
        <w:tc>
          <w:tcPr>
            <w:tcW w:w="4613" w:type="dxa"/>
            <w:tcMar>
              <w:top w:w="113" w:type="dxa"/>
              <w:left w:w="113" w:type="dxa"/>
              <w:bottom w:w="113" w:type="dxa"/>
              <w:right w:w="113" w:type="dxa"/>
            </w:tcMar>
          </w:tcPr>
          <w:p w14:paraId="6B2134F4">
            <w:pPr>
              <w:autoSpaceDE w:val="0"/>
              <w:autoSpaceDN w:val="0"/>
              <w:spacing w:line="360" w:lineRule="auto"/>
              <w:rPr>
                <w:rFonts w:ascii="宋体" w:hAnsi="宋体"/>
                <w:kern w:val="0"/>
                <w:sz w:val="24"/>
              </w:rPr>
            </w:pPr>
          </w:p>
          <w:p w14:paraId="4DACA6E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买方名称： </w:t>
            </w:r>
          </w:p>
          <w:p w14:paraId="516B37EE">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3E2947C0">
            <w:pPr>
              <w:autoSpaceDE w:val="0"/>
              <w:autoSpaceDN w:val="0"/>
              <w:spacing w:line="360" w:lineRule="auto"/>
              <w:ind w:left="210" w:leftChars="100"/>
              <w:rPr>
                <w:rFonts w:ascii="宋体" w:hAnsi="宋体"/>
                <w:kern w:val="0"/>
                <w:sz w:val="24"/>
              </w:rPr>
            </w:pPr>
            <w:r>
              <w:rPr>
                <w:rFonts w:hint="eastAsia" w:ascii="宋体" w:hAnsi="宋体"/>
                <w:kern w:val="0"/>
                <w:sz w:val="24"/>
              </w:rPr>
              <w:t>邮    编：</w:t>
            </w:r>
          </w:p>
          <w:p w14:paraId="50C72565">
            <w:pPr>
              <w:autoSpaceDE w:val="0"/>
              <w:autoSpaceDN w:val="0"/>
              <w:spacing w:line="360" w:lineRule="auto"/>
              <w:ind w:left="210" w:leftChars="100"/>
              <w:rPr>
                <w:rFonts w:ascii="宋体" w:hAnsi="宋体"/>
                <w:kern w:val="0"/>
                <w:sz w:val="24"/>
              </w:rPr>
            </w:pPr>
            <w:r>
              <w:rPr>
                <w:rFonts w:hint="eastAsia" w:ascii="宋体" w:hAnsi="宋体"/>
                <w:kern w:val="0"/>
                <w:sz w:val="24"/>
              </w:rPr>
              <w:t>电    话：</w:t>
            </w:r>
          </w:p>
          <w:p w14:paraId="57B7DDB8">
            <w:pPr>
              <w:autoSpaceDE w:val="0"/>
              <w:autoSpaceDN w:val="0"/>
              <w:spacing w:line="360" w:lineRule="auto"/>
              <w:ind w:left="210" w:leftChars="100"/>
              <w:rPr>
                <w:rFonts w:ascii="宋体" w:hAnsi="宋体"/>
                <w:kern w:val="0"/>
                <w:sz w:val="24"/>
              </w:rPr>
            </w:pPr>
            <w:r>
              <w:rPr>
                <w:rFonts w:hint="eastAsia" w:ascii="宋体" w:hAnsi="宋体"/>
                <w:kern w:val="0"/>
                <w:sz w:val="24"/>
              </w:rPr>
              <w:t>传    真：</w:t>
            </w:r>
          </w:p>
          <w:p w14:paraId="3588F7E7">
            <w:pPr>
              <w:autoSpaceDE w:val="0"/>
              <w:autoSpaceDN w:val="0"/>
              <w:spacing w:line="360" w:lineRule="auto"/>
              <w:ind w:left="210" w:leftChars="100"/>
              <w:rPr>
                <w:rFonts w:ascii="宋体" w:hAnsi="宋体"/>
                <w:kern w:val="0"/>
                <w:sz w:val="24"/>
              </w:rPr>
            </w:pPr>
          </w:p>
          <w:p w14:paraId="0E4145FC">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53441544">
            <w:pPr>
              <w:autoSpaceDE w:val="0"/>
              <w:autoSpaceDN w:val="0"/>
              <w:spacing w:line="360" w:lineRule="auto"/>
              <w:ind w:left="210" w:leftChars="100"/>
              <w:rPr>
                <w:rFonts w:ascii="宋体" w:hAnsi="宋体"/>
                <w:kern w:val="0"/>
                <w:sz w:val="24"/>
              </w:rPr>
            </w:pPr>
          </w:p>
          <w:p w14:paraId="6792FBFC">
            <w:pPr>
              <w:spacing w:line="360" w:lineRule="auto"/>
              <w:ind w:left="210" w:leftChars="100"/>
              <w:rPr>
                <w:rFonts w:ascii="宋体" w:hAnsi="宋体"/>
                <w:sz w:val="24"/>
              </w:rPr>
            </w:pPr>
            <w:r>
              <w:rPr>
                <w:rFonts w:hint="eastAsia" w:ascii="宋体" w:hAnsi="宋体"/>
                <w:kern w:val="0"/>
                <w:sz w:val="24"/>
              </w:rPr>
              <w:t>盖章：</w:t>
            </w:r>
          </w:p>
        </w:tc>
        <w:tc>
          <w:tcPr>
            <w:tcW w:w="4860" w:type="dxa"/>
            <w:tcMar>
              <w:top w:w="113" w:type="dxa"/>
              <w:left w:w="113" w:type="dxa"/>
              <w:bottom w:w="113" w:type="dxa"/>
              <w:right w:w="113" w:type="dxa"/>
            </w:tcMar>
          </w:tcPr>
          <w:p w14:paraId="2B2F6CCF">
            <w:pPr>
              <w:autoSpaceDE w:val="0"/>
              <w:autoSpaceDN w:val="0"/>
              <w:spacing w:line="360" w:lineRule="auto"/>
              <w:ind w:left="210" w:leftChars="100"/>
              <w:rPr>
                <w:rFonts w:ascii="宋体" w:hAnsi="宋体"/>
                <w:kern w:val="0"/>
                <w:sz w:val="24"/>
              </w:rPr>
            </w:pPr>
          </w:p>
          <w:p w14:paraId="6DD64808">
            <w:pPr>
              <w:autoSpaceDE w:val="0"/>
              <w:autoSpaceDN w:val="0"/>
              <w:spacing w:line="360" w:lineRule="auto"/>
              <w:ind w:left="210" w:leftChars="100"/>
              <w:rPr>
                <w:rFonts w:ascii="宋体" w:hAnsi="宋体"/>
                <w:kern w:val="0"/>
                <w:sz w:val="24"/>
              </w:rPr>
            </w:pPr>
            <w:r>
              <w:rPr>
                <w:rFonts w:hint="eastAsia" w:ascii="宋体" w:hAnsi="宋体"/>
                <w:kern w:val="0"/>
                <w:sz w:val="24"/>
              </w:rPr>
              <w:t>卖方名称：</w:t>
            </w:r>
          </w:p>
          <w:p w14:paraId="5383C09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6F273B2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邮    编： </w:t>
            </w:r>
          </w:p>
          <w:p w14:paraId="27F601A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电    话： </w:t>
            </w:r>
          </w:p>
          <w:p w14:paraId="58736BE3">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传    真：  </w:t>
            </w:r>
          </w:p>
          <w:p w14:paraId="6412C9E3">
            <w:pPr>
              <w:autoSpaceDE w:val="0"/>
              <w:autoSpaceDN w:val="0"/>
              <w:spacing w:line="360" w:lineRule="auto"/>
              <w:ind w:left="210" w:leftChars="100"/>
              <w:rPr>
                <w:rFonts w:ascii="宋体" w:hAnsi="宋体"/>
                <w:kern w:val="0"/>
                <w:sz w:val="24"/>
              </w:rPr>
            </w:pPr>
            <w:r>
              <w:rPr>
                <w:rFonts w:hint="eastAsia" w:ascii="宋体" w:hAnsi="宋体"/>
                <w:kern w:val="0"/>
                <w:sz w:val="24"/>
              </w:rPr>
              <w:t>开户银行：</w:t>
            </w:r>
          </w:p>
          <w:p w14:paraId="73486992">
            <w:pPr>
              <w:autoSpaceDE w:val="0"/>
              <w:autoSpaceDN w:val="0"/>
              <w:spacing w:line="360" w:lineRule="auto"/>
              <w:ind w:left="210" w:leftChars="100"/>
              <w:rPr>
                <w:rFonts w:ascii="宋体" w:hAnsi="宋体"/>
                <w:kern w:val="0"/>
                <w:sz w:val="24"/>
              </w:rPr>
            </w:pPr>
            <w:r>
              <w:rPr>
                <w:rFonts w:hint="eastAsia" w:ascii="宋体" w:hAnsi="宋体"/>
                <w:kern w:val="0"/>
                <w:sz w:val="24"/>
              </w:rPr>
              <w:t>帐    号：</w:t>
            </w:r>
          </w:p>
          <w:p w14:paraId="5D1E8C47">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632384C7">
            <w:pPr>
              <w:spacing w:line="360" w:lineRule="auto"/>
              <w:ind w:left="210" w:leftChars="100"/>
              <w:rPr>
                <w:rFonts w:ascii="宋体" w:hAnsi="宋体"/>
                <w:sz w:val="24"/>
              </w:rPr>
            </w:pPr>
            <w:r>
              <w:rPr>
                <w:rFonts w:hint="eastAsia" w:ascii="宋体" w:hAnsi="宋体"/>
                <w:kern w:val="0"/>
                <w:sz w:val="24"/>
              </w:rPr>
              <w:t>盖章：</w:t>
            </w:r>
          </w:p>
        </w:tc>
      </w:tr>
    </w:tbl>
    <w:p w14:paraId="6EED4101">
      <w:pPr>
        <w:adjustRightInd w:val="0"/>
        <w:snapToGrid w:val="0"/>
        <w:spacing w:line="360" w:lineRule="auto"/>
        <w:ind w:firstLine="480" w:firstLineChars="200"/>
        <w:rPr>
          <w:rFonts w:ascii="宋体" w:hAnsi="宋体"/>
          <w:kern w:val="0"/>
          <w:sz w:val="24"/>
        </w:rPr>
      </w:pPr>
      <w:r>
        <w:rPr>
          <w:rFonts w:hint="eastAsia" w:ascii="宋体" w:hAnsi="宋体"/>
          <w:kern w:val="0"/>
          <w:sz w:val="24"/>
        </w:rPr>
        <w:br w:type="page"/>
      </w:r>
      <w:r>
        <w:rPr>
          <w:rFonts w:hint="eastAsia" w:ascii="宋体" w:hAnsi="宋体"/>
          <w:kern w:val="0"/>
          <w:sz w:val="24"/>
        </w:rPr>
        <w:t>二、合同条款</w:t>
      </w:r>
    </w:p>
    <w:p w14:paraId="159DC78C">
      <w:pPr>
        <w:adjustRightInd w:val="0"/>
        <w:snapToGrid w:val="0"/>
        <w:spacing w:line="360" w:lineRule="auto"/>
        <w:ind w:firstLine="480" w:firstLineChars="200"/>
        <w:rPr>
          <w:rFonts w:ascii="宋体" w:hAnsi="宋体"/>
          <w:kern w:val="0"/>
          <w:sz w:val="24"/>
        </w:rPr>
      </w:pPr>
      <w:r>
        <w:rPr>
          <w:rFonts w:hint="eastAsia" w:ascii="宋体" w:hAnsi="宋体"/>
          <w:kern w:val="0"/>
          <w:sz w:val="24"/>
        </w:rPr>
        <w:t>1、定义</w:t>
      </w:r>
    </w:p>
    <w:p w14:paraId="0181B81E">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本合同下列术语应解释为：</w:t>
      </w:r>
    </w:p>
    <w:p w14:paraId="77E0C73A">
      <w:pPr>
        <w:adjustRightInd w:val="0"/>
        <w:snapToGrid w:val="0"/>
        <w:spacing w:line="360" w:lineRule="auto"/>
        <w:ind w:firstLine="480" w:firstLineChars="200"/>
        <w:rPr>
          <w:rFonts w:ascii="宋体" w:hAnsi="宋体"/>
          <w:kern w:val="0"/>
          <w:sz w:val="24"/>
        </w:rPr>
      </w:pPr>
      <w:r>
        <w:rPr>
          <w:rFonts w:hint="eastAsia" w:ascii="宋体" w:hAnsi="宋体"/>
          <w:kern w:val="0"/>
          <w:sz w:val="24"/>
        </w:rPr>
        <w:t>1.1、“合同”系指买卖双方签署的、合同格式中载明的买卖双方所达成的协议，包括所有的附件、附录和招标文件所提到的构成合同的所有文件。</w:t>
      </w:r>
    </w:p>
    <w:p w14:paraId="5764A4F2">
      <w:pPr>
        <w:adjustRightInd w:val="0"/>
        <w:snapToGrid w:val="0"/>
        <w:spacing w:line="360" w:lineRule="auto"/>
        <w:ind w:firstLine="480" w:firstLineChars="200"/>
        <w:rPr>
          <w:rFonts w:ascii="宋体" w:hAnsi="宋体"/>
          <w:kern w:val="0"/>
          <w:sz w:val="24"/>
        </w:rPr>
      </w:pPr>
      <w:r>
        <w:rPr>
          <w:rFonts w:hint="eastAsia" w:ascii="宋体" w:hAnsi="宋体"/>
          <w:kern w:val="0"/>
          <w:sz w:val="24"/>
        </w:rPr>
        <w:t>1.2、“合同价”系指根据本合同规定卖方在正确地完全履行合同义务后买方应支付给卖方的价款。</w:t>
      </w:r>
    </w:p>
    <w:p w14:paraId="00777137">
      <w:pPr>
        <w:adjustRightInd w:val="0"/>
        <w:snapToGrid w:val="0"/>
        <w:spacing w:line="360" w:lineRule="auto"/>
        <w:ind w:firstLine="480" w:firstLineChars="200"/>
        <w:rPr>
          <w:rFonts w:ascii="宋体" w:hAnsi="宋体"/>
          <w:kern w:val="0"/>
          <w:sz w:val="24"/>
        </w:rPr>
      </w:pPr>
      <w:r>
        <w:rPr>
          <w:rFonts w:hint="eastAsia" w:ascii="宋体" w:hAnsi="宋体"/>
          <w:kern w:val="0"/>
          <w:sz w:val="24"/>
        </w:rPr>
        <w:t>1.3、“货物”系指卖方根据本合同规定须向买方提供的一切产品、部件或其它材料。</w:t>
      </w:r>
    </w:p>
    <w:p w14:paraId="6B0699B5">
      <w:pPr>
        <w:adjustRightInd w:val="0"/>
        <w:snapToGrid w:val="0"/>
        <w:spacing w:line="360" w:lineRule="auto"/>
        <w:ind w:firstLine="480" w:firstLineChars="200"/>
        <w:rPr>
          <w:rFonts w:ascii="宋体" w:hAnsi="宋体"/>
          <w:kern w:val="0"/>
          <w:sz w:val="24"/>
        </w:rPr>
      </w:pPr>
      <w:r>
        <w:rPr>
          <w:rFonts w:hint="eastAsia" w:ascii="宋体" w:hAnsi="宋体"/>
          <w:kern w:val="0"/>
          <w:sz w:val="24"/>
        </w:rPr>
        <w:t>1.4、“服务”系指根据本合同规定卖方承担与供货有关的辅助服务如运输、保险以及其它的伴随服务，例如提供技术援助和合同中规定卖方应承担的其它义务。</w:t>
      </w:r>
    </w:p>
    <w:p w14:paraId="7173AAB4">
      <w:pPr>
        <w:adjustRightInd w:val="0"/>
        <w:snapToGrid w:val="0"/>
        <w:spacing w:line="360" w:lineRule="auto"/>
        <w:ind w:firstLine="480" w:firstLineChars="200"/>
        <w:rPr>
          <w:rFonts w:ascii="宋体" w:hAnsi="宋体"/>
          <w:kern w:val="0"/>
          <w:sz w:val="24"/>
        </w:rPr>
      </w:pPr>
      <w:r>
        <w:rPr>
          <w:rFonts w:hint="eastAsia" w:ascii="宋体" w:hAnsi="宋体"/>
          <w:kern w:val="0"/>
          <w:sz w:val="24"/>
        </w:rPr>
        <w:t>1.5、“项目现场”系指本合同项下货物安装、运行的场地。</w:t>
      </w:r>
    </w:p>
    <w:p w14:paraId="2AE56B7E">
      <w:pPr>
        <w:adjustRightInd w:val="0"/>
        <w:snapToGrid w:val="0"/>
        <w:spacing w:line="360" w:lineRule="auto"/>
        <w:ind w:firstLine="480" w:firstLineChars="200"/>
        <w:rPr>
          <w:rFonts w:ascii="宋体" w:hAnsi="宋体"/>
          <w:kern w:val="0"/>
          <w:sz w:val="24"/>
        </w:rPr>
      </w:pPr>
      <w:r>
        <w:rPr>
          <w:rFonts w:hint="eastAsia" w:ascii="宋体" w:hAnsi="宋体"/>
          <w:kern w:val="0"/>
          <w:sz w:val="24"/>
        </w:rPr>
        <w:t>1.6、“合同条款”系指本合同条款。</w:t>
      </w:r>
    </w:p>
    <w:p w14:paraId="79C3F086">
      <w:pPr>
        <w:adjustRightInd w:val="0"/>
        <w:snapToGrid w:val="0"/>
        <w:spacing w:line="360" w:lineRule="auto"/>
        <w:ind w:firstLine="480" w:firstLineChars="200"/>
        <w:rPr>
          <w:rFonts w:hint="eastAsia" w:ascii="宋体" w:hAnsi="宋体"/>
          <w:spacing w:val="-2"/>
          <w:kern w:val="0"/>
          <w:sz w:val="24"/>
          <w:szCs w:val="22"/>
          <w:lang w:val="en-US" w:eastAsia="zh-CN"/>
        </w:rPr>
      </w:pPr>
      <w:r>
        <w:rPr>
          <w:rFonts w:hint="eastAsia" w:ascii="宋体" w:hAnsi="宋体"/>
          <w:kern w:val="0"/>
          <w:sz w:val="24"/>
        </w:rPr>
        <w:t>1.7、“买方”是指购买货物和服务的单位即</w:t>
      </w:r>
      <w:r>
        <w:rPr>
          <w:rFonts w:hint="eastAsia" w:ascii="宋体" w:hAnsi="宋体"/>
          <w:spacing w:val="-2"/>
          <w:kern w:val="0"/>
          <w:sz w:val="24"/>
          <w:szCs w:val="22"/>
          <w:lang w:val="en-US" w:eastAsia="zh-CN"/>
        </w:rPr>
        <w:t>招标人</w:t>
      </w:r>
    </w:p>
    <w:p w14:paraId="65EB829B">
      <w:pPr>
        <w:adjustRightInd w:val="0"/>
        <w:snapToGrid w:val="0"/>
        <w:spacing w:line="360" w:lineRule="auto"/>
        <w:ind w:firstLine="480" w:firstLineChars="200"/>
        <w:rPr>
          <w:rFonts w:ascii="宋体" w:hAnsi="宋体"/>
          <w:kern w:val="0"/>
          <w:sz w:val="24"/>
        </w:rPr>
      </w:pPr>
      <w:r>
        <w:rPr>
          <w:rFonts w:hint="eastAsia" w:ascii="宋体" w:hAnsi="宋体"/>
          <w:kern w:val="0"/>
          <w:sz w:val="24"/>
        </w:rPr>
        <w:t>1.8、“卖方”是指提供本合同内的货物和服务的公司或其它实体即中标人。</w:t>
      </w:r>
    </w:p>
    <w:p w14:paraId="6AB358CA">
      <w:pPr>
        <w:adjustRightInd w:val="0"/>
        <w:snapToGrid w:val="0"/>
        <w:spacing w:line="360" w:lineRule="auto"/>
        <w:ind w:firstLine="480" w:firstLineChars="200"/>
        <w:rPr>
          <w:rFonts w:ascii="宋体" w:hAnsi="宋体"/>
          <w:kern w:val="0"/>
          <w:sz w:val="24"/>
        </w:rPr>
      </w:pPr>
      <w:r>
        <w:rPr>
          <w:rFonts w:hint="eastAsia" w:ascii="宋体" w:hAnsi="宋体"/>
          <w:kern w:val="0"/>
          <w:sz w:val="24"/>
        </w:rPr>
        <w:t>1.9、“天”指日历天数。</w:t>
      </w:r>
    </w:p>
    <w:p w14:paraId="0C4D3D0B">
      <w:pPr>
        <w:adjustRightInd w:val="0"/>
        <w:snapToGrid w:val="0"/>
        <w:spacing w:line="360" w:lineRule="auto"/>
        <w:ind w:firstLine="480" w:firstLineChars="200"/>
        <w:rPr>
          <w:rFonts w:ascii="宋体" w:hAnsi="宋体"/>
          <w:kern w:val="0"/>
          <w:sz w:val="24"/>
        </w:rPr>
      </w:pPr>
      <w:r>
        <w:rPr>
          <w:rFonts w:hint="eastAsia" w:ascii="宋体" w:hAnsi="宋体"/>
          <w:kern w:val="0"/>
          <w:sz w:val="24"/>
        </w:rPr>
        <w:t>2、适用性</w:t>
      </w:r>
    </w:p>
    <w:p w14:paraId="1F6304D9">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本合同条款适用于没有被本项目招标文件规定条款、卖方的投标文件承诺条款所取代的范围。</w:t>
      </w:r>
    </w:p>
    <w:p w14:paraId="34825A31">
      <w:pPr>
        <w:adjustRightInd w:val="0"/>
        <w:snapToGrid w:val="0"/>
        <w:spacing w:line="360" w:lineRule="auto"/>
        <w:ind w:firstLine="480" w:firstLineChars="200"/>
        <w:rPr>
          <w:rFonts w:ascii="宋体" w:hAnsi="宋体"/>
          <w:kern w:val="0"/>
          <w:sz w:val="24"/>
        </w:rPr>
      </w:pPr>
      <w:r>
        <w:rPr>
          <w:rFonts w:hint="eastAsia" w:ascii="宋体" w:hAnsi="宋体"/>
          <w:kern w:val="0"/>
          <w:sz w:val="24"/>
        </w:rPr>
        <w:t>3、使用合同文件和资料</w:t>
      </w:r>
    </w:p>
    <w:p w14:paraId="2920E546">
      <w:pPr>
        <w:adjustRightInd w:val="0"/>
        <w:snapToGrid w:val="0"/>
        <w:spacing w:line="360" w:lineRule="auto"/>
        <w:ind w:firstLine="480" w:firstLineChars="200"/>
        <w:rPr>
          <w:rFonts w:ascii="宋体" w:hAnsi="宋体"/>
          <w:kern w:val="0"/>
          <w:sz w:val="24"/>
        </w:rPr>
      </w:pPr>
      <w:r>
        <w:rPr>
          <w:rFonts w:hint="eastAsia" w:ascii="宋体" w:hAnsi="宋体"/>
          <w:kern w:val="0"/>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24896BB">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rPr>
        <w:t>3.2、</w:t>
      </w:r>
      <w:r>
        <w:rPr>
          <w:rFonts w:hint="eastAsia" w:ascii="宋体" w:hAnsi="宋体"/>
          <w:kern w:val="0"/>
          <w:sz w:val="24"/>
          <w:szCs w:val="22"/>
        </w:rPr>
        <w:t>没有买方事先书面同意，除了履行本合同之外，卖方不应使用合同条款第3-1条所列举的任何文件和资料。</w:t>
      </w:r>
    </w:p>
    <w:p w14:paraId="6CF1F03F">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szCs w:val="22"/>
        </w:rPr>
        <w:t>3.3、除了合同本身以外，合同条款第3-1条所列举的任何文件是买方的财产。如果买方有要求，卖方在完成合同后应将这些文件及全部复制件还给买方。</w:t>
      </w:r>
    </w:p>
    <w:p w14:paraId="1D32E6AD">
      <w:pPr>
        <w:adjustRightInd w:val="0"/>
        <w:snapToGrid w:val="0"/>
        <w:spacing w:line="360" w:lineRule="auto"/>
        <w:ind w:firstLine="480" w:firstLineChars="200"/>
        <w:rPr>
          <w:rFonts w:ascii="宋体" w:hAnsi="宋体"/>
          <w:kern w:val="0"/>
          <w:sz w:val="24"/>
        </w:rPr>
      </w:pPr>
      <w:r>
        <w:rPr>
          <w:rFonts w:hint="eastAsia" w:ascii="宋体" w:hAnsi="宋体"/>
          <w:kern w:val="0"/>
          <w:sz w:val="24"/>
        </w:rPr>
        <w:t>4、专利权</w:t>
      </w:r>
    </w:p>
    <w:p w14:paraId="1788C06D">
      <w:pPr>
        <w:adjustRightInd w:val="0"/>
        <w:snapToGrid w:val="0"/>
        <w:spacing w:line="360" w:lineRule="auto"/>
        <w:ind w:firstLine="480" w:firstLineChars="200"/>
        <w:rPr>
          <w:rFonts w:ascii="宋体" w:hAnsi="宋体"/>
          <w:kern w:val="0"/>
          <w:sz w:val="24"/>
        </w:rPr>
      </w:pPr>
      <w:r>
        <w:rPr>
          <w:rFonts w:hint="eastAsia" w:ascii="宋体" w:hAnsi="宋体"/>
          <w:kern w:val="0"/>
          <w:sz w:val="24"/>
        </w:rPr>
        <w:t>卖方应保证，买方在使用该产品或产品的任何一部分，免受第三方提出的侵犯（其专利权）、商标权、著作权或其它知识产权的起诉。</w:t>
      </w:r>
    </w:p>
    <w:p w14:paraId="69FA0C62">
      <w:pPr>
        <w:adjustRightInd w:val="0"/>
        <w:snapToGrid w:val="0"/>
        <w:spacing w:line="360" w:lineRule="auto"/>
        <w:ind w:firstLine="480" w:firstLineChars="200"/>
        <w:rPr>
          <w:rFonts w:ascii="宋体" w:hAnsi="宋体"/>
          <w:kern w:val="0"/>
          <w:sz w:val="24"/>
        </w:rPr>
      </w:pPr>
      <w:r>
        <w:rPr>
          <w:rFonts w:hint="eastAsia" w:ascii="宋体" w:hAnsi="宋体"/>
          <w:kern w:val="0"/>
          <w:sz w:val="24"/>
        </w:rPr>
        <w:t>5、技术规格</w:t>
      </w:r>
    </w:p>
    <w:p w14:paraId="56CA5235">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5902533E">
      <w:pPr>
        <w:adjustRightInd w:val="0"/>
        <w:snapToGrid w:val="0"/>
        <w:spacing w:line="360" w:lineRule="auto"/>
        <w:ind w:firstLine="480" w:firstLineChars="200"/>
        <w:rPr>
          <w:rFonts w:ascii="宋体" w:hAnsi="宋体"/>
          <w:kern w:val="0"/>
          <w:sz w:val="24"/>
        </w:rPr>
      </w:pPr>
      <w:r>
        <w:rPr>
          <w:rFonts w:hint="eastAsia" w:ascii="宋体" w:hAnsi="宋体"/>
          <w:kern w:val="0"/>
          <w:sz w:val="24"/>
        </w:rPr>
        <w:t>6、检验和测试</w:t>
      </w:r>
    </w:p>
    <w:p w14:paraId="68999F37">
      <w:pPr>
        <w:adjustRightInd w:val="0"/>
        <w:snapToGrid w:val="0"/>
        <w:spacing w:line="360" w:lineRule="auto"/>
        <w:ind w:firstLine="480" w:firstLineChars="200"/>
        <w:rPr>
          <w:rFonts w:ascii="宋体" w:hAnsi="宋体"/>
          <w:kern w:val="0"/>
          <w:sz w:val="24"/>
        </w:rPr>
      </w:pPr>
      <w:r>
        <w:rPr>
          <w:rFonts w:hint="eastAsia" w:ascii="宋体" w:hAnsi="宋体"/>
          <w:kern w:val="0"/>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F75C2A2">
      <w:pPr>
        <w:adjustRightInd w:val="0"/>
        <w:snapToGrid w:val="0"/>
        <w:spacing w:line="360" w:lineRule="auto"/>
        <w:ind w:firstLine="480" w:firstLineChars="200"/>
        <w:rPr>
          <w:rFonts w:ascii="宋体" w:hAnsi="宋体"/>
          <w:kern w:val="0"/>
          <w:sz w:val="24"/>
        </w:rPr>
      </w:pPr>
      <w:r>
        <w:rPr>
          <w:rFonts w:hint="eastAsia" w:ascii="宋体" w:hAnsi="宋体"/>
          <w:kern w:val="0"/>
          <w:sz w:val="24"/>
        </w:rPr>
        <w:t>6.2、检验和测试在买方指定的交货地点进行。</w:t>
      </w:r>
    </w:p>
    <w:p w14:paraId="2B3C719E">
      <w:pPr>
        <w:adjustRightInd w:val="0"/>
        <w:snapToGrid w:val="0"/>
        <w:spacing w:line="360" w:lineRule="auto"/>
        <w:ind w:firstLine="480" w:firstLineChars="200"/>
        <w:rPr>
          <w:rFonts w:ascii="宋体" w:hAnsi="宋体"/>
          <w:kern w:val="0"/>
          <w:sz w:val="24"/>
        </w:rPr>
      </w:pPr>
      <w:r>
        <w:rPr>
          <w:rFonts w:hint="eastAsia" w:ascii="宋体" w:hAnsi="宋体"/>
          <w:kern w:val="0"/>
          <w:sz w:val="24"/>
        </w:rPr>
        <w:t>6.3、如果任何被检验或测试的产品或部件不能满足招标文件及合同的要求，买方可以拒绝接受该产品或部件，卖方应更换被拒绝的产品或部件，或者免费进行必要的修改以满足规格的要求。</w:t>
      </w:r>
    </w:p>
    <w:p w14:paraId="7DA97789">
      <w:pPr>
        <w:adjustRightInd w:val="0"/>
        <w:snapToGrid w:val="0"/>
        <w:spacing w:line="360" w:lineRule="auto"/>
        <w:ind w:firstLine="480" w:firstLineChars="200"/>
        <w:rPr>
          <w:rFonts w:ascii="宋体" w:hAnsi="宋体"/>
          <w:kern w:val="0"/>
          <w:sz w:val="24"/>
        </w:rPr>
      </w:pPr>
      <w:r>
        <w:rPr>
          <w:rFonts w:hint="eastAsia" w:ascii="宋体" w:hAnsi="宋体"/>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D88C44C">
      <w:pPr>
        <w:adjustRightInd w:val="0"/>
        <w:snapToGrid w:val="0"/>
        <w:spacing w:line="360" w:lineRule="auto"/>
        <w:ind w:firstLine="480" w:firstLineChars="200"/>
        <w:rPr>
          <w:rFonts w:ascii="宋体" w:hAnsi="宋体"/>
          <w:kern w:val="0"/>
          <w:sz w:val="24"/>
        </w:rPr>
      </w:pPr>
      <w:r>
        <w:rPr>
          <w:rFonts w:hint="eastAsia" w:ascii="宋体" w:hAnsi="宋体"/>
          <w:kern w:val="0"/>
          <w:sz w:val="24"/>
        </w:rPr>
        <w:t>6.5、如果在产品使用寿命期内，根据检验结果，发现产品的质量或规格与合同要求不符，或被证实有缺陷，包含潜在的缺陷或使用不合适的材料，买方应向卖方提出索赔。</w:t>
      </w:r>
    </w:p>
    <w:p w14:paraId="2FC9881A">
      <w:pPr>
        <w:adjustRightInd w:val="0"/>
        <w:snapToGrid w:val="0"/>
        <w:spacing w:line="360" w:lineRule="auto"/>
        <w:ind w:firstLine="480" w:firstLineChars="200"/>
        <w:rPr>
          <w:rFonts w:ascii="宋体" w:hAnsi="宋体"/>
          <w:kern w:val="0"/>
          <w:sz w:val="24"/>
        </w:rPr>
      </w:pPr>
      <w:r>
        <w:rPr>
          <w:rFonts w:hint="eastAsia" w:ascii="宋体" w:hAnsi="宋体"/>
          <w:kern w:val="0"/>
          <w:sz w:val="24"/>
        </w:rPr>
        <w:t>7、包装及运输</w:t>
      </w:r>
    </w:p>
    <w:p w14:paraId="6135CD09">
      <w:pPr>
        <w:adjustRightInd w:val="0"/>
        <w:snapToGrid w:val="0"/>
        <w:spacing w:line="360" w:lineRule="auto"/>
        <w:ind w:firstLine="480" w:firstLineChars="200"/>
        <w:rPr>
          <w:rFonts w:ascii="宋体" w:hAnsi="宋体"/>
          <w:kern w:val="0"/>
          <w:sz w:val="24"/>
        </w:rPr>
      </w:pPr>
      <w:r>
        <w:rPr>
          <w:rFonts w:hint="eastAsia" w:ascii="宋体" w:hAnsi="宋体"/>
          <w:kern w:val="0"/>
          <w:sz w:val="24"/>
        </w:rPr>
        <w:t>7.1、卖方负责货物到达交货地点前的所有包装、运输、装卸及保险事项，相关费用应包括在合同单价中。</w:t>
      </w:r>
    </w:p>
    <w:p w14:paraId="1B67E858">
      <w:pPr>
        <w:adjustRightInd w:val="0"/>
        <w:snapToGrid w:val="0"/>
        <w:spacing w:line="360" w:lineRule="auto"/>
        <w:ind w:firstLine="480" w:firstLineChars="200"/>
        <w:rPr>
          <w:rFonts w:ascii="宋体" w:hAnsi="宋体"/>
          <w:kern w:val="0"/>
          <w:sz w:val="24"/>
        </w:rPr>
      </w:pPr>
      <w:r>
        <w:rPr>
          <w:rFonts w:hint="eastAsia" w:ascii="宋体" w:hAnsi="宋体"/>
          <w:kern w:val="0"/>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F26115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7.3、货物的运输方式由卖方自行选择，但包装必须满足货物运输和装卸的要求，保证买方收到的是无任何损伤的货物。否则，因此造成的损失由卖方自行承担。 </w:t>
      </w:r>
    </w:p>
    <w:p w14:paraId="59220800">
      <w:pPr>
        <w:adjustRightInd w:val="0"/>
        <w:snapToGrid w:val="0"/>
        <w:spacing w:line="360" w:lineRule="auto"/>
        <w:ind w:firstLine="480" w:firstLineChars="200"/>
        <w:rPr>
          <w:rFonts w:ascii="宋体" w:hAnsi="宋体"/>
          <w:kern w:val="0"/>
          <w:sz w:val="24"/>
        </w:rPr>
      </w:pPr>
      <w:r>
        <w:rPr>
          <w:rFonts w:hint="eastAsia" w:ascii="宋体" w:hAnsi="宋体"/>
          <w:kern w:val="0"/>
          <w:sz w:val="24"/>
        </w:rPr>
        <w:t>8、伴随服务</w:t>
      </w:r>
    </w:p>
    <w:p w14:paraId="76559465">
      <w:pPr>
        <w:adjustRightInd w:val="0"/>
        <w:snapToGrid w:val="0"/>
        <w:spacing w:line="360" w:lineRule="auto"/>
        <w:ind w:firstLine="480" w:firstLineChars="200"/>
        <w:rPr>
          <w:rFonts w:ascii="宋体" w:hAnsi="宋体"/>
          <w:kern w:val="0"/>
          <w:sz w:val="24"/>
        </w:rPr>
      </w:pPr>
      <w:r>
        <w:rPr>
          <w:rFonts w:hint="eastAsia" w:ascii="宋体" w:hAnsi="宋体"/>
          <w:kern w:val="0"/>
          <w:sz w:val="24"/>
        </w:rPr>
        <w:t>8.1、卖方必须在合同生效后</w:t>
      </w:r>
      <w:r>
        <w:rPr>
          <w:rFonts w:hint="eastAsia" w:ascii="宋体" w:hAnsi="宋体"/>
          <w:kern w:val="0"/>
          <w:sz w:val="24"/>
          <w:u w:val="single"/>
          <w:lang w:val="en-US" w:eastAsia="zh-CN"/>
        </w:rPr>
        <w:t xml:space="preserve">     </w:t>
      </w:r>
      <w:r>
        <w:rPr>
          <w:rFonts w:hint="eastAsia" w:ascii="宋体" w:hAnsi="宋体"/>
          <w:kern w:val="0"/>
          <w:sz w:val="24"/>
        </w:rPr>
        <w:t>天内向买方提交所供货物的技术文件（中文技术文件），例如：产品说明、图纸、操作手册、使用说明、维护手册和／或服务指南等。</w:t>
      </w:r>
    </w:p>
    <w:p w14:paraId="0247B48A">
      <w:pPr>
        <w:adjustRightInd w:val="0"/>
        <w:snapToGrid w:val="0"/>
        <w:spacing w:line="360" w:lineRule="auto"/>
        <w:ind w:firstLine="480" w:firstLineChars="200"/>
        <w:rPr>
          <w:rFonts w:ascii="宋体" w:hAnsi="宋体"/>
          <w:kern w:val="0"/>
          <w:sz w:val="24"/>
        </w:rPr>
      </w:pPr>
      <w:r>
        <w:rPr>
          <w:rFonts w:hint="eastAsia" w:ascii="宋体" w:hAnsi="宋体"/>
          <w:kern w:val="0"/>
          <w:sz w:val="24"/>
        </w:rPr>
        <w:t>8.2、卖方应向买方提供下列所有服务，包括本项目招标文件“商务条款”与“技术规格与要求”中规定的附加服务（如果有的话）：</w:t>
      </w:r>
    </w:p>
    <w:p w14:paraId="7C0F8570">
      <w:pPr>
        <w:adjustRightInd w:val="0"/>
        <w:snapToGrid w:val="0"/>
        <w:spacing w:line="360" w:lineRule="auto"/>
        <w:ind w:firstLine="480" w:firstLineChars="200"/>
        <w:rPr>
          <w:rFonts w:ascii="宋体" w:hAnsi="宋体"/>
          <w:kern w:val="0"/>
          <w:sz w:val="24"/>
        </w:rPr>
      </w:pPr>
      <w:r>
        <w:rPr>
          <w:rFonts w:hint="eastAsia" w:ascii="宋体" w:hAnsi="宋体"/>
          <w:kern w:val="0"/>
          <w:sz w:val="24"/>
        </w:rPr>
        <w:t>8.2.1、实施或监督所供货物的现场组装 和/或试运行；</w:t>
      </w:r>
    </w:p>
    <w:p w14:paraId="7CAE3795">
      <w:pPr>
        <w:adjustRightInd w:val="0"/>
        <w:snapToGrid w:val="0"/>
        <w:spacing w:line="360" w:lineRule="auto"/>
        <w:ind w:firstLine="480" w:firstLineChars="200"/>
        <w:rPr>
          <w:rFonts w:ascii="宋体" w:hAnsi="宋体"/>
          <w:kern w:val="0"/>
          <w:sz w:val="24"/>
        </w:rPr>
      </w:pPr>
      <w:r>
        <w:rPr>
          <w:rFonts w:hint="eastAsia" w:ascii="宋体" w:hAnsi="宋体"/>
          <w:kern w:val="0"/>
          <w:sz w:val="24"/>
        </w:rPr>
        <w:t>8.2.2、提供货物组装和/或维修所需的工具；</w:t>
      </w:r>
    </w:p>
    <w:p w14:paraId="32302B30">
      <w:pPr>
        <w:adjustRightInd w:val="0"/>
        <w:snapToGrid w:val="0"/>
        <w:spacing w:line="360" w:lineRule="auto"/>
        <w:ind w:firstLine="480" w:firstLineChars="200"/>
        <w:rPr>
          <w:rFonts w:ascii="宋体" w:hAnsi="宋体"/>
          <w:kern w:val="0"/>
          <w:sz w:val="24"/>
        </w:rPr>
      </w:pPr>
      <w:r>
        <w:rPr>
          <w:rFonts w:hint="eastAsia" w:ascii="宋体" w:hAnsi="宋体"/>
          <w:kern w:val="0"/>
          <w:sz w:val="24"/>
        </w:rPr>
        <w:t>8.2.3、为所供货物的每一适当的单台设备提供详细的操作和维护手册；</w:t>
      </w:r>
    </w:p>
    <w:p w14:paraId="18B280F9">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8.2.4、在双方商定的一定期限内对所供货物实施运行或监督或维护或修理，但前提条件是该服务并不能免除卖方在合同保证期内所承担的义务；  </w:t>
      </w:r>
    </w:p>
    <w:p w14:paraId="6DB8646F">
      <w:pPr>
        <w:adjustRightInd w:val="0"/>
        <w:snapToGrid w:val="0"/>
        <w:spacing w:line="360" w:lineRule="auto"/>
        <w:ind w:firstLine="480" w:firstLineChars="200"/>
        <w:rPr>
          <w:rFonts w:ascii="宋体" w:hAnsi="宋体"/>
          <w:kern w:val="0"/>
          <w:sz w:val="24"/>
        </w:rPr>
      </w:pPr>
      <w:r>
        <w:rPr>
          <w:rFonts w:hint="eastAsia" w:ascii="宋体" w:hAnsi="宋体"/>
          <w:kern w:val="0"/>
          <w:sz w:val="24"/>
        </w:rPr>
        <w:t>8.2.5、在卖方或制造厂和/或在项目现场就所供货物的组装、试运行、运行、维护。</w:t>
      </w:r>
    </w:p>
    <w:p w14:paraId="7494BA88">
      <w:pPr>
        <w:adjustRightInd w:val="0"/>
        <w:snapToGrid w:val="0"/>
        <w:spacing w:line="360" w:lineRule="auto"/>
        <w:ind w:firstLine="480" w:firstLineChars="200"/>
        <w:rPr>
          <w:rFonts w:ascii="宋体" w:hAnsi="宋体"/>
          <w:kern w:val="0"/>
          <w:sz w:val="24"/>
        </w:rPr>
      </w:pPr>
      <w:r>
        <w:rPr>
          <w:rFonts w:hint="eastAsia" w:ascii="宋体" w:hAnsi="宋体"/>
          <w:kern w:val="0"/>
          <w:sz w:val="24"/>
        </w:rPr>
        <w:t>8.3、卖方应提供本项目招标文件“商务条款”和“技术规格与要求”中规定的所有服务。为履行要求的伴随服务的报价或双方商定的费用应包括在合同价中。</w:t>
      </w:r>
    </w:p>
    <w:p w14:paraId="34B96EB5">
      <w:pPr>
        <w:adjustRightInd w:val="0"/>
        <w:snapToGrid w:val="0"/>
        <w:spacing w:line="360" w:lineRule="auto"/>
        <w:ind w:firstLine="480" w:firstLineChars="200"/>
        <w:rPr>
          <w:rFonts w:ascii="宋体" w:hAnsi="宋体"/>
          <w:kern w:val="0"/>
          <w:sz w:val="24"/>
        </w:rPr>
      </w:pPr>
      <w:r>
        <w:rPr>
          <w:rFonts w:hint="eastAsia" w:ascii="宋体" w:hAnsi="宋体"/>
          <w:kern w:val="0"/>
          <w:sz w:val="24"/>
        </w:rPr>
        <w:t>8.4、如果卖方或制造厂提供的伴随服务的费用未含在货物的合同价中，双方应事先就其达成协议，但其费用单价不应超过卖方向其他人提供类似服务所收取的现行单价。</w:t>
      </w:r>
    </w:p>
    <w:p w14:paraId="6AB4633A">
      <w:pPr>
        <w:adjustRightInd w:val="0"/>
        <w:snapToGrid w:val="0"/>
        <w:spacing w:line="360" w:lineRule="auto"/>
        <w:ind w:firstLine="480" w:firstLineChars="200"/>
        <w:rPr>
          <w:rFonts w:ascii="宋体" w:hAnsi="宋体"/>
          <w:kern w:val="0"/>
          <w:sz w:val="24"/>
        </w:rPr>
      </w:pPr>
      <w:r>
        <w:rPr>
          <w:rFonts w:hint="eastAsia" w:ascii="宋体" w:hAnsi="宋体"/>
          <w:kern w:val="0"/>
          <w:sz w:val="24"/>
        </w:rPr>
        <w:t>9、备品备件</w:t>
      </w:r>
    </w:p>
    <w:p w14:paraId="5B2C0A87">
      <w:pPr>
        <w:adjustRightInd w:val="0"/>
        <w:snapToGrid w:val="0"/>
        <w:spacing w:line="360" w:lineRule="auto"/>
        <w:ind w:firstLine="480" w:firstLineChars="200"/>
        <w:rPr>
          <w:rFonts w:ascii="宋体" w:hAnsi="宋体"/>
          <w:kern w:val="0"/>
          <w:sz w:val="24"/>
        </w:rPr>
      </w:pPr>
      <w:r>
        <w:rPr>
          <w:rFonts w:hint="eastAsia" w:ascii="宋体" w:hAnsi="宋体"/>
          <w:kern w:val="0"/>
          <w:sz w:val="24"/>
        </w:rPr>
        <w:t>9.1、卖方可能被要求提供下列与备品备件有关的材料、通知和资料：</w:t>
      </w:r>
    </w:p>
    <w:p w14:paraId="1462A434">
      <w:pPr>
        <w:adjustRightInd w:val="0"/>
        <w:snapToGrid w:val="0"/>
        <w:spacing w:line="360" w:lineRule="auto"/>
        <w:ind w:firstLine="480" w:firstLineChars="200"/>
        <w:rPr>
          <w:rFonts w:ascii="宋体" w:hAnsi="宋体"/>
          <w:kern w:val="0"/>
          <w:sz w:val="24"/>
        </w:rPr>
      </w:pPr>
      <w:r>
        <w:rPr>
          <w:rFonts w:hint="eastAsia" w:ascii="宋体" w:hAnsi="宋体"/>
          <w:kern w:val="0"/>
          <w:sz w:val="24"/>
        </w:rPr>
        <w:t>9.1.1、买方从卖方选购备品备件，但前提条件是该选择并不能免除卖方在合同保证期内所承担的义务；</w:t>
      </w:r>
    </w:p>
    <w:p w14:paraId="05A5B345">
      <w:pPr>
        <w:adjustRightInd w:val="0"/>
        <w:snapToGrid w:val="0"/>
        <w:spacing w:line="360" w:lineRule="auto"/>
        <w:ind w:firstLine="480" w:firstLineChars="200"/>
        <w:rPr>
          <w:rFonts w:ascii="宋体" w:hAnsi="宋体"/>
          <w:kern w:val="0"/>
          <w:sz w:val="24"/>
        </w:rPr>
      </w:pPr>
      <w:r>
        <w:rPr>
          <w:rFonts w:hint="eastAsia" w:ascii="宋体" w:hAnsi="宋体"/>
          <w:kern w:val="0"/>
          <w:sz w:val="24"/>
        </w:rPr>
        <w:t>9.1.2、在备品备件停止生产的情况下，卖方应事先将要停止生产的计划通知买方使买方有足够的时间采购所需的备品备件；</w:t>
      </w:r>
    </w:p>
    <w:p w14:paraId="60327935">
      <w:pPr>
        <w:adjustRightInd w:val="0"/>
        <w:snapToGrid w:val="0"/>
        <w:spacing w:line="360" w:lineRule="auto"/>
        <w:ind w:firstLine="480" w:firstLineChars="200"/>
        <w:rPr>
          <w:rFonts w:ascii="宋体" w:hAnsi="宋体"/>
          <w:kern w:val="0"/>
          <w:sz w:val="24"/>
        </w:rPr>
      </w:pPr>
      <w:r>
        <w:rPr>
          <w:rFonts w:hint="eastAsia" w:ascii="宋体" w:hAnsi="宋体"/>
          <w:kern w:val="0"/>
          <w:sz w:val="24"/>
        </w:rPr>
        <w:t>9.1.3、在备品备件停止生产后，如果买方要求，卖方应免费向买方提供备品备件的蓝图、图纸和规格。</w:t>
      </w:r>
    </w:p>
    <w:p w14:paraId="7B9CD358">
      <w:pPr>
        <w:adjustRightInd w:val="0"/>
        <w:snapToGrid w:val="0"/>
        <w:spacing w:line="360" w:lineRule="auto"/>
        <w:ind w:firstLine="480" w:firstLineChars="200"/>
        <w:rPr>
          <w:rFonts w:ascii="宋体" w:hAnsi="宋体"/>
          <w:kern w:val="0"/>
          <w:sz w:val="24"/>
        </w:rPr>
      </w:pPr>
      <w:r>
        <w:rPr>
          <w:rFonts w:hint="eastAsia" w:ascii="宋体" w:hAnsi="宋体"/>
          <w:kern w:val="0"/>
          <w:sz w:val="24"/>
        </w:rPr>
        <w:t>9.1.4、卖方应按照本项目招标文件“商务条款”和“技术规格与要求”中的规定提供所需的备品备件。</w:t>
      </w:r>
    </w:p>
    <w:p w14:paraId="31650951">
      <w:pPr>
        <w:adjustRightInd w:val="0"/>
        <w:snapToGrid w:val="0"/>
        <w:spacing w:line="360" w:lineRule="auto"/>
        <w:ind w:firstLine="480" w:firstLineChars="200"/>
        <w:rPr>
          <w:rFonts w:ascii="宋体" w:hAnsi="宋体"/>
          <w:kern w:val="0"/>
          <w:sz w:val="24"/>
        </w:rPr>
      </w:pPr>
      <w:r>
        <w:rPr>
          <w:rFonts w:hint="eastAsia" w:ascii="宋体" w:hAnsi="宋体"/>
          <w:kern w:val="0"/>
          <w:sz w:val="24"/>
        </w:rPr>
        <w:t>10、质量保证</w:t>
      </w:r>
    </w:p>
    <w:p w14:paraId="78E9F5F5">
      <w:pPr>
        <w:adjustRightInd w:val="0"/>
        <w:snapToGrid w:val="0"/>
        <w:spacing w:line="360" w:lineRule="auto"/>
        <w:ind w:firstLine="480" w:firstLineChars="200"/>
        <w:rPr>
          <w:rFonts w:ascii="宋体" w:hAnsi="宋体"/>
          <w:kern w:val="0"/>
          <w:sz w:val="24"/>
        </w:rPr>
      </w:pPr>
      <w:r>
        <w:rPr>
          <w:rFonts w:hint="eastAsia" w:ascii="宋体" w:hAnsi="宋体"/>
          <w:kern w:val="0"/>
          <w:sz w:val="24"/>
        </w:rPr>
        <w:t>10.1、质量保证期为终验合格之日起</w:t>
      </w:r>
      <w:r>
        <w:rPr>
          <w:rFonts w:hint="eastAsia" w:ascii="宋体" w:hAnsi="宋体"/>
          <w:kern w:val="0"/>
          <w:sz w:val="24"/>
          <w:u w:val="single"/>
        </w:rPr>
        <w:t xml:space="preserve">   </w:t>
      </w:r>
      <w:r>
        <w:rPr>
          <w:rFonts w:hint="eastAsia" w:ascii="宋体" w:hAnsi="宋体"/>
          <w:kern w:val="0"/>
          <w:sz w:val="24"/>
          <w:u w:val="single"/>
          <w:lang w:val="en-US" w:eastAsia="zh-CN"/>
        </w:rPr>
        <w:t>年</w:t>
      </w:r>
      <w:r>
        <w:rPr>
          <w:rFonts w:hint="eastAsia" w:ascii="宋体" w:hAnsi="宋体"/>
          <w:kern w:val="0"/>
          <w:sz w:val="24"/>
        </w:rPr>
        <w:t>。</w:t>
      </w:r>
    </w:p>
    <w:p w14:paraId="2234FE8B">
      <w:pPr>
        <w:adjustRightInd w:val="0"/>
        <w:snapToGrid w:val="0"/>
        <w:spacing w:line="360" w:lineRule="auto"/>
        <w:ind w:firstLine="480" w:firstLineChars="200"/>
        <w:rPr>
          <w:rFonts w:ascii="宋体" w:hAnsi="宋体"/>
          <w:kern w:val="0"/>
          <w:sz w:val="24"/>
        </w:rPr>
      </w:pPr>
      <w:r>
        <w:rPr>
          <w:rFonts w:hint="eastAsia" w:ascii="宋体" w:hAnsi="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59767198">
      <w:pPr>
        <w:adjustRightInd w:val="0"/>
        <w:snapToGrid w:val="0"/>
        <w:spacing w:line="360" w:lineRule="auto"/>
        <w:ind w:firstLine="480" w:firstLineChars="200"/>
        <w:rPr>
          <w:rFonts w:ascii="宋体" w:hAnsi="宋体"/>
          <w:kern w:val="0"/>
          <w:sz w:val="24"/>
        </w:rPr>
      </w:pPr>
      <w:r>
        <w:rPr>
          <w:rFonts w:hint="eastAsia" w:ascii="宋体" w:hAnsi="宋体"/>
          <w:kern w:val="0"/>
          <w:sz w:val="24"/>
        </w:rPr>
        <w:t>10.3、根据检验结果或者在质量保证期内，如果货物的数量、质量或规格与合同不符，或证实货物是有缺陷的，包括潜在的缺陷，买方应尽快以书面形式向卖方提出所发现的缺陷。</w:t>
      </w:r>
    </w:p>
    <w:p w14:paraId="0EE6630A">
      <w:pPr>
        <w:adjustRightInd w:val="0"/>
        <w:snapToGrid w:val="0"/>
        <w:spacing w:line="360" w:lineRule="auto"/>
        <w:ind w:firstLine="480" w:firstLineChars="200"/>
        <w:rPr>
          <w:rFonts w:ascii="宋体" w:hAnsi="宋体"/>
          <w:kern w:val="0"/>
          <w:sz w:val="24"/>
        </w:rPr>
      </w:pPr>
      <w:r>
        <w:rPr>
          <w:rFonts w:hint="eastAsia" w:ascii="宋体" w:hAnsi="宋体"/>
          <w:kern w:val="0"/>
          <w:sz w:val="24"/>
        </w:rPr>
        <w:t>10.4、卖方收到通知后应在招标文件规定的时间内以合理的速度免费维修或更换有缺陷的货物或部件。</w:t>
      </w:r>
    </w:p>
    <w:p w14:paraId="5C3D27AF">
      <w:pPr>
        <w:adjustRightInd w:val="0"/>
        <w:snapToGrid w:val="0"/>
        <w:spacing w:line="360" w:lineRule="auto"/>
        <w:ind w:firstLine="480" w:firstLineChars="200"/>
        <w:rPr>
          <w:rFonts w:ascii="宋体" w:hAnsi="宋体"/>
          <w:kern w:val="0"/>
          <w:sz w:val="24"/>
        </w:rPr>
      </w:pPr>
      <w:r>
        <w:rPr>
          <w:rFonts w:hint="eastAsia" w:ascii="宋体" w:hAnsi="宋体"/>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07FE6B44">
      <w:pPr>
        <w:adjustRightInd w:val="0"/>
        <w:snapToGrid w:val="0"/>
        <w:spacing w:line="360" w:lineRule="auto"/>
        <w:ind w:firstLine="480" w:firstLineChars="200"/>
        <w:rPr>
          <w:rFonts w:ascii="宋体" w:hAnsi="宋体"/>
          <w:kern w:val="0"/>
          <w:sz w:val="24"/>
        </w:rPr>
      </w:pPr>
      <w:r>
        <w:rPr>
          <w:rFonts w:hint="eastAsia" w:ascii="宋体" w:hAnsi="宋体"/>
          <w:kern w:val="0"/>
          <w:sz w:val="24"/>
        </w:rPr>
        <w:t>11、索赔</w:t>
      </w:r>
    </w:p>
    <w:p w14:paraId="08071D99">
      <w:pPr>
        <w:adjustRightInd w:val="0"/>
        <w:snapToGrid w:val="0"/>
        <w:spacing w:line="360" w:lineRule="auto"/>
        <w:ind w:firstLine="480" w:firstLineChars="200"/>
        <w:rPr>
          <w:rFonts w:ascii="宋体" w:hAnsi="宋体"/>
          <w:kern w:val="0"/>
          <w:sz w:val="24"/>
        </w:rPr>
      </w:pPr>
      <w:r>
        <w:rPr>
          <w:rFonts w:hint="eastAsia" w:ascii="宋体" w:hAnsi="宋体"/>
          <w:kern w:val="0"/>
          <w:sz w:val="24"/>
        </w:rPr>
        <w:t>11.1、如果卖方对偏差负有责任，而买方在安装、验收和质量保证期内提出了索赔，卖方应按照买方同意的下列一种或几种方式结合起来解决索赔事宜：</w:t>
      </w:r>
    </w:p>
    <w:p w14:paraId="0581BDE1">
      <w:pPr>
        <w:adjustRightInd w:val="0"/>
        <w:snapToGrid w:val="0"/>
        <w:spacing w:line="360" w:lineRule="auto"/>
        <w:ind w:firstLine="480" w:firstLineChars="200"/>
        <w:rPr>
          <w:rFonts w:ascii="宋体" w:hAnsi="宋体"/>
          <w:kern w:val="0"/>
          <w:sz w:val="24"/>
        </w:rPr>
      </w:pPr>
      <w:r>
        <w:rPr>
          <w:rFonts w:hint="eastAsia" w:ascii="宋体" w:hAnsi="宋体"/>
          <w:kern w:val="0"/>
          <w:sz w:val="24"/>
        </w:rPr>
        <w:t>11.1.1、卖方同意退货并用合同规定的货币将货款退还给买方，并承担由此发生的一切损失和费用，包括利息、银行手续费、运费、保险费、检验费、仓储费、装卸费以及为看管和保护退回货物所需的其它必要费用。</w:t>
      </w:r>
    </w:p>
    <w:p w14:paraId="730E9FC1">
      <w:pPr>
        <w:adjustRightInd w:val="0"/>
        <w:snapToGrid w:val="0"/>
        <w:spacing w:line="360" w:lineRule="auto"/>
        <w:ind w:firstLine="480" w:firstLineChars="200"/>
        <w:rPr>
          <w:rFonts w:ascii="宋体" w:hAnsi="宋体"/>
          <w:kern w:val="0"/>
          <w:sz w:val="24"/>
        </w:rPr>
      </w:pPr>
      <w:r>
        <w:rPr>
          <w:rFonts w:hint="eastAsia" w:ascii="宋体" w:hAnsi="宋体"/>
          <w:kern w:val="0"/>
          <w:sz w:val="24"/>
        </w:rPr>
        <w:t>11.1.2、根据货物的偏差情况、损坏程度、以及买方所遭受损失的金额，经买卖双方商定降低货物的价格。</w:t>
      </w:r>
    </w:p>
    <w:p w14:paraId="4F9825AB">
      <w:pPr>
        <w:adjustRightInd w:val="0"/>
        <w:snapToGrid w:val="0"/>
        <w:spacing w:line="360" w:lineRule="auto"/>
        <w:ind w:firstLine="480" w:firstLineChars="200"/>
        <w:rPr>
          <w:rFonts w:ascii="宋体" w:hAnsi="宋体"/>
          <w:kern w:val="0"/>
          <w:sz w:val="24"/>
        </w:rPr>
      </w:pPr>
      <w:r>
        <w:rPr>
          <w:rFonts w:hint="eastAsia" w:ascii="宋体" w:hAnsi="宋体"/>
          <w:kern w:val="0"/>
          <w:sz w:val="24"/>
        </w:rPr>
        <w:t>11.1.3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064B3E1">
      <w:pPr>
        <w:adjustRightInd w:val="0"/>
        <w:snapToGrid w:val="0"/>
        <w:spacing w:line="360" w:lineRule="auto"/>
        <w:ind w:firstLine="480" w:firstLineChars="200"/>
        <w:rPr>
          <w:rFonts w:ascii="宋体" w:hAnsi="宋体"/>
          <w:kern w:val="0"/>
          <w:sz w:val="24"/>
        </w:rPr>
      </w:pPr>
      <w:r>
        <w:rPr>
          <w:rFonts w:hint="eastAsia" w:ascii="宋体" w:hAnsi="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68B38831">
      <w:pPr>
        <w:adjustRightInd w:val="0"/>
        <w:snapToGrid w:val="0"/>
        <w:spacing w:line="360" w:lineRule="auto"/>
        <w:ind w:firstLine="480" w:firstLineChars="200"/>
        <w:rPr>
          <w:rFonts w:ascii="宋体" w:hAnsi="宋体"/>
          <w:kern w:val="0"/>
          <w:sz w:val="24"/>
        </w:rPr>
      </w:pPr>
      <w:r>
        <w:rPr>
          <w:rFonts w:hint="eastAsia" w:ascii="宋体" w:hAnsi="宋体"/>
          <w:kern w:val="0"/>
          <w:sz w:val="24"/>
        </w:rPr>
        <w:t>12、变更指令</w:t>
      </w:r>
    </w:p>
    <w:p w14:paraId="380ADB86">
      <w:pPr>
        <w:adjustRightInd w:val="0"/>
        <w:snapToGrid w:val="0"/>
        <w:spacing w:line="360" w:lineRule="auto"/>
        <w:ind w:firstLine="480" w:firstLineChars="200"/>
        <w:rPr>
          <w:rFonts w:ascii="宋体" w:hAnsi="宋体"/>
          <w:kern w:val="0"/>
          <w:sz w:val="24"/>
        </w:rPr>
      </w:pPr>
      <w:r>
        <w:rPr>
          <w:rFonts w:hint="eastAsia" w:ascii="宋体" w:hAnsi="宋体"/>
          <w:kern w:val="0"/>
          <w:sz w:val="24"/>
        </w:rPr>
        <w:t>12.1、买方可以在任何时候书面向卖方发出指令，在本合同的一般范围内变更下述一项或几项：</w:t>
      </w:r>
    </w:p>
    <w:p w14:paraId="7DFF9884">
      <w:pPr>
        <w:adjustRightInd w:val="0"/>
        <w:snapToGrid w:val="0"/>
        <w:spacing w:line="360" w:lineRule="auto"/>
        <w:ind w:firstLine="480" w:firstLineChars="200"/>
        <w:rPr>
          <w:rFonts w:ascii="宋体" w:hAnsi="宋体"/>
          <w:kern w:val="0"/>
          <w:sz w:val="24"/>
        </w:rPr>
      </w:pPr>
      <w:r>
        <w:rPr>
          <w:rFonts w:hint="eastAsia" w:ascii="宋体" w:hAnsi="宋体"/>
          <w:kern w:val="0"/>
          <w:sz w:val="24"/>
        </w:rPr>
        <w:t>12.1.1、本合同项下提供的货物是专为买方制造时，变更图纸、设计或规格；</w:t>
      </w:r>
    </w:p>
    <w:p w14:paraId="61C8CD1F">
      <w:pPr>
        <w:adjustRightInd w:val="0"/>
        <w:snapToGrid w:val="0"/>
        <w:spacing w:line="360" w:lineRule="auto"/>
        <w:ind w:firstLine="480" w:firstLineChars="200"/>
        <w:rPr>
          <w:rFonts w:ascii="宋体" w:hAnsi="宋体"/>
          <w:kern w:val="0"/>
          <w:sz w:val="24"/>
        </w:rPr>
      </w:pPr>
      <w:r>
        <w:rPr>
          <w:rFonts w:hint="eastAsia" w:ascii="宋体" w:hAnsi="宋体"/>
          <w:kern w:val="0"/>
          <w:sz w:val="24"/>
        </w:rPr>
        <w:t>12.1.2、运输或包装的方法；</w:t>
      </w:r>
    </w:p>
    <w:p w14:paraId="3FD42958">
      <w:pPr>
        <w:adjustRightInd w:val="0"/>
        <w:snapToGrid w:val="0"/>
        <w:spacing w:line="360" w:lineRule="auto"/>
        <w:ind w:firstLine="480" w:firstLineChars="200"/>
        <w:rPr>
          <w:rFonts w:ascii="宋体" w:hAnsi="宋体"/>
          <w:kern w:val="0"/>
          <w:sz w:val="24"/>
        </w:rPr>
      </w:pPr>
      <w:r>
        <w:rPr>
          <w:rFonts w:hint="eastAsia" w:ascii="宋体" w:hAnsi="宋体"/>
          <w:kern w:val="0"/>
          <w:sz w:val="24"/>
        </w:rPr>
        <w:t>12.1.3、交货地点；</w:t>
      </w:r>
    </w:p>
    <w:p w14:paraId="1BEB2BE9">
      <w:pPr>
        <w:adjustRightInd w:val="0"/>
        <w:snapToGrid w:val="0"/>
        <w:spacing w:line="360" w:lineRule="auto"/>
        <w:ind w:firstLine="480" w:firstLineChars="200"/>
        <w:rPr>
          <w:rFonts w:ascii="宋体" w:hAnsi="宋体"/>
          <w:kern w:val="0"/>
          <w:sz w:val="24"/>
        </w:rPr>
      </w:pPr>
      <w:r>
        <w:rPr>
          <w:rFonts w:hint="eastAsia" w:ascii="宋体" w:hAnsi="宋体"/>
          <w:kern w:val="0"/>
          <w:sz w:val="24"/>
        </w:rPr>
        <w:t>12.1.4、卖方提供的服务。</w:t>
      </w:r>
    </w:p>
    <w:p w14:paraId="4EC8B9D7">
      <w:pPr>
        <w:adjustRightInd w:val="0"/>
        <w:snapToGrid w:val="0"/>
        <w:spacing w:line="360" w:lineRule="auto"/>
        <w:ind w:firstLine="480" w:firstLineChars="200"/>
        <w:rPr>
          <w:rFonts w:ascii="宋体" w:hAnsi="宋体"/>
          <w:kern w:val="0"/>
          <w:sz w:val="24"/>
        </w:rPr>
      </w:pPr>
      <w:r>
        <w:rPr>
          <w:rFonts w:hint="eastAsia" w:ascii="宋体" w:hAnsi="宋体"/>
          <w:kern w:val="0"/>
          <w:sz w:val="24"/>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01AC0DE0">
      <w:pPr>
        <w:adjustRightInd w:val="0"/>
        <w:snapToGrid w:val="0"/>
        <w:spacing w:line="360" w:lineRule="auto"/>
        <w:ind w:firstLine="480" w:firstLineChars="200"/>
        <w:rPr>
          <w:rFonts w:ascii="宋体" w:hAnsi="宋体"/>
          <w:kern w:val="0"/>
          <w:sz w:val="24"/>
        </w:rPr>
      </w:pPr>
      <w:r>
        <w:rPr>
          <w:rFonts w:hint="eastAsia" w:ascii="宋体" w:hAnsi="宋体"/>
          <w:kern w:val="0"/>
          <w:sz w:val="24"/>
        </w:rPr>
        <w:t>13、合同修改</w:t>
      </w:r>
    </w:p>
    <w:p w14:paraId="3732C9C9">
      <w:pPr>
        <w:adjustRightInd w:val="0"/>
        <w:snapToGrid w:val="0"/>
        <w:spacing w:line="360" w:lineRule="auto"/>
        <w:ind w:firstLine="480" w:firstLineChars="200"/>
        <w:rPr>
          <w:rFonts w:ascii="宋体" w:hAnsi="宋体"/>
          <w:kern w:val="0"/>
          <w:sz w:val="24"/>
        </w:rPr>
      </w:pPr>
      <w:r>
        <w:rPr>
          <w:rFonts w:hint="eastAsia" w:ascii="宋体" w:hAnsi="宋体"/>
          <w:kern w:val="0"/>
          <w:sz w:val="24"/>
        </w:rPr>
        <w:t>除了合同条款第12条的情况，不应对合同条款进行任何变更或修改，除非双方同意并签订书面的合同修改书。</w:t>
      </w:r>
    </w:p>
    <w:p w14:paraId="32EA2BF2">
      <w:pPr>
        <w:adjustRightInd w:val="0"/>
        <w:snapToGrid w:val="0"/>
        <w:spacing w:line="360" w:lineRule="auto"/>
        <w:ind w:firstLine="480" w:firstLineChars="200"/>
        <w:rPr>
          <w:rFonts w:ascii="宋体" w:hAnsi="宋体"/>
          <w:kern w:val="0"/>
          <w:sz w:val="24"/>
        </w:rPr>
      </w:pPr>
      <w:r>
        <w:rPr>
          <w:rFonts w:hint="eastAsia" w:ascii="宋体" w:hAnsi="宋体"/>
          <w:kern w:val="0"/>
          <w:sz w:val="24"/>
        </w:rPr>
        <w:t>14、转让</w:t>
      </w:r>
    </w:p>
    <w:p w14:paraId="5CDAA42E">
      <w:pPr>
        <w:adjustRightInd w:val="0"/>
        <w:snapToGrid w:val="0"/>
        <w:spacing w:line="360" w:lineRule="auto"/>
        <w:ind w:firstLine="480" w:firstLineChars="200"/>
        <w:rPr>
          <w:rFonts w:ascii="宋体" w:hAnsi="宋体"/>
          <w:kern w:val="0"/>
          <w:sz w:val="24"/>
        </w:rPr>
      </w:pPr>
      <w:r>
        <w:rPr>
          <w:rFonts w:hint="eastAsia" w:ascii="宋体" w:hAnsi="宋体"/>
          <w:kern w:val="0"/>
          <w:sz w:val="24"/>
        </w:rPr>
        <w:t>未经买方事先书面同意，卖方不得部分转让或全部转让其应履行的合同义务。</w:t>
      </w:r>
    </w:p>
    <w:p w14:paraId="65E64BE3">
      <w:pPr>
        <w:adjustRightInd w:val="0"/>
        <w:snapToGrid w:val="0"/>
        <w:spacing w:line="360" w:lineRule="auto"/>
        <w:ind w:firstLine="480" w:firstLineChars="200"/>
        <w:rPr>
          <w:rFonts w:ascii="宋体" w:hAnsi="宋体"/>
          <w:kern w:val="0"/>
          <w:sz w:val="24"/>
        </w:rPr>
      </w:pPr>
      <w:r>
        <w:rPr>
          <w:rFonts w:hint="eastAsia" w:ascii="宋体" w:hAnsi="宋体"/>
          <w:kern w:val="0"/>
          <w:sz w:val="24"/>
        </w:rPr>
        <w:t>15、卖方履约延误</w:t>
      </w:r>
    </w:p>
    <w:p w14:paraId="28D7F031">
      <w:pPr>
        <w:adjustRightInd w:val="0"/>
        <w:snapToGrid w:val="0"/>
        <w:spacing w:line="360" w:lineRule="auto"/>
        <w:ind w:firstLine="480" w:firstLineChars="200"/>
        <w:rPr>
          <w:rFonts w:ascii="宋体" w:hAnsi="宋体"/>
          <w:kern w:val="0"/>
          <w:sz w:val="24"/>
        </w:rPr>
      </w:pPr>
      <w:r>
        <w:rPr>
          <w:rFonts w:hint="eastAsia" w:ascii="宋体" w:hAnsi="宋体"/>
          <w:kern w:val="0"/>
          <w:sz w:val="24"/>
        </w:rPr>
        <w:t>15.1、卖方应按照本项目招标文件“商务条款”中规定的交货时间交货和提供服务。</w:t>
      </w:r>
    </w:p>
    <w:p w14:paraId="61987749">
      <w:pPr>
        <w:adjustRightInd w:val="0"/>
        <w:snapToGrid w:val="0"/>
        <w:spacing w:line="360" w:lineRule="auto"/>
        <w:ind w:firstLine="480" w:firstLineChars="200"/>
        <w:rPr>
          <w:rFonts w:ascii="宋体" w:hAnsi="宋体"/>
          <w:kern w:val="0"/>
          <w:sz w:val="24"/>
        </w:rPr>
      </w:pPr>
      <w:r>
        <w:rPr>
          <w:rFonts w:hint="eastAsia" w:ascii="宋体" w:hAnsi="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C244BE6">
      <w:pPr>
        <w:adjustRightInd w:val="0"/>
        <w:snapToGrid w:val="0"/>
        <w:spacing w:line="360" w:lineRule="auto"/>
        <w:ind w:firstLine="480" w:firstLineChars="200"/>
        <w:rPr>
          <w:rFonts w:ascii="宋体" w:hAnsi="宋体"/>
          <w:kern w:val="0"/>
          <w:sz w:val="24"/>
        </w:rPr>
      </w:pPr>
      <w:r>
        <w:rPr>
          <w:rFonts w:hint="eastAsia" w:ascii="宋体" w:hAnsi="宋体"/>
          <w:kern w:val="0"/>
          <w:sz w:val="24"/>
        </w:rPr>
        <w:t>15.3、除合同条款第20条规定的情况外,除非拖延是根据合同条款第15-2条的规定取得同意而不收取误期赔偿费之外，卖方延误交货，将按合同条款第17条的规定被收取误期赔偿费。</w:t>
      </w:r>
    </w:p>
    <w:p w14:paraId="3449ED87">
      <w:pPr>
        <w:adjustRightInd w:val="0"/>
        <w:snapToGrid w:val="0"/>
        <w:spacing w:line="360" w:lineRule="auto"/>
        <w:ind w:firstLine="480" w:firstLineChars="200"/>
        <w:rPr>
          <w:rFonts w:ascii="宋体" w:hAnsi="宋体"/>
          <w:kern w:val="0"/>
          <w:sz w:val="24"/>
        </w:rPr>
      </w:pPr>
      <w:r>
        <w:rPr>
          <w:rFonts w:hint="eastAsia" w:ascii="宋体" w:hAnsi="宋体"/>
          <w:kern w:val="0"/>
          <w:sz w:val="24"/>
        </w:rPr>
        <w:t>16、验收</w:t>
      </w:r>
    </w:p>
    <w:p w14:paraId="4CA3D15C">
      <w:pPr>
        <w:adjustRightInd w:val="0"/>
        <w:snapToGrid w:val="0"/>
        <w:spacing w:line="360" w:lineRule="auto"/>
        <w:ind w:firstLine="480" w:firstLineChars="200"/>
        <w:rPr>
          <w:rFonts w:ascii="宋体" w:hAnsi="宋体"/>
          <w:kern w:val="0"/>
          <w:sz w:val="24"/>
        </w:rPr>
      </w:pPr>
      <w:r>
        <w:rPr>
          <w:rFonts w:hint="eastAsia" w:ascii="宋体" w:hAnsi="宋体"/>
          <w:kern w:val="0"/>
          <w:sz w:val="24"/>
        </w:rPr>
        <w:t>16.1、项目验收分初验和终验:</w:t>
      </w:r>
    </w:p>
    <w:p w14:paraId="44A1B9FC">
      <w:pPr>
        <w:adjustRightInd w:val="0"/>
        <w:snapToGrid w:val="0"/>
        <w:spacing w:line="360" w:lineRule="auto"/>
        <w:ind w:firstLine="480" w:firstLineChars="200"/>
        <w:rPr>
          <w:rFonts w:ascii="宋体" w:hAnsi="宋体"/>
          <w:kern w:val="0"/>
          <w:sz w:val="24"/>
        </w:rPr>
      </w:pPr>
      <w:r>
        <w:rPr>
          <w:rFonts w:hint="eastAsia" w:ascii="宋体" w:hAnsi="宋体"/>
          <w:kern w:val="0"/>
          <w:sz w:val="24"/>
        </w:rPr>
        <w:t>初验：货物到达交货地点后，由使用单位根据合同对货物（设备）的名称、品牌、规格、型号、产地、数量进行检查。</w:t>
      </w:r>
    </w:p>
    <w:p w14:paraId="2E5CC71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终验：所有货物(设备)安装完毕，正常使用10个日历日后，由采购人进行终验（最终验收），合格后签发《终验合格单》。     </w:t>
      </w:r>
    </w:p>
    <w:p w14:paraId="707CBE3E">
      <w:pPr>
        <w:adjustRightInd w:val="0"/>
        <w:snapToGrid w:val="0"/>
        <w:spacing w:line="360" w:lineRule="auto"/>
        <w:ind w:firstLine="480" w:firstLineChars="200"/>
        <w:rPr>
          <w:rFonts w:ascii="宋体" w:hAnsi="宋体"/>
          <w:kern w:val="0"/>
          <w:sz w:val="24"/>
        </w:rPr>
      </w:pPr>
      <w:r>
        <w:rPr>
          <w:rFonts w:hint="eastAsia" w:ascii="宋体" w:hAnsi="宋体"/>
          <w:kern w:val="0"/>
          <w:sz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242024A8">
      <w:pPr>
        <w:adjustRightInd w:val="0"/>
        <w:snapToGrid w:val="0"/>
        <w:spacing w:line="360" w:lineRule="auto"/>
        <w:ind w:firstLine="480" w:firstLineChars="200"/>
        <w:rPr>
          <w:rFonts w:ascii="宋体" w:hAnsi="宋体"/>
          <w:kern w:val="0"/>
          <w:sz w:val="24"/>
        </w:rPr>
      </w:pPr>
      <w:r>
        <w:rPr>
          <w:rFonts w:hint="eastAsia" w:ascii="宋体" w:hAnsi="宋体"/>
          <w:kern w:val="0"/>
          <w:sz w:val="24"/>
        </w:rPr>
        <w:t>16.3、验收依据</w:t>
      </w:r>
    </w:p>
    <w:p w14:paraId="30A16463">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16.3.1、合同文本及合同补充文件（条款）； </w:t>
      </w:r>
    </w:p>
    <w:p w14:paraId="2B2D0A90">
      <w:pPr>
        <w:adjustRightInd w:val="0"/>
        <w:snapToGrid w:val="0"/>
        <w:spacing w:line="360" w:lineRule="auto"/>
        <w:ind w:firstLine="480" w:firstLineChars="200"/>
        <w:rPr>
          <w:rFonts w:ascii="宋体" w:hAnsi="宋体"/>
          <w:kern w:val="0"/>
          <w:sz w:val="24"/>
        </w:rPr>
      </w:pPr>
      <w:r>
        <w:rPr>
          <w:rFonts w:hint="eastAsia" w:ascii="宋体" w:hAnsi="宋体"/>
          <w:kern w:val="0"/>
          <w:sz w:val="24"/>
        </w:rPr>
        <w:t>16.3.2、产品的合法来源渠道证明文件、响应功能证明材料；</w:t>
      </w:r>
    </w:p>
    <w:p w14:paraId="299B7556">
      <w:pPr>
        <w:adjustRightInd w:val="0"/>
        <w:snapToGrid w:val="0"/>
        <w:spacing w:line="360" w:lineRule="auto"/>
        <w:ind w:firstLine="480" w:firstLineChars="200"/>
        <w:rPr>
          <w:rFonts w:ascii="宋体" w:hAnsi="宋体"/>
          <w:kern w:val="0"/>
          <w:sz w:val="24"/>
        </w:rPr>
      </w:pPr>
      <w:r>
        <w:rPr>
          <w:rFonts w:hint="eastAsia" w:ascii="宋体" w:hAnsi="宋体"/>
          <w:kern w:val="0"/>
          <w:sz w:val="24"/>
        </w:rPr>
        <w:t>16.3.3、招标文件；</w:t>
      </w:r>
    </w:p>
    <w:p w14:paraId="467559C5">
      <w:pPr>
        <w:adjustRightInd w:val="0"/>
        <w:snapToGrid w:val="0"/>
        <w:spacing w:line="360" w:lineRule="auto"/>
        <w:ind w:firstLine="480" w:firstLineChars="200"/>
        <w:rPr>
          <w:rFonts w:ascii="宋体" w:hAnsi="宋体"/>
          <w:kern w:val="0"/>
          <w:sz w:val="24"/>
        </w:rPr>
      </w:pPr>
      <w:r>
        <w:rPr>
          <w:rFonts w:hint="eastAsia" w:ascii="宋体" w:hAnsi="宋体"/>
          <w:kern w:val="0"/>
          <w:sz w:val="24"/>
        </w:rPr>
        <w:t>16.3.4、中标人的投标文件；</w:t>
      </w:r>
    </w:p>
    <w:p w14:paraId="466D94B9">
      <w:pPr>
        <w:adjustRightInd w:val="0"/>
        <w:snapToGrid w:val="0"/>
        <w:spacing w:line="360" w:lineRule="auto"/>
        <w:ind w:firstLine="480" w:firstLineChars="200"/>
        <w:rPr>
          <w:rFonts w:ascii="宋体" w:hAnsi="宋体"/>
          <w:kern w:val="0"/>
          <w:sz w:val="24"/>
        </w:rPr>
      </w:pPr>
      <w:r>
        <w:rPr>
          <w:rFonts w:hint="eastAsia" w:ascii="宋体" w:hAnsi="宋体"/>
          <w:kern w:val="0"/>
          <w:sz w:val="24"/>
        </w:rPr>
        <w:t>16.3.5、货物清单；</w:t>
      </w:r>
    </w:p>
    <w:p w14:paraId="16A1F4AA">
      <w:pPr>
        <w:adjustRightInd w:val="0"/>
        <w:snapToGrid w:val="0"/>
        <w:spacing w:line="360" w:lineRule="auto"/>
        <w:ind w:firstLine="480" w:firstLineChars="200"/>
        <w:rPr>
          <w:rFonts w:ascii="宋体" w:hAnsi="宋体"/>
          <w:kern w:val="0"/>
          <w:sz w:val="24"/>
        </w:rPr>
      </w:pPr>
      <w:r>
        <w:rPr>
          <w:rFonts w:hint="eastAsia" w:ascii="宋体" w:hAnsi="宋体"/>
          <w:kern w:val="0"/>
          <w:sz w:val="24"/>
        </w:rPr>
        <w:t>16.3.6、生产厂家的企业资质、货物的执行标准。</w:t>
      </w:r>
    </w:p>
    <w:p w14:paraId="11C789C1">
      <w:pPr>
        <w:adjustRightInd w:val="0"/>
        <w:snapToGrid w:val="0"/>
        <w:spacing w:line="360" w:lineRule="auto"/>
        <w:ind w:firstLine="480" w:firstLineChars="200"/>
        <w:rPr>
          <w:rFonts w:ascii="宋体" w:hAnsi="宋体"/>
          <w:kern w:val="0"/>
          <w:sz w:val="24"/>
        </w:rPr>
      </w:pPr>
      <w:r>
        <w:rPr>
          <w:rFonts w:hint="eastAsia" w:ascii="宋体" w:hAnsi="宋体"/>
          <w:kern w:val="0"/>
          <w:sz w:val="24"/>
        </w:rPr>
        <w:t>17、误期赔偿费</w:t>
      </w:r>
    </w:p>
    <w:p w14:paraId="2D08B7B9">
      <w:pPr>
        <w:adjustRightInd w:val="0"/>
        <w:snapToGrid w:val="0"/>
        <w:spacing w:line="360" w:lineRule="auto"/>
        <w:ind w:firstLine="480" w:firstLineChars="200"/>
        <w:rPr>
          <w:rFonts w:ascii="宋体" w:hAnsi="宋体"/>
          <w:kern w:val="0"/>
          <w:sz w:val="24"/>
        </w:rPr>
      </w:pPr>
      <w:r>
        <w:rPr>
          <w:rFonts w:hint="eastAsia" w:ascii="宋体" w:hAnsi="宋体"/>
          <w:kern w:val="0"/>
          <w:sz w:val="24"/>
        </w:rPr>
        <w:t>除合同条款第19条规定的情况外，如果卖方没有按照合同规定的时间交货和提供服务，买方应在不影响合同项下的其他补救措施的情况下，从合同价中扣除误期赔偿费。每延误一周的赔偿费按合同价的</w:t>
      </w:r>
      <w:r>
        <w:rPr>
          <w:rFonts w:hint="eastAsia" w:ascii="宋体" w:hAnsi="宋体"/>
          <w:kern w:val="0"/>
          <w:sz w:val="24"/>
          <w:u w:val="single"/>
        </w:rPr>
        <w:t xml:space="preserve">     </w:t>
      </w:r>
      <w:r>
        <w:rPr>
          <w:rFonts w:hint="eastAsia" w:ascii="宋体" w:hAnsi="宋体"/>
          <w:kern w:val="0"/>
          <w:sz w:val="24"/>
        </w:rPr>
        <w:t>％计收，直至交货或提供服务为止。误期赔偿费的最高限额为合同价格的</w:t>
      </w:r>
      <w:r>
        <w:rPr>
          <w:rFonts w:hint="eastAsia" w:ascii="宋体" w:hAnsi="宋体"/>
          <w:kern w:val="0"/>
          <w:sz w:val="24"/>
          <w:u w:val="single"/>
        </w:rPr>
        <w:t xml:space="preserve">      </w:t>
      </w:r>
      <w:r>
        <w:rPr>
          <w:rFonts w:hint="eastAsia" w:ascii="宋体" w:hAnsi="宋体"/>
          <w:kern w:val="0"/>
          <w:sz w:val="24"/>
        </w:rPr>
        <w:t>%。一旦达到误期赔偿费的最高限额，买方可考虑根据合同条款18条的规定终止合同。</w:t>
      </w:r>
    </w:p>
    <w:p w14:paraId="7E4476E3">
      <w:pPr>
        <w:adjustRightInd w:val="0"/>
        <w:snapToGrid w:val="0"/>
        <w:spacing w:line="360" w:lineRule="auto"/>
        <w:ind w:firstLine="480" w:firstLineChars="200"/>
        <w:rPr>
          <w:rFonts w:ascii="宋体" w:hAnsi="宋体"/>
          <w:kern w:val="0"/>
          <w:sz w:val="24"/>
        </w:rPr>
      </w:pPr>
      <w:r>
        <w:rPr>
          <w:rFonts w:hint="eastAsia" w:ascii="宋体" w:hAnsi="宋体"/>
          <w:kern w:val="0"/>
          <w:sz w:val="24"/>
        </w:rPr>
        <w:t>18、违约终止合同</w:t>
      </w:r>
    </w:p>
    <w:p w14:paraId="17F47D89">
      <w:pPr>
        <w:adjustRightInd w:val="0"/>
        <w:snapToGrid w:val="0"/>
        <w:spacing w:line="360" w:lineRule="auto"/>
        <w:ind w:firstLine="480" w:firstLineChars="200"/>
        <w:rPr>
          <w:rFonts w:ascii="宋体" w:hAnsi="宋体"/>
          <w:kern w:val="0"/>
          <w:sz w:val="24"/>
        </w:rPr>
      </w:pPr>
      <w:r>
        <w:rPr>
          <w:rFonts w:hint="eastAsia" w:ascii="宋体" w:hAnsi="宋体"/>
          <w:kern w:val="0"/>
          <w:sz w:val="24"/>
        </w:rPr>
        <w:t>18.1、在买方对卖方违约而采取的任何补救措施不受影响的情况下，买方可向卖方发出书面违约通知书，提出终止部分或全部合同：</w:t>
      </w:r>
    </w:p>
    <w:p w14:paraId="4A369D9C">
      <w:pPr>
        <w:adjustRightInd w:val="0"/>
        <w:snapToGrid w:val="0"/>
        <w:spacing w:line="360" w:lineRule="auto"/>
        <w:ind w:firstLine="480" w:firstLineChars="200"/>
        <w:rPr>
          <w:rFonts w:ascii="宋体" w:hAnsi="宋体"/>
          <w:kern w:val="0"/>
          <w:sz w:val="24"/>
        </w:rPr>
      </w:pPr>
      <w:r>
        <w:rPr>
          <w:rFonts w:hint="eastAsia" w:ascii="宋体" w:hAnsi="宋体"/>
          <w:kern w:val="0"/>
          <w:sz w:val="24"/>
        </w:rPr>
        <w:t>18.1.1、如果卖方未能在合同规定的期限内或买方根据合同条款第15.2条的规定同意延长的期限内提供部分或全部货物；或误期赔偿费达到最高限额。</w:t>
      </w:r>
    </w:p>
    <w:p w14:paraId="33FB5DB6">
      <w:pPr>
        <w:adjustRightInd w:val="0"/>
        <w:snapToGrid w:val="0"/>
        <w:spacing w:line="360" w:lineRule="auto"/>
        <w:ind w:firstLine="480" w:firstLineChars="200"/>
        <w:rPr>
          <w:rFonts w:ascii="宋体" w:hAnsi="宋体"/>
          <w:kern w:val="0"/>
          <w:sz w:val="24"/>
        </w:rPr>
      </w:pPr>
      <w:r>
        <w:rPr>
          <w:rFonts w:hint="eastAsia" w:ascii="宋体" w:hAnsi="宋体"/>
          <w:kern w:val="0"/>
          <w:sz w:val="24"/>
        </w:rPr>
        <w:t>18.1.2、如果卖方未能履行合同规定的其它任何义务。</w:t>
      </w:r>
    </w:p>
    <w:p w14:paraId="0DBFDB5E">
      <w:pPr>
        <w:adjustRightInd w:val="0"/>
        <w:snapToGrid w:val="0"/>
        <w:spacing w:line="360" w:lineRule="auto"/>
        <w:ind w:firstLine="480" w:firstLineChars="200"/>
        <w:rPr>
          <w:rFonts w:ascii="宋体" w:hAnsi="宋体"/>
          <w:kern w:val="0"/>
          <w:sz w:val="24"/>
        </w:rPr>
      </w:pPr>
      <w:r>
        <w:rPr>
          <w:rFonts w:hint="eastAsia" w:ascii="宋体" w:hAnsi="宋体"/>
          <w:kern w:val="0"/>
          <w:sz w:val="24"/>
        </w:rPr>
        <w:t>18.1.3、如果买方认为卖方在本合同的竞争和实施过程中有腐败和欺诈行为。为此目的，定义下述条件：</w:t>
      </w:r>
    </w:p>
    <w:p w14:paraId="2F4A8A26">
      <w:pPr>
        <w:adjustRightInd w:val="0"/>
        <w:snapToGrid w:val="0"/>
        <w:spacing w:line="360" w:lineRule="auto"/>
        <w:ind w:firstLine="480" w:firstLineChars="200"/>
        <w:rPr>
          <w:rFonts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14:paraId="0805CE56">
      <w:pPr>
        <w:adjustRightInd w:val="0"/>
        <w:snapToGrid w:val="0"/>
        <w:spacing w:line="360" w:lineRule="auto"/>
        <w:ind w:firstLine="480" w:firstLineChars="200"/>
        <w:rPr>
          <w:rFonts w:ascii="宋体" w:hAnsi="宋体"/>
          <w:kern w:val="0"/>
          <w:sz w:val="24"/>
        </w:rPr>
      </w:pPr>
      <w:r>
        <w:rPr>
          <w:rFonts w:hint="eastAsia" w:ascii="宋体" w:hAnsi="宋体"/>
          <w:kern w:val="0"/>
          <w:sz w:val="24"/>
        </w:rPr>
        <w:t>“欺诈行为”是指为了影响采购过程或合同实施过程而谎报或隐瞒事实，损害买方利益的行为。</w:t>
      </w:r>
    </w:p>
    <w:p w14:paraId="5A0C8D3B">
      <w:pPr>
        <w:adjustRightInd w:val="0"/>
        <w:snapToGrid w:val="0"/>
        <w:spacing w:line="360" w:lineRule="auto"/>
        <w:ind w:firstLine="480" w:firstLineChars="200"/>
        <w:rPr>
          <w:rFonts w:ascii="宋体" w:hAnsi="宋体"/>
          <w:kern w:val="0"/>
          <w:sz w:val="24"/>
        </w:rPr>
      </w:pPr>
      <w:r>
        <w:rPr>
          <w:rFonts w:hint="eastAsia" w:ascii="宋体" w:hAnsi="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4BB9CE0">
      <w:pPr>
        <w:adjustRightInd w:val="0"/>
        <w:snapToGrid w:val="0"/>
        <w:spacing w:line="360" w:lineRule="auto"/>
        <w:ind w:firstLine="480" w:firstLineChars="200"/>
        <w:rPr>
          <w:rFonts w:ascii="宋体" w:hAnsi="宋体"/>
          <w:kern w:val="0"/>
          <w:sz w:val="24"/>
        </w:rPr>
      </w:pPr>
      <w:r>
        <w:rPr>
          <w:rFonts w:hint="eastAsia" w:ascii="宋体" w:hAnsi="宋体"/>
          <w:kern w:val="0"/>
          <w:sz w:val="24"/>
        </w:rPr>
        <w:t>19、不可抗力</w:t>
      </w:r>
    </w:p>
    <w:p w14:paraId="1BE255BD">
      <w:pPr>
        <w:adjustRightInd w:val="0"/>
        <w:snapToGrid w:val="0"/>
        <w:spacing w:line="360" w:lineRule="auto"/>
        <w:ind w:firstLine="480" w:firstLineChars="200"/>
        <w:rPr>
          <w:rFonts w:ascii="宋体" w:hAnsi="宋体"/>
          <w:kern w:val="0"/>
          <w:sz w:val="24"/>
        </w:rPr>
      </w:pPr>
      <w:r>
        <w:rPr>
          <w:rFonts w:hint="eastAsia" w:ascii="宋体" w:hAnsi="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F30667A">
      <w:pPr>
        <w:adjustRightInd w:val="0"/>
        <w:snapToGrid w:val="0"/>
        <w:spacing w:line="360" w:lineRule="auto"/>
        <w:ind w:firstLine="480" w:firstLineChars="200"/>
        <w:rPr>
          <w:rFonts w:ascii="宋体" w:hAnsi="宋体"/>
          <w:kern w:val="0"/>
          <w:sz w:val="24"/>
        </w:rPr>
      </w:pPr>
      <w:r>
        <w:rPr>
          <w:rFonts w:hint="eastAsia" w:ascii="宋体" w:hAnsi="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A58CAAA">
      <w:pPr>
        <w:adjustRightInd w:val="0"/>
        <w:snapToGrid w:val="0"/>
        <w:spacing w:line="360" w:lineRule="auto"/>
        <w:ind w:firstLine="480" w:firstLineChars="200"/>
        <w:rPr>
          <w:rFonts w:ascii="宋体" w:hAnsi="宋体"/>
          <w:kern w:val="0"/>
          <w:sz w:val="24"/>
        </w:rPr>
      </w:pPr>
      <w:r>
        <w:rPr>
          <w:rFonts w:hint="eastAsia" w:ascii="宋体" w:hAnsi="宋体"/>
          <w:kern w:val="0"/>
          <w:sz w:val="24"/>
        </w:rPr>
        <w:t>19.3、因合同一方迟延履行合同后发生不可抗力的，不能免除迟延履行方的相应责任。</w:t>
      </w:r>
    </w:p>
    <w:p w14:paraId="380FB417">
      <w:pPr>
        <w:adjustRightInd w:val="0"/>
        <w:snapToGrid w:val="0"/>
        <w:spacing w:line="360" w:lineRule="auto"/>
        <w:ind w:firstLine="480" w:firstLineChars="200"/>
        <w:rPr>
          <w:rFonts w:ascii="宋体" w:hAnsi="宋体"/>
          <w:kern w:val="0"/>
          <w:sz w:val="24"/>
        </w:rPr>
      </w:pPr>
      <w:r>
        <w:rPr>
          <w:rFonts w:hint="eastAsia" w:ascii="宋体" w:hAnsi="宋体"/>
          <w:kern w:val="0"/>
          <w:sz w:val="24"/>
        </w:rPr>
        <w:t>20、因破产而终止合同</w:t>
      </w:r>
    </w:p>
    <w:p w14:paraId="215054D5">
      <w:pPr>
        <w:adjustRightInd w:val="0"/>
        <w:snapToGrid w:val="0"/>
        <w:spacing w:line="360" w:lineRule="auto"/>
        <w:ind w:firstLine="480" w:firstLineChars="200"/>
        <w:rPr>
          <w:rFonts w:ascii="宋体" w:hAnsi="宋体"/>
          <w:kern w:val="0"/>
          <w:sz w:val="24"/>
        </w:rPr>
      </w:pPr>
      <w:r>
        <w:rPr>
          <w:rFonts w:hint="eastAsia" w:ascii="宋体" w:hAnsi="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354A96A5">
      <w:pPr>
        <w:adjustRightInd w:val="0"/>
        <w:snapToGrid w:val="0"/>
        <w:spacing w:line="360" w:lineRule="auto"/>
        <w:ind w:firstLine="480" w:firstLineChars="200"/>
        <w:rPr>
          <w:rFonts w:ascii="宋体" w:hAnsi="宋体"/>
          <w:kern w:val="0"/>
          <w:sz w:val="24"/>
        </w:rPr>
      </w:pPr>
      <w:r>
        <w:rPr>
          <w:rFonts w:hint="eastAsia" w:ascii="宋体" w:hAnsi="宋体"/>
          <w:kern w:val="0"/>
          <w:sz w:val="24"/>
        </w:rPr>
        <w:t>21、因买方的便利而终止合同</w:t>
      </w:r>
    </w:p>
    <w:p w14:paraId="765C1874">
      <w:pPr>
        <w:adjustRightInd w:val="0"/>
        <w:snapToGrid w:val="0"/>
        <w:spacing w:line="360" w:lineRule="auto"/>
        <w:ind w:firstLine="480" w:firstLineChars="200"/>
        <w:rPr>
          <w:rFonts w:ascii="宋体" w:hAnsi="宋体"/>
          <w:kern w:val="0"/>
          <w:sz w:val="24"/>
        </w:rPr>
      </w:pPr>
      <w:r>
        <w:rPr>
          <w:rFonts w:hint="eastAsia" w:ascii="宋体" w:hAnsi="宋体"/>
          <w:kern w:val="0"/>
          <w:sz w:val="24"/>
        </w:rPr>
        <w:t>21.1、买方可在任何时候出于自身的便利向卖方发出书面通知全部或部分终止合同，终止通知应明确该终止合同是出于买方的便利，并明确合同终止的程度，以及终止的生效日期。</w:t>
      </w:r>
    </w:p>
    <w:p w14:paraId="5A2B7830">
      <w:pPr>
        <w:adjustRightInd w:val="0"/>
        <w:snapToGrid w:val="0"/>
        <w:spacing w:line="360" w:lineRule="auto"/>
        <w:ind w:firstLine="480" w:firstLineChars="200"/>
        <w:rPr>
          <w:rFonts w:ascii="宋体" w:hAnsi="宋体"/>
          <w:kern w:val="0"/>
          <w:sz w:val="24"/>
        </w:rPr>
      </w:pPr>
      <w:r>
        <w:rPr>
          <w:rFonts w:hint="eastAsia" w:ascii="宋体" w:hAnsi="宋体"/>
          <w:kern w:val="0"/>
          <w:sz w:val="24"/>
        </w:rPr>
        <w:t>21.2、对卖方收到终止通知后三十（30）天内已完成并准备装运的货物，买方应按原合同价格和条款予以接收。</w:t>
      </w:r>
    </w:p>
    <w:p w14:paraId="73D470B2">
      <w:pPr>
        <w:adjustRightInd w:val="0"/>
        <w:snapToGrid w:val="0"/>
        <w:spacing w:line="360" w:lineRule="auto"/>
        <w:ind w:firstLine="480" w:firstLineChars="200"/>
        <w:rPr>
          <w:rFonts w:ascii="宋体" w:hAnsi="宋体"/>
          <w:kern w:val="0"/>
          <w:sz w:val="24"/>
        </w:rPr>
      </w:pPr>
      <w:r>
        <w:rPr>
          <w:rFonts w:hint="eastAsia" w:ascii="宋体" w:hAnsi="宋体"/>
          <w:kern w:val="0"/>
          <w:sz w:val="24"/>
        </w:rPr>
        <w:t>21.2.1、仅对部分货物按照原来的合同价格和条款予以接受；</w:t>
      </w:r>
    </w:p>
    <w:p w14:paraId="4F7DE95C">
      <w:pPr>
        <w:adjustRightInd w:val="0"/>
        <w:snapToGrid w:val="0"/>
        <w:spacing w:line="360" w:lineRule="auto"/>
        <w:ind w:firstLine="480" w:firstLineChars="200"/>
        <w:rPr>
          <w:rFonts w:ascii="宋体" w:hAnsi="宋体"/>
          <w:kern w:val="0"/>
          <w:sz w:val="24"/>
        </w:rPr>
      </w:pPr>
      <w:r>
        <w:rPr>
          <w:rFonts w:hint="eastAsia" w:ascii="宋体" w:hAnsi="宋体"/>
          <w:kern w:val="0"/>
          <w:sz w:val="24"/>
        </w:rPr>
        <w:t>21.2.2、取消对所剩货物的采购，并按双方商定的金额向卖方支付部分完成的货物和服务以及卖方以前已采购的材料和部件的费用。</w:t>
      </w:r>
    </w:p>
    <w:p w14:paraId="11E4A33F">
      <w:pPr>
        <w:adjustRightInd w:val="0"/>
        <w:snapToGrid w:val="0"/>
        <w:spacing w:line="360" w:lineRule="auto"/>
        <w:ind w:firstLine="480" w:firstLineChars="200"/>
        <w:rPr>
          <w:rFonts w:ascii="宋体" w:hAnsi="宋体"/>
          <w:kern w:val="0"/>
          <w:sz w:val="24"/>
        </w:rPr>
      </w:pPr>
      <w:r>
        <w:rPr>
          <w:rFonts w:hint="eastAsia" w:ascii="宋体" w:hAnsi="宋体"/>
          <w:kern w:val="0"/>
          <w:sz w:val="24"/>
        </w:rPr>
        <w:t>22、争议的解决</w:t>
      </w:r>
    </w:p>
    <w:p w14:paraId="740F9107">
      <w:pPr>
        <w:adjustRightInd w:val="0"/>
        <w:snapToGrid w:val="0"/>
        <w:spacing w:line="360" w:lineRule="auto"/>
        <w:ind w:firstLine="480" w:firstLineChars="200"/>
        <w:rPr>
          <w:rFonts w:ascii="宋体" w:hAnsi="宋体"/>
          <w:kern w:val="0"/>
          <w:sz w:val="24"/>
        </w:rPr>
      </w:pPr>
      <w:r>
        <w:rPr>
          <w:rFonts w:hint="eastAsia" w:ascii="宋体" w:hAnsi="宋体"/>
          <w:kern w:val="0"/>
          <w:sz w:val="24"/>
        </w:rPr>
        <w:t>因执行本合同所发生的或与本合同有关的一切争议,双方应通过友好协商解决。如果协商开始后六十（60）天还不能解决，双方可依以下一种方式解决：</w:t>
      </w:r>
    </w:p>
    <w:p w14:paraId="6D007434">
      <w:pPr>
        <w:adjustRightInd w:val="0"/>
        <w:snapToGrid w:val="0"/>
        <w:spacing w:line="360" w:lineRule="auto"/>
        <w:ind w:firstLine="480" w:firstLineChars="200"/>
        <w:rPr>
          <w:rFonts w:ascii="宋体" w:hAnsi="宋体"/>
          <w:kern w:val="0"/>
          <w:sz w:val="24"/>
        </w:rPr>
      </w:pPr>
      <w:r>
        <w:rPr>
          <w:rFonts w:hint="eastAsia" w:ascii="宋体" w:hAnsi="宋体"/>
          <w:kern w:val="0"/>
          <w:sz w:val="24"/>
        </w:rPr>
        <w:t>22.1、双方达成仲裁协议，向约定的仲裁委员会申请仲裁。</w:t>
      </w:r>
    </w:p>
    <w:p w14:paraId="688D873A">
      <w:pPr>
        <w:adjustRightInd w:val="0"/>
        <w:snapToGrid w:val="0"/>
        <w:spacing w:line="360" w:lineRule="auto"/>
        <w:ind w:firstLine="480" w:firstLineChars="200"/>
        <w:rPr>
          <w:rFonts w:ascii="宋体" w:hAnsi="宋体"/>
          <w:kern w:val="0"/>
          <w:sz w:val="24"/>
        </w:rPr>
      </w:pPr>
      <w:r>
        <w:rPr>
          <w:rFonts w:hint="eastAsia" w:ascii="宋体" w:hAnsi="宋体"/>
          <w:kern w:val="0"/>
          <w:sz w:val="24"/>
        </w:rPr>
        <w:t>22.2、向有管辖权的人民法院起诉。</w:t>
      </w:r>
    </w:p>
    <w:p w14:paraId="77137BFB">
      <w:pPr>
        <w:adjustRightInd w:val="0"/>
        <w:snapToGrid w:val="0"/>
        <w:spacing w:line="360" w:lineRule="auto"/>
        <w:ind w:firstLine="480" w:firstLineChars="200"/>
        <w:rPr>
          <w:rFonts w:ascii="宋体" w:hAnsi="宋体"/>
          <w:kern w:val="0"/>
          <w:sz w:val="24"/>
        </w:rPr>
      </w:pPr>
      <w:r>
        <w:rPr>
          <w:rFonts w:hint="eastAsia" w:ascii="宋体" w:hAnsi="宋体"/>
          <w:kern w:val="0"/>
          <w:sz w:val="24"/>
        </w:rPr>
        <w:t>23、适用法律</w:t>
      </w:r>
    </w:p>
    <w:p w14:paraId="4A463072">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本合同应按照中华人民共和国的现行法律进行解释。</w:t>
      </w:r>
    </w:p>
    <w:p w14:paraId="21AAD0A3">
      <w:pPr>
        <w:adjustRightInd w:val="0"/>
        <w:snapToGrid w:val="0"/>
        <w:spacing w:line="360" w:lineRule="auto"/>
        <w:ind w:firstLine="480" w:firstLineChars="200"/>
        <w:rPr>
          <w:rFonts w:ascii="宋体" w:hAnsi="宋体"/>
          <w:kern w:val="0"/>
          <w:sz w:val="24"/>
        </w:rPr>
      </w:pPr>
      <w:r>
        <w:rPr>
          <w:rFonts w:hint="eastAsia" w:ascii="宋体" w:hAnsi="宋体"/>
          <w:kern w:val="0"/>
          <w:sz w:val="24"/>
        </w:rPr>
        <w:t>24、通知</w:t>
      </w:r>
    </w:p>
    <w:p w14:paraId="64D4B500">
      <w:pPr>
        <w:adjustRightInd w:val="0"/>
        <w:snapToGrid w:val="0"/>
        <w:spacing w:line="360" w:lineRule="auto"/>
        <w:ind w:firstLine="480" w:firstLineChars="200"/>
        <w:rPr>
          <w:rFonts w:ascii="宋体" w:hAnsi="宋体"/>
          <w:kern w:val="0"/>
          <w:sz w:val="24"/>
        </w:rPr>
      </w:pPr>
      <w:r>
        <w:rPr>
          <w:rFonts w:hint="eastAsia" w:ascii="宋体" w:hAnsi="宋体"/>
          <w:kern w:val="0"/>
          <w:sz w:val="24"/>
        </w:rPr>
        <w:t>24.1、本合同一方给对方的通知应用书面形式送到合同专用条款中规定的对方的地址。传真要经书面确认。</w:t>
      </w:r>
    </w:p>
    <w:p w14:paraId="473E855C">
      <w:pPr>
        <w:adjustRightInd w:val="0"/>
        <w:snapToGrid w:val="0"/>
        <w:spacing w:line="360" w:lineRule="auto"/>
        <w:ind w:firstLine="480" w:firstLineChars="200"/>
        <w:rPr>
          <w:rFonts w:ascii="宋体" w:hAnsi="宋体"/>
          <w:kern w:val="0"/>
          <w:sz w:val="24"/>
        </w:rPr>
      </w:pPr>
      <w:r>
        <w:rPr>
          <w:rFonts w:hint="eastAsia" w:ascii="宋体" w:hAnsi="宋体"/>
          <w:kern w:val="0"/>
          <w:sz w:val="24"/>
        </w:rPr>
        <w:t>24.2、通知以送到日期或通知书的生效日期为生效日期，两者中以晚的一个日期为准。</w:t>
      </w:r>
    </w:p>
    <w:p w14:paraId="050A85B7">
      <w:pPr>
        <w:adjustRightInd w:val="0"/>
        <w:snapToGrid w:val="0"/>
        <w:spacing w:line="360" w:lineRule="auto"/>
        <w:ind w:firstLine="480" w:firstLineChars="200"/>
        <w:rPr>
          <w:rFonts w:ascii="宋体" w:hAnsi="宋体"/>
          <w:kern w:val="0"/>
          <w:sz w:val="24"/>
        </w:rPr>
      </w:pPr>
      <w:r>
        <w:rPr>
          <w:rFonts w:hint="eastAsia" w:ascii="宋体" w:hAnsi="宋体"/>
          <w:kern w:val="0"/>
          <w:sz w:val="24"/>
        </w:rPr>
        <w:t>25、税款</w:t>
      </w:r>
    </w:p>
    <w:p w14:paraId="43D0D649">
      <w:pPr>
        <w:adjustRightInd w:val="0"/>
        <w:snapToGrid w:val="0"/>
        <w:spacing w:line="360" w:lineRule="auto"/>
        <w:ind w:firstLine="480" w:firstLineChars="200"/>
        <w:rPr>
          <w:rFonts w:ascii="宋体" w:hAnsi="宋体"/>
          <w:kern w:val="0"/>
          <w:sz w:val="24"/>
        </w:rPr>
      </w:pPr>
      <w:r>
        <w:rPr>
          <w:rFonts w:hint="eastAsia" w:ascii="宋体" w:hAnsi="宋体"/>
          <w:kern w:val="0"/>
          <w:sz w:val="24"/>
        </w:rPr>
        <w:t>25.1、按照中华人民共和国税法和有关部门的规定，买方需交纳的与本合同有关的一切税费均应由买方负担。</w:t>
      </w:r>
    </w:p>
    <w:p w14:paraId="1ABCB973">
      <w:pPr>
        <w:adjustRightInd w:val="0"/>
        <w:snapToGrid w:val="0"/>
        <w:spacing w:line="360" w:lineRule="auto"/>
        <w:ind w:firstLine="480" w:firstLineChars="200"/>
        <w:rPr>
          <w:rFonts w:ascii="宋体" w:hAnsi="宋体"/>
          <w:kern w:val="0"/>
          <w:sz w:val="24"/>
        </w:rPr>
      </w:pPr>
      <w:r>
        <w:rPr>
          <w:rFonts w:hint="eastAsia" w:ascii="宋体" w:hAnsi="宋体"/>
          <w:kern w:val="0"/>
          <w:sz w:val="24"/>
        </w:rPr>
        <w:t>25.2、按照中华人民共和国税法和有关部门的规定，卖方需交纳的与本合同有关的一切税费均应由卖方负担。</w:t>
      </w:r>
    </w:p>
    <w:p w14:paraId="2B946D86">
      <w:pPr>
        <w:adjustRightInd w:val="0"/>
        <w:snapToGrid w:val="0"/>
        <w:spacing w:line="360" w:lineRule="auto"/>
        <w:ind w:firstLine="480" w:firstLineChars="200"/>
        <w:rPr>
          <w:rFonts w:ascii="宋体" w:hAnsi="宋体"/>
          <w:kern w:val="0"/>
          <w:sz w:val="24"/>
        </w:rPr>
      </w:pPr>
      <w:r>
        <w:rPr>
          <w:rFonts w:hint="eastAsia" w:ascii="宋体" w:hAnsi="宋体"/>
          <w:kern w:val="0"/>
          <w:sz w:val="24"/>
        </w:rPr>
        <w:t>26、合同生效</w:t>
      </w:r>
    </w:p>
    <w:p w14:paraId="1ED1EAA1">
      <w:r>
        <w:rPr>
          <w:rFonts w:hint="eastAsia" w:ascii="宋体" w:hAnsi="宋体"/>
          <w:kern w:val="0"/>
          <w:sz w:val="24"/>
        </w:rPr>
        <w:t>本合同由买卖双方共同签字盖章之日起生效。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74D3"/>
    <w:rsid w:val="08287C44"/>
    <w:rsid w:val="0A96247D"/>
    <w:rsid w:val="27265520"/>
    <w:rsid w:val="2EB35574"/>
    <w:rsid w:val="41A729E4"/>
    <w:rsid w:val="4CB134A7"/>
    <w:rsid w:val="64FB0C50"/>
    <w:rsid w:val="6C8F7E73"/>
    <w:rsid w:val="6D7749CD"/>
    <w:rsid w:val="70924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5912</Words>
  <Characters>6229</Characters>
  <Lines>0</Lines>
  <Paragraphs>0</Paragraphs>
  <TotalTime>0</TotalTime>
  <ScaleCrop>false</ScaleCrop>
  <LinksUpToDate>false</LinksUpToDate>
  <CharactersWithSpaces>6360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2025-03-03T10:35:00Z</dcterms:created>
  <dc:creator>Administrator</dc:creator>
  <cp:lastModifiedBy>我曾站在离你最近的天涯1374317821</cp:lastModifiedBy>
  <dcterms:modified xsi:type="dcterms:W3CDTF">2025-12-30T04:52:59Z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eyJoZGlkIjoiMTc2YzZiMzM5Y2EzOTMzOGM0OWQzMWVmMGU3ODI5YzgiLCJ1c2VySWQiOiIzNDcyNjc0In0=</vt:lpwstr>
  </property>
  <property fmtid="{D5CDD505-2E9C-101B-9397-08002B2CF9AE}" pid="4" name="ICV">
    <vt:lpwstr>15607DDB2ED043598AFEE08D7F499074_12</vt:lpwstr>
  </property>
</Properties>
</file>