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920B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合同条款偏离表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38B85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noWrap w:val="0"/>
            <w:vAlign w:val="center"/>
          </w:tcPr>
          <w:p w14:paraId="454EC35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5" w:type="dxa"/>
            <w:noWrap w:val="0"/>
            <w:vAlign w:val="center"/>
          </w:tcPr>
          <w:p w14:paraId="076FD62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磋商文件</w:t>
            </w:r>
          </w:p>
          <w:p w14:paraId="0C35B55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合同条款要求</w:t>
            </w:r>
          </w:p>
        </w:tc>
        <w:tc>
          <w:tcPr>
            <w:tcW w:w="3140" w:type="dxa"/>
            <w:noWrap w:val="0"/>
            <w:vAlign w:val="center"/>
          </w:tcPr>
          <w:p w14:paraId="6519866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响应文件</w:t>
            </w:r>
          </w:p>
          <w:p w14:paraId="2690FF1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合同条款响应</w:t>
            </w:r>
          </w:p>
        </w:tc>
        <w:tc>
          <w:tcPr>
            <w:tcW w:w="2519" w:type="dxa"/>
            <w:noWrap w:val="0"/>
            <w:vAlign w:val="center"/>
          </w:tcPr>
          <w:p w14:paraId="1F51FE1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FDFB92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4CD45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E1BBAB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75A7C44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045A671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5B97E9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F076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72A13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58BA6D8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7BCC53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C53E65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472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7DBB70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0F38006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0E127AA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03E5A7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B4E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1FBCC3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1866AA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19DD704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4946DC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CA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6B9EF38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6E8CF9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2B52618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B75537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B0082AA">
      <w:p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</w:t>
      </w:r>
    </w:p>
    <w:p w14:paraId="1164A262">
      <w:pPr>
        <w:numPr>
          <w:ins w:id="0" w:author="admin" w:date="2018-10-15T16:10:00Z"/>
        </w:num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1、本表只填写响应文件中与磋商文件有偏离（包括正偏离和负偏离）的内容，响应文件中合同条款响应与磋商文件要求完全一致的，不用在此表中列出，但必须提交空白表（需签字盖章）。</w:t>
      </w:r>
    </w:p>
    <w:p w14:paraId="3570DA71">
      <w:pPr>
        <w:tabs>
          <w:tab w:val="left" w:pos="7665"/>
        </w:tabs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2、供应商必须据实填写，不得虚假响应，否则将取消其磋商或成交资格，并按有关规定进处罚。</w:t>
      </w:r>
      <w:bookmarkStart w:id="0" w:name="_GoBack"/>
      <w:bookmarkEnd w:id="0"/>
    </w:p>
    <w:p w14:paraId="4CC4992F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65FAA00F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2D5D8207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</w:t>
      </w:r>
    </w:p>
    <w:p w14:paraId="0F87A69E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</w:t>
      </w:r>
    </w:p>
    <w:p w14:paraId="03B70C4B">
      <w:pPr>
        <w:ind w:firstLine="2520" w:firstLineChars="9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3F2C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2024-09-23T09:42:39Z</dcterms:created>
  <dc:creator>Administrator</dc:creator>
  <cp:lastModifiedBy>┏ ☞岗か子™</cp:lastModifiedBy>
  <dcterms:modified xsi:type="dcterms:W3CDTF">2024-09-23T09:42:54Z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2F855E08AC8E44B08BFC0D514B592971_12</vt:lpwstr>
  </property>
</Properties>
</file>