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B2761">
      <w:pPr>
        <w:pStyle w:val="3"/>
        <w:spacing w:after="0"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912"/>
        <w:gridCol w:w="1776"/>
        <w:gridCol w:w="1227"/>
        <w:gridCol w:w="1287"/>
        <w:gridCol w:w="1403"/>
      </w:tblGrid>
      <w:tr w14:paraId="675C1C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1B27F6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序号</w:t>
            </w:r>
          </w:p>
        </w:tc>
        <w:tc>
          <w:tcPr>
            <w:tcW w:w="1912" w:type="dxa"/>
            <w:vAlign w:val="center"/>
          </w:tcPr>
          <w:p w14:paraId="330FBC6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项目名称</w:t>
            </w:r>
          </w:p>
        </w:tc>
        <w:tc>
          <w:tcPr>
            <w:tcW w:w="1776" w:type="dxa"/>
            <w:vAlign w:val="center"/>
          </w:tcPr>
          <w:p w14:paraId="4E4F135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项目内容</w:t>
            </w:r>
          </w:p>
          <w:p w14:paraId="1FFFF9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1773A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合同签订时间</w:t>
            </w:r>
          </w:p>
        </w:tc>
        <w:tc>
          <w:tcPr>
            <w:tcW w:w="1287" w:type="dxa"/>
            <w:vAlign w:val="center"/>
          </w:tcPr>
          <w:p w14:paraId="5E1A81C2">
            <w:pPr>
              <w:spacing w:line="360" w:lineRule="auto"/>
              <w:jc w:val="center"/>
              <w:rPr>
                <w:ins w:id="0" w:author="潮汐玉溪" w:date="2024-02-28T15:19:00Z"/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金 额</w:t>
            </w:r>
          </w:p>
          <w:p w14:paraId="35884D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3041966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3EF577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958123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1</w:t>
            </w:r>
          </w:p>
        </w:tc>
        <w:tc>
          <w:tcPr>
            <w:tcW w:w="1912" w:type="dxa"/>
            <w:vAlign w:val="center"/>
          </w:tcPr>
          <w:p w14:paraId="12871BF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0DCC41BA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AE3ED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60BE62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D06A73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B0B52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FA17FF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2</w:t>
            </w:r>
          </w:p>
        </w:tc>
        <w:tc>
          <w:tcPr>
            <w:tcW w:w="1912" w:type="dxa"/>
            <w:vAlign w:val="center"/>
          </w:tcPr>
          <w:p w14:paraId="2BD04A5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7BAE9D58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F14C4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C206E4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2B12F51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5E15F0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9E1F14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3</w:t>
            </w:r>
          </w:p>
        </w:tc>
        <w:tc>
          <w:tcPr>
            <w:tcW w:w="1912" w:type="dxa"/>
            <w:vAlign w:val="center"/>
          </w:tcPr>
          <w:p w14:paraId="29AB615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26612BD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F52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18C0D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37293A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66F9EE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DE6FF0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4</w:t>
            </w:r>
          </w:p>
        </w:tc>
        <w:tc>
          <w:tcPr>
            <w:tcW w:w="1912" w:type="dxa"/>
            <w:vAlign w:val="center"/>
          </w:tcPr>
          <w:p w14:paraId="6C0F725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0035BD5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717EA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AA4C84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B161E5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454CD7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4A2BB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5</w:t>
            </w:r>
          </w:p>
        </w:tc>
        <w:tc>
          <w:tcPr>
            <w:tcW w:w="1912" w:type="dxa"/>
            <w:vAlign w:val="center"/>
          </w:tcPr>
          <w:p w14:paraId="789F29B9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58FC01B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1E704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65D78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063503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1C2434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E888E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6</w:t>
            </w:r>
          </w:p>
        </w:tc>
        <w:tc>
          <w:tcPr>
            <w:tcW w:w="1912" w:type="dxa"/>
            <w:vAlign w:val="center"/>
          </w:tcPr>
          <w:p w14:paraId="083699BE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0EE17AF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93E43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F86206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05A8860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  <w:tr w14:paraId="795658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BF6E4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  <w:t>7</w:t>
            </w:r>
          </w:p>
        </w:tc>
        <w:tc>
          <w:tcPr>
            <w:tcW w:w="1912" w:type="dxa"/>
            <w:vAlign w:val="center"/>
          </w:tcPr>
          <w:p w14:paraId="6598F7FB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776" w:type="dxa"/>
            <w:vAlign w:val="center"/>
          </w:tcPr>
          <w:p w14:paraId="0682D1B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1DB18D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16B4D34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11C220C7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</w:rPr>
            </w:pPr>
          </w:p>
        </w:tc>
      </w:tr>
    </w:tbl>
    <w:p w14:paraId="522E06A2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</w:rPr>
        <w:t>注：</w:t>
      </w:r>
    </w:p>
    <w:p w14:paraId="2AE7C8EA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  <w:t xml:space="preserve">   1.若表格不够用，</w:t>
      </w:r>
      <w:r>
        <w:rPr>
          <w:rFonts w:hint="eastAsia" w:asciiTheme="minorEastAsia" w:hAnsiTheme="minorEastAsia" w:cstheme="minorEastAsia"/>
          <w:b/>
          <w:color w:val="auto"/>
          <w:sz w:val="28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  <w:t>可按此表自行复制；</w:t>
      </w:r>
    </w:p>
    <w:p w14:paraId="17FEE5E5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  <w:t xml:space="preserve">   2.提供项目业绩合同（以合同签订时间为准）；</w:t>
      </w:r>
    </w:p>
    <w:p w14:paraId="6A38C99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  <w:t xml:space="preserve">   3.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附业绩合同扫描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val="en-US" w:eastAsia="zh-CN"/>
        </w:rPr>
        <w:t>件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并加盖公章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4"/>
          <w:lang w:eastAsia="zh-CN"/>
        </w:rPr>
        <w:t>。</w:t>
      </w:r>
      <w:bookmarkStart w:id="0" w:name="_GoBack"/>
      <w:bookmarkEnd w:id="0"/>
    </w:p>
    <w:p w14:paraId="0F05005A">
      <w:pPr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</w:p>
    <w:p w14:paraId="25119394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投 标 人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u w:val="single"/>
          <w:lang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（公      章）</w:t>
      </w:r>
    </w:p>
    <w:p w14:paraId="66BDD496">
      <w:pPr>
        <w:spacing w:line="360" w:lineRule="auto"/>
        <w:ind w:left="-525" w:leftChars="-250" w:firstLine="560" w:firstLineChars="200"/>
        <w:jc w:val="left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法定代表人或被授权委托人：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u w:val="single"/>
          <w:lang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（签字或盖章）</w:t>
      </w:r>
    </w:p>
    <w:p w14:paraId="0177EC2E">
      <w:pPr>
        <w:pStyle w:val="6"/>
        <w:spacing w:line="360" w:lineRule="auto"/>
        <w:jc w:val="left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 xml:space="preserve">日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 xml:space="preserve">  期：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u w:val="single"/>
          <w:lang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8"/>
          <w:szCs w:val="28"/>
          <w:lang w:eastAsia="zh-CN"/>
        </w:rPr>
        <w:t>日</w:t>
      </w:r>
    </w:p>
    <w:p w14:paraId="6994B0D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潮汐玉溪">
    <w15:presenceInfo w15:providerId="WPS Office" w15:userId="613512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2BA96435"/>
    <w:rsid w:val="01734C62"/>
    <w:rsid w:val="122E38CA"/>
    <w:rsid w:val="1CD72982"/>
    <w:rsid w:val="2BA96435"/>
    <w:rsid w:val="2F277C4D"/>
    <w:rsid w:val="4B007631"/>
    <w:rsid w:val="56757125"/>
    <w:rsid w:val="5EB9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6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152</Characters>
  <Lines>0</Lines>
  <Paragraphs>0</Paragraphs>
  <TotalTime>0</TotalTime>
  <ScaleCrop>false</ScaleCrop>
  <LinksUpToDate>false</LinksUpToDate>
  <CharactersWithSpaces>211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2024-03-18T06:55:00Z</dcterms:created>
  <dc:creator>W</dc:creator>
  <cp:lastModifiedBy>WPS_1694253682</cp:lastModifiedBy>
  <dcterms:modified xsi:type="dcterms:W3CDTF">2026-01-21T05:17:49Z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924B0556660D4E1EAD32A4FBD3BD73FA_13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