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B88CBA">
      <w:pPr>
        <w:keepNext w:val="0"/>
        <w:keepLines w:val="0"/>
        <w:pageBreakBefore w:val="0"/>
        <w:widowControl w:val="0"/>
        <w:kinsoku/>
        <w:wordWrap/>
        <w:overflowPunct/>
        <w:topLinePunct w:val="0"/>
        <w:autoSpaceDE w:val="0"/>
        <w:autoSpaceDN w:val="0"/>
        <w:bidi w:val="0"/>
        <w:adjustRightInd w:val="0"/>
        <w:snapToGrid/>
        <w:spacing w:line="600" w:lineRule="exact"/>
        <w:jc w:val="center"/>
        <w:textAlignment w:val="auto"/>
        <w:rPr>
          <w:rFonts w:hint="default" w:ascii="方正公文小标宋" w:hAnsi="方正公文小标宋" w:eastAsia="方正公文小标宋" w:cs="方正公文小标宋"/>
          <w:b/>
          <w:bCs/>
          <w:color w:val="auto"/>
          <w:sz w:val="48"/>
          <w:szCs w:val="48"/>
          <w:lang w:val="en-US" w:eastAsia="zh-CN"/>
        </w:rPr>
      </w:pPr>
      <w:r>
        <w:rPr>
          <w:rFonts w:hint="eastAsia" w:ascii="方正公文小标宋" w:hAnsi="方正公文小标宋" w:eastAsia="方正公文小标宋" w:cs="方正公文小标宋"/>
          <w:b/>
          <w:bCs/>
          <w:color w:val="auto"/>
          <w:sz w:val="48"/>
          <w:szCs w:val="48"/>
          <w:lang w:val="en-US" w:eastAsia="zh-CN"/>
        </w:rPr>
        <w:t>xxx后勤保障服务协议（模版）</w:t>
      </w:r>
    </w:p>
    <w:p w14:paraId="468ADBC0">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rPr>
      </w:pPr>
    </w:p>
    <w:p w14:paraId="4ACA171F">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用工单位(甲方)</w:t>
      </w:r>
      <w:r>
        <w:rPr>
          <w:rFonts w:hint="eastAsia" w:ascii="仿宋_GB2312" w:hAnsi="仿宋_GB2312" w:eastAsia="仿宋_GB2312" w:cs="仿宋_GB2312"/>
          <w:color w:val="auto"/>
          <w:sz w:val="28"/>
          <w:szCs w:val="28"/>
          <w:u w:val="none"/>
          <w:lang w:val="en-US" w:eastAsia="zh-CN"/>
        </w:rPr>
        <w:t>：</w:t>
      </w:r>
      <w:r>
        <w:rPr>
          <w:rFonts w:hint="eastAsia" w:ascii="仿宋_GB2312" w:hAnsi="仿宋_GB2312" w:eastAsia="仿宋_GB2312" w:cs="仿宋_GB2312"/>
          <w:color w:val="auto"/>
          <w:sz w:val="28"/>
          <w:szCs w:val="28"/>
          <w:u w:val="single"/>
          <w:lang w:val="en-US" w:eastAsia="zh-CN"/>
        </w:rPr>
        <w:t xml:space="preserve">                     </w:t>
      </w:r>
    </w:p>
    <w:p w14:paraId="0C696F92">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地址：                     </w:t>
      </w:r>
    </w:p>
    <w:p w14:paraId="11EB6617">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法定代表人：                     </w:t>
      </w:r>
    </w:p>
    <w:p w14:paraId="183CF52B">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联系人：                     </w:t>
      </w:r>
    </w:p>
    <w:p w14:paraId="3FDF0A18">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p>
    <w:p w14:paraId="31F20528">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single"/>
          <w:lang w:val="en-US" w:eastAsia="zh-CN"/>
        </w:rPr>
        <w:t>保障单位(乙方)</w:t>
      </w:r>
      <w:r>
        <w:rPr>
          <w:rFonts w:hint="eastAsia" w:ascii="仿宋_GB2312" w:hAnsi="仿宋_GB2312" w:eastAsia="仿宋_GB2312" w:cs="仿宋_GB2312"/>
          <w:color w:val="auto"/>
          <w:sz w:val="28"/>
          <w:szCs w:val="28"/>
          <w:u w:val="none"/>
          <w:lang w:val="en-US" w:eastAsia="zh-CN"/>
        </w:rPr>
        <w:t>：</w:t>
      </w:r>
      <w:r>
        <w:rPr>
          <w:rFonts w:hint="eastAsia" w:ascii="仿宋_GB2312" w:hAnsi="仿宋_GB2312" w:eastAsia="仿宋_GB2312" w:cs="仿宋_GB2312"/>
          <w:color w:val="auto"/>
          <w:sz w:val="28"/>
          <w:szCs w:val="28"/>
          <w:u w:val="single"/>
          <w:lang w:val="en-US" w:eastAsia="zh-CN"/>
        </w:rPr>
        <w:t xml:space="preserve">                     </w:t>
      </w:r>
    </w:p>
    <w:p w14:paraId="1D9B2F6C">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none"/>
          <w:lang w:val="en-US" w:eastAsia="zh-CN"/>
        </w:rPr>
      </w:pPr>
      <w:r>
        <w:rPr>
          <w:rFonts w:hint="eastAsia" w:ascii="仿宋_GB2312" w:hAnsi="仿宋_GB2312" w:eastAsia="仿宋_GB2312" w:cs="仿宋_GB2312"/>
          <w:color w:val="auto"/>
          <w:sz w:val="28"/>
          <w:szCs w:val="28"/>
          <w:u w:val="none"/>
          <w:lang w:val="en-US" w:eastAsia="zh-CN"/>
        </w:rPr>
        <w:t>地址：</w:t>
      </w:r>
      <w:r>
        <w:rPr>
          <w:rFonts w:hint="eastAsia" w:ascii="仿宋_GB2312" w:hAnsi="仿宋_GB2312" w:eastAsia="仿宋_GB2312" w:cs="仿宋_GB2312"/>
          <w:color w:val="auto"/>
          <w:sz w:val="28"/>
          <w:szCs w:val="28"/>
          <w:u w:val="single"/>
          <w:lang w:val="en-US" w:eastAsia="zh-CN"/>
        </w:rPr>
        <w:t xml:space="preserve">                     </w:t>
      </w:r>
    </w:p>
    <w:p w14:paraId="3F41D846">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none"/>
          <w:lang w:val="en-US" w:eastAsia="zh-CN"/>
        </w:rPr>
        <w:t>法定代表人：</w:t>
      </w:r>
      <w:r>
        <w:rPr>
          <w:rFonts w:hint="eastAsia" w:ascii="仿宋_GB2312" w:hAnsi="仿宋_GB2312" w:eastAsia="仿宋_GB2312" w:cs="仿宋_GB2312"/>
          <w:color w:val="auto"/>
          <w:sz w:val="28"/>
          <w:szCs w:val="28"/>
          <w:u w:val="single"/>
          <w:lang w:val="en-US" w:eastAsia="zh-CN"/>
        </w:rPr>
        <w:t xml:space="preserve">                     </w:t>
      </w:r>
    </w:p>
    <w:p w14:paraId="2F9D001C">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color w:val="auto"/>
          <w:sz w:val="28"/>
          <w:szCs w:val="28"/>
          <w:u w:val="single"/>
          <w:lang w:val="en-US" w:eastAsia="zh-CN"/>
        </w:rPr>
      </w:pPr>
      <w:r>
        <w:rPr>
          <w:rFonts w:hint="eastAsia" w:ascii="仿宋_GB2312" w:hAnsi="仿宋_GB2312" w:eastAsia="仿宋_GB2312" w:cs="仿宋_GB2312"/>
          <w:color w:val="auto"/>
          <w:sz w:val="28"/>
          <w:szCs w:val="28"/>
          <w:u w:val="single"/>
          <w:lang w:val="en-US" w:eastAsia="zh-CN"/>
        </w:rPr>
        <w:t xml:space="preserve">联系人：                     </w:t>
      </w:r>
    </w:p>
    <w:p w14:paraId="2EF3B0EB">
      <w:pPr>
        <w:widowControl/>
        <w:wordWrap w:val="0"/>
        <w:topLinePunct/>
        <w:spacing w:before="0" w:beforeAutospacing="0" w:after="100" w:afterAutospacing="1" w:line="480" w:lineRule="exact"/>
        <w:ind w:firstLine="536" w:firstLineChars="2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pacing w:val="-6"/>
          <w:sz w:val="28"/>
          <w:szCs w:val="28"/>
        </w:rPr>
        <w:t>根据《中华人民共和国民法典》《物业管理条例</w:t>
      </w:r>
      <w:r>
        <w:rPr>
          <w:rFonts w:hint="eastAsia" w:ascii="仿宋_GB2312" w:hAnsi="仿宋_GB2312" w:eastAsia="仿宋_GB2312" w:cs="仿宋_GB2312"/>
          <w:color w:val="auto"/>
          <w:spacing w:val="-6"/>
          <w:sz w:val="28"/>
          <w:szCs w:val="28"/>
          <w:lang w:eastAsia="zh-CN"/>
        </w:rPr>
        <w:t>》</w:t>
      </w:r>
      <w:r>
        <w:rPr>
          <w:rFonts w:hint="eastAsia" w:ascii="仿宋_GB2312" w:hAnsi="仿宋_GB2312" w:eastAsia="仿宋_GB2312" w:cs="仿宋_GB2312"/>
          <w:color w:val="auto"/>
          <w:spacing w:val="-6"/>
          <w:sz w:val="28"/>
          <w:szCs w:val="28"/>
        </w:rPr>
        <w:t>《中华人民共和国劳动</w:t>
      </w:r>
      <w:r>
        <w:rPr>
          <w:rFonts w:hint="eastAsia" w:ascii="仿宋_GB2312" w:hAnsi="仿宋_GB2312" w:eastAsia="仿宋_GB2312" w:cs="仿宋_GB2312"/>
          <w:color w:val="auto"/>
          <w:spacing w:val="-6"/>
          <w:sz w:val="28"/>
          <w:szCs w:val="28"/>
          <w:lang w:eastAsia="zh-CN"/>
        </w:rPr>
        <w:t>协议</w:t>
      </w:r>
      <w:r>
        <w:rPr>
          <w:rFonts w:hint="eastAsia" w:ascii="仿宋_GB2312" w:hAnsi="仿宋_GB2312" w:eastAsia="仿宋_GB2312" w:cs="仿宋_GB2312"/>
          <w:color w:val="auto"/>
          <w:spacing w:val="-6"/>
          <w:sz w:val="28"/>
          <w:szCs w:val="28"/>
        </w:rPr>
        <w:t>法》《中华人民共和国劳动法》以及</w:t>
      </w:r>
      <w:r>
        <w:rPr>
          <w:rFonts w:hint="eastAsia" w:ascii="仿宋_GB2312" w:hAnsi="仿宋_GB2312" w:eastAsia="仿宋_GB2312" w:cs="仿宋_GB2312"/>
          <w:color w:val="auto"/>
          <w:spacing w:val="-9"/>
          <w:sz w:val="28"/>
          <w:szCs w:val="28"/>
        </w:rPr>
        <w:t>国家法律、法规的有关规定，经甲乙双方共同协商，</w:t>
      </w:r>
      <w:r>
        <w:rPr>
          <w:rFonts w:hint="eastAsia" w:ascii="仿宋_GB2312" w:hAnsi="仿宋_GB2312" w:eastAsia="仿宋_GB2312" w:cs="仿宋_GB2312"/>
          <w:color w:val="auto"/>
          <w:sz w:val="28"/>
          <w:szCs w:val="28"/>
        </w:rPr>
        <w:t>经过甲、乙双方充分协商，就甲方</w:t>
      </w:r>
      <w:r>
        <w:rPr>
          <w:rFonts w:hint="eastAsia" w:ascii="仿宋_GB2312" w:hAnsi="仿宋_GB2312" w:eastAsia="仿宋_GB2312" w:cs="仿宋_GB2312"/>
          <w:color w:val="auto"/>
          <w:sz w:val="28"/>
          <w:szCs w:val="28"/>
          <w:u w:val="none"/>
          <w:lang w:val="en-US" w:eastAsia="zh-CN"/>
        </w:rPr>
        <w:t xml:space="preserve">             </w:t>
      </w:r>
      <w:r>
        <w:rPr>
          <w:rFonts w:hint="eastAsia" w:ascii="仿宋_GB2312" w:hAnsi="仿宋_GB2312" w:eastAsia="仿宋_GB2312" w:cs="仿宋_GB2312"/>
          <w:color w:val="auto"/>
          <w:sz w:val="28"/>
          <w:szCs w:val="28"/>
        </w:rPr>
        <w:t>事宜达成如下协议，以资双方共同遵守。</w:t>
      </w:r>
    </w:p>
    <w:p w14:paraId="6BAEC809">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color w:val="auto"/>
          <w:sz w:val="28"/>
          <w:szCs w:val="28"/>
        </w:rPr>
      </w:pPr>
      <w:r>
        <w:rPr>
          <w:rFonts w:hint="eastAsia" w:ascii="黑体" w:hAnsi="黑体" w:eastAsia="黑体" w:cs="黑体"/>
          <w:b w:val="0"/>
          <w:bCs w:val="0"/>
          <w:sz w:val="28"/>
          <w:szCs w:val="28"/>
          <w:lang w:val="en-US" w:eastAsia="zh-CN"/>
        </w:rPr>
        <w:t>一、服务条件</w:t>
      </w:r>
    </w:p>
    <w:p w14:paraId="1AA925BC">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（一）服务地点：</w:t>
      </w:r>
    </w:p>
    <w:p w14:paraId="64C516B6">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（二）服务期：</w:t>
      </w:r>
      <w:r>
        <w:rPr>
          <w:rFonts w:hint="eastAsia" w:ascii="仿宋_GB2312" w:hAnsi="仿宋_GB2312" w:eastAsia="仿宋_GB2312" w:cs="仿宋_GB2312"/>
          <w:color w:val="auto"/>
          <w:sz w:val="28"/>
          <w:szCs w:val="28"/>
          <w:u w:val="single"/>
        </w:rPr>
        <w:t>自</w:t>
      </w:r>
      <w:r>
        <w:rPr>
          <w:rFonts w:hint="eastAsia" w:ascii="Times New Roman" w:hAnsi="Times New Roman" w:eastAsia="仿宋_GB2312" w:cs="Times New Roman"/>
          <w:color w:val="auto"/>
          <w:sz w:val="28"/>
          <w:szCs w:val="28"/>
          <w:u w:val="single"/>
          <w:lang w:val="en-US" w:eastAsia="zh-CN"/>
        </w:rPr>
        <w:t xml:space="preserve">    年  月</w:t>
      </w:r>
      <w:r>
        <w:rPr>
          <w:rFonts w:hint="eastAsia" w:ascii="Times New Roman" w:hAnsi="Times New Roman" w:eastAsia="仿宋_GB2312" w:cs="Times New Roman"/>
          <w:color w:val="auto"/>
          <w:sz w:val="28"/>
          <w:szCs w:val="28"/>
          <w:u w:val="none"/>
          <w:lang w:val="en-US" w:eastAsia="zh-CN"/>
        </w:rPr>
        <w:t xml:space="preserve">  </w:t>
      </w:r>
      <w:r>
        <w:rPr>
          <w:rFonts w:hint="eastAsia" w:ascii="Times New Roman" w:hAnsi="Times New Roman" w:eastAsia="仿宋_GB2312" w:cs="Times New Roman"/>
          <w:color w:val="auto"/>
          <w:sz w:val="28"/>
          <w:szCs w:val="28"/>
          <w:u w:val="single"/>
          <w:lang w:val="en-US" w:eastAsia="zh-CN"/>
        </w:rPr>
        <w:t>日</w:t>
      </w:r>
      <w:r>
        <w:rPr>
          <w:rFonts w:hint="eastAsia" w:ascii="仿宋_GB2312" w:hAnsi="仿宋_GB2312" w:eastAsia="仿宋_GB2312" w:cs="仿宋_GB2312"/>
          <w:color w:val="auto"/>
          <w:sz w:val="28"/>
          <w:szCs w:val="28"/>
          <w:u w:val="single"/>
        </w:rPr>
        <w:t>起至自</w:t>
      </w:r>
      <w:r>
        <w:rPr>
          <w:rFonts w:hint="eastAsia" w:ascii="Times New Roman" w:hAnsi="Times New Roman" w:eastAsia="仿宋_GB2312" w:cs="Times New Roman"/>
          <w:color w:val="auto"/>
          <w:sz w:val="28"/>
          <w:szCs w:val="28"/>
          <w:u w:val="single"/>
          <w:lang w:val="en-US" w:eastAsia="zh-CN"/>
        </w:rPr>
        <w:t xml:space="preserve">    年  月</w:t>
      </w:r>
      <w:r>
        <w:rPr>
          <w:rFonts w:hint="eastAsia" w:ascii="Times New Roman" w:hAnsi="Times New Roman" w:eastAsia="仿宋_GB2312" w:cs="Times New Roman"/>
          <w:color w:val="auto"/>
          <w:sz w:val="28"/>
          <w:szCs w:val="28"/>
          <w:u w:val="none"/>
          <w:lang w:val="en-US" w:eastAsia="zh-CN"/>
        </w:rPr>
        <w:t xml:space="preserve">  </w:t>
      </w:r>
      <w:r>
        <w:rPr>
          <w:rFonts w:hint="eastAsia" w:ascii="Times New Roman" w:hAnsi="Times New Roman" w:eastAsia="仿宋_GB2312" w:cs="Times New Roman"/>
          <w:color w:val="auto"/>
          <w:sz w:val="28"/>
          <w:szCs w:val="28"/>
          <w:u w:val="single"/>
          <w:lang w:val="en-US" w:eastAsia="zh-CN"/>
        </w:rPr>
        <w:t>日</w:t>
      </w:r>
      <w:r>
        <w:rPr>
          <w:rFonts w:hint="eastAsia" w:ascii="仿宋_GB2312" w:hAnsi="仿宋_GB2312" w:eastAsia="仿宋_GB2312" w:cs="仿宋_GB2312"/>
          <w:color w:val="auto"/>
          <w:sz w:val="28"/>
          <w:szCs w:val="28"/>
          <w:u w:val="single"/>
        </w:rPr>
        <w:t>止，共计</w:t>
      </w:r>
      <w:r>
        <w:rPr>
          <w:rFonts w:hint="eastAsia" w:ascii="仿宋_GB2312" w:hAnsi="仿宋_GB2312" w:eastAsia="仿宋_GB2312" w:cs="仿宋_GB2312"/>
          <w:color w:val="auto"/>
          <w:sz w:val="28"/>
          <w:szCs w:val="28"/>
          <w:u w:val="single"/>
          <w:lang w:eastAsia="zh-CN"/>
        </w:rPr>
        <w:t>【】</w:t>
      </w:r>
      <w:r>
        <w:rPr>
          <w:rFonts w:hint="eastAsia" w:ascii="仿宋_GB2312" w:hAnsi="仿宋_GB2312" w:eastAsia="仿宋_GB2312" w:cs="仿宋_GB2312"/>
          <w:color w:val="auto"/>
          <w:sz w:val="28"/>
          <w:szCs w:val="28"/>
          <w:u w:val="single"/>
          <w:lang w:val="en-US" w:eastAsia="zh-CN"/>
        </w:rPr>
        <w:t>年。</w:t>
      </w:r>
    </w:p>
    <w:p w14:paraId="49C80245">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二、协议价款</w:t>
      </w:r>
    </w:p>
    <w:p w14:paraId="3B0C508F">
      <w:pPr>
        <w:keepNext w:val="0"/>
        <w:keepLines w:val="0"/>
        <w:pageBreakBefore w:val="0"/>
        <w:widowControl/>
        <w:kinsoku/>
        <w:wordWrap w:val="0"/>
        <w:overflowPunct/>
        <w:topLinePunct/>
        <w:autoSpaceDE/>
        <w:autoSpaceDN/>
        <w:bidi w:val="0"/>
        <w:adjustRightInd/>
        <w:snapToGrid/>
        <w:spacing w:after="100" w:afterAutospacing="1" w:line="480" w:lineRule="exact"/>
        <w:ind w:firstLine="536" w:firstLineChars="200"/>
        <w:jc w:val="both"/>
        <w:textAlignment w:val="auto"/>
        <w:rPr>
          <w:rFonts w:hint="eastAsia" w:ascii="仿宋_GB2312" w:hAnsi="仿宋_GB2312" w:eastAsia="仿宋_GB2312" w:cs="仿宋_GB2312"/>
          <w:color w:val="auto"/>
          <w:spacing w:val="-6"/>
          <w:sz w:val="28"/>
          <w:szCs w:val="28"/>
        </w:rPr>
      </w:pPr>
      <w:r>
        <w:rPr>
          <w:rFonts w:hint="eastAsia" w:ascii="仿宋_GB2312" w:hAnsi="仿宋_GB2312" w:eastAsia="仿宋_GB2312" w:cs="仿宋_GB2312"/>
          <w:color w:val="auto"/>
          <w:spacing w:val="-6"/>
          <w:sz w:val="28"/>
          <w:szCs w:val="28"/>
        </w:rPr>
        <w:t>（一）</w:t>
      </w:r>
      <w:r>
        <w:rPr>
          <w:rFonts w:hint="eastAsia" w:ascii="仿宋_GB2312" w:hAnsi="仿宋_GB2312" w:eastAsia="仿宋_GB2312" w:cs="仿宋_GB2312"/>
          <w:color w:val="auto"/>
          <w:spacing w:val="-6"/>
          <w:sz w:val="28"/>
          <w:szCs w:val="28"/>
          <w:lang w:eastAsia="zh-CN"/>
        </w:rPr>
        <w:t>协议</w:t>
      </w:r>
      <w:r>
        <w:rPr>
          <w:rFonts w:hint="eastAsia" w:ascii="仿宋_GB2312" w:hAnsi="仿宋_GB2312" w:eastAsia="仿宋_GB2312" w:cs="仿宋_GB2312"/>
          <w:color w:val="auto"/>
          <w:spacing w:val="-6"/>
          <w:sz w:val="28"/>
          <w:szCs w:val="28"/>
        </w:rPr>
        <w:t>总价款为人民币</w:t>
      </w:r>
      <w:r>
        <w:rPr>
          <w:rFonts w:hint="eastAsia" w:ascii="仿宋_GB2312" w:hAnsi="仿宋_GB2312" w:eastAsia="仿宋_GB2312" w:cs="仿宋_GB2312"/>
          <w:color w:val="auto"/>
          <w:spacing w:val="-6"/>
          <w:sz w:val="28"/>
          <w:szCs w:val="28"/>
          <w:u w:val="none" w:color="auto"/>
        </w:rPr>
        <w:t>¥</w:t>
      </w:r>
      <w:r>
        <w:rPr>
          <w:rFonts w:hint="eastAsia" w:ascii="仿宋_GB2312" w:hAnsi="仿宋_GB2312" w:eastAsia="仿宋_GB2312" w:cs="仿宋_GB2312"/>
          <w:color w:val="auto"/>
          <w:spacing w:val="-6"/>
          <w:sz w:val="28"/>
          <w:szCs w:val="28"/>
          <w:u w:val="none"/>
          <w:lang w:val="en-US" w:eastAsia="zh-CN"/>
        </w:rPr>
        <w:t xml:space="preserve">         </w:t>
      </w:r>
      <w:r>
        <w:rPr>
          <w:rFonts w:hint="eastAsia" w:ascii="仿宋_GB2312" w:hAnsi="仿宋_GB2312" w:eastAsia="仿宋_GB2312" w:cs="仿宋_GB2312"/>
          <w:color w:val="auto"/>
          <w:spacing w:val="-6"/>
          <w:sz w:val="28"/>
          <w:szCs w:val="28"/>
        </w:rPr>
        <w:t>（大写</w:t>
      </w:r>
      <w:r>
        <w:rPr>
          <w:rFonts w:hint="eastAsia" w:ascii="仿宋_GB2312" w:hAnsi="仿宋_GB2312" w:eastAsia="仿宋_GB2312" w:cs="仿宋_GB2312"/>
          <w:color w:val="auto"/>
          <w:spacing w:val="-6"/>
          <w:sz w:val="28"/>
          <w:szCs w:val="28"/>
          <w:lang w:eastAsia="zh-CN"/>
        </w:rPr>
        <w:t>：</w:t>
      </w:r>
      <w:r>
        <w:rPr>
          <w:rFonts w:hint="eastAsia" w:ascii="仿宋_GB2312" w:hAnsi="仿宋_GB2312" w:eastAsia="仿宋_GB2312" w:cs="仿宋_GB2312"/>
          <w:color w:val="auto"/>
          <w:spacing w:val="-6"/>
          <w:sz w:val="28"/>
          <w:szCs w:val="28"/>
          <w:u w:val="none"/>
          <w:lang w:val="en-US" w:eastAsia="zh-CN"/>
        </w:rPr>
        <w:t xml:space="preserve">           </w:t>
      </w:r>
      <w:r>
        <w:rPr>
          <w:rFonts w:hint="eastAsia" w:ascii="仿宋_GB2312" w:hAnsi="仿宋_GB2312" w:eastAsia="仿宋_GB2312" w:cs="仿宋_GB2312"/>
          <w:color w:val="auto"/>
          <w:spacing w:val="-6"/>
          <w:sz w:val="28"/>
          <w:szCs w:val="28"/>
          <w:u w:val="none"/>
          <w:lang w:eastAsia="zh-CN"/>
        </w:rPr>
        <w:t>）</w:t>
      </w:r>
      <w:r>
        <w:rPr>
          <w:rFonts w:hint="eastAsia" w:ascii="仿宋_GB2312" w:hAnsi="仿宋_GB2312" w:eastAsia="仿宋_GB2312" w:cs="仿宋_GB2312"/>
          <w:color w:val="auto"/>
          <w:spacing w:val="-6"/>
          <w:sz w:val="28"/>
          <w:szCs w:val="28"/>
        </w:rPr>
        <w:t>。</w:t>
      </w:r>
    </w:p>
    <w:p w14:paraId="2F06753E">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rPr>
        <w:t>（二）</w:t>
      </w:r>
      <w:r>
        <w:rPr>
          <w:rFonts w:hint="eastAsia" w:ascii="仿宋_GB2312" w:hAnsi="仿宋_GB2312" w:eastAsia="仿宋_GB2312" w:cs="仿宋_GB2312"/>
          <w:color w:val="auto"/>
          <w:sz w:val="28"/>
          <w:szCs w:val="28"/>
          <w:lang w:eastAsia="zh-CN"/>
        </w:rPr>
        <w:t>协议</w:t>
      </w:r>
      <w:r>
        <w:rPr>
          <w:rFonts w:hint="eastAsia" w:ascii="仿宋_GB2312" w:hAnsi="仿宋_GB2312" w:eastAsia="仿宋_GB2312" w:cs="仿宋_GB2312"/>
          <w:color w:val="auto"/>
          <w:sz w:val="28"/>
          <w:szCs w:val="28"/>
        </w:rPr>
        <w:t>总价包括：人员工资薪酬、价格表所包含的福利、税金及管理费等</w:t>
      </w:r>
      <w:r>
        <w:rPr>
          <w:rFonts w:hint="eastAsia" w:ascii="仿宋_GB2312" w:hAnsi="仿宋_GB2312" w:eastAsia="仿宋_GB2312" w:cs="仿宋_GB2312"/>
          <w:color w:val="auto"/>
          <w:sz w:val="28"/>
          <w:szCs w:val="28"/>
          <w:highlight w:val="none"/>
        </w:rPr>
        <w:t>，本项目所需服务的全部费用。</w:t>
      </w:r>
    </w:p>
    <w:p w14:paraId="696357FF">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（三）</w:t>
      </w:r>
      <w:r>
        <w:rPr>
          <w:rFonts w:hint="eastAsia" w:ascii="仿宋_GB2312" w:hAnsi="仿宋_GB2312" w:eastAsia="仿宋_GB2312" w:cs="仿宋_GB2312"/>
          <w:color w:val="auto"/>
          <w:sz w:val="28"/>
          <w:szCs w:val="28"/>
          <w:highlight w:val="none"/>
          <w:lang w:eastAsia="zh-CN"/>
        </w:rPr>
        <w:t>协议</w:t>
      </w:r>
      <w:r>
        <w:rPr>
          <w:rFonts w:hint="eastAsia" w:ascii="仿宋_GB2312" w:hAnsi="仿宋_GB2312" w:eastAsia="仿宋_GB2312" w:cs="仿宋_GB2312"/>
          <w:color w:val="auto"/>
          <w:sz w:val="28"/>
          <w:szCs w:val="28"/>
          <w:highlight w:val="none"/>
        </w:rPr>
        <w:t>总价为包干价，</w:t>
      </w:r>
      <w:r>
        <w:rPr>
          <w:rFonts w:hint="eastAsia" w:ascii="仿宋_GB2312" w:hAnsi="仿宋_GB2312" w:eastAsia="仿宋_GB2312" w:cs="仿宋_GB2312"/>
          <w:color w:val="auto"/>
          <w:sz w:val="28"/>
          <w:szCs w:val="28"/>
          <w:highlight w:val="none"/>
          <w:lang w:eastAsia="zh-CN"/>
        </w:rPr>
        <w:t>协议</w:t>
      </w:r>
      <w:r>
        <w:rPr>
          <w:rFonts w:hint="eastAsia" w:ascii="仿宋_GB2312" w:hAnsi="仿宋_GB2312" w:eastAsia="仿宋_GB2312" w:cs="仿宋_GB2312"/>
          <w:color w:val="auto"/>
          <w:sz w:val="28"/>
          <w:szCs w:val="28"/>
          <w:highlight w:val="none"/>
        </w:rPr>
        <w:t>期内不受市场价格变化因素的影响。</w:t>
      </w:r>
    </w:p>
    <w:p w14:paraId="49C4763B">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三、付款方式</w:t>
      </w:r>
    </w:p>
    <w:p w14:paraId="124B84F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Times New Roman" w:hAnsi="Times New Roman" w:eastAsia="仿宋_GB2312" w:cs="Times New Roman"/>
          <w:color w:val="auto"/>
          <w:sz w:val="28"/>
          <w:szCs w:val="28"/>
          <w:highlight w:val="none"/>
          <w:u w:val="none"/>
          <w:lang w:val="en-US" w:eastAsia="zh-CN"/>
        </w:rPr>
      </w:pPr>
      <w:r>
        <w:rPr>
          <w:rFonts w:hint="eastAsia" w:ascii="仿宋_GB2312" w:hAnsi="仿宋_GB2312" w:eastAsia="仿宋_GB2312" w:cs="仿宋_GB2312"/>
          <w:b w:val="0"/>
          <w:color w:val="auto"/>
          <w:kern w:val="2"/>
          <w:sz w:val="28"/>
          <w:szCs w:val="28"/>
          <w:highlight w:val="none"/>
          <w:lang w:val="en-US" w:eastAsia="zh-CN" w:bidi="ar-SA"/>
        </w:rPr>
        <w:t>（一）服务费按季结算，每季度最后一个月</w:t>
      </w:r>
      <w:ins w:id="0" w:author="晨之露珠" w:date="2025-12-17T10:36:45Z">
        <w:r>
          <w:rPr>
            <w:rFonts w:hint="eastAsia" w:ascii="仿宋_GB2312" w:hAnsi="仿宋_GB2312" w:eastAsia="仿宋_GB2312" w:cs="仿宋_GB2312"/>
            <w:b w:val="0"/>
            <w:color w:val="auto"/>
            <w:kern w:val="2"/>
            <w:sz w:val="28"/>
            <w:szCs w:val="28"/>
            <w:highlight w:val="none"/>
            <w:u w:val="single"/>
            <w:lang w:val="en-US" w:eastAsia="zh-CN" w:bidi="ar-SA"/>
          </w:rPr>
          <w:t xml:space="preserve"> </w:t>
        </w:r>
      </w:ins>
      <w:ins w:id="1" w:author="晨之露珠" w:date="2025-12-17T10:36:46Z">
        <w:r>
          <w:rPr>
            <w:rFonts w:hint="eastAsia" w:ascii="仿宋_GB2312" w:hAnsi="仿宋_GB2312" w:eastAsia="仿宋_GB2312" w:cs="仿宋_GB2312"/>
            <w:b w:val="0"/>
            <w:color w:val="auto"/>
            <w:kern w:val="2"/>
            <w:sz w:val="28"/>
            <w:szCs w:val="28"/>
            <w:highlight w:val="none"/>
            <w:u w:val="single"/>
            <w:lang w:val="en-US" w:eastAsia="zh-CN" w:bidi="ar-SA"/>
          </w:rPr>
          <w:t xml:space="preserve">    </w:t>
        </w:r>
      </w:ins>
      <w:r>
        <w:rPr>
          <w:rFonts w:hint="eastAsia" w:ascii="仿宋_GB2312" w:hAnsi="仿宋_GB2312" w:eastAsia="仿宋_GB2312" w:cs="仿宋_GB2312"/>
          <w:b w:val="0"/>
          <w:color w:val="auto"/>
          <w:kern w:val="2"/>
          <w:sz w:val="28"/>
          <w:szCs w:val="28"/>
          <w:highlight w:val="none"/>
          <w:lang w:val="en-US" w:eastAsia="zh-CN" w:bidi="ar-SA"/>
        </w:rPr>
        <w:t>日前支付本季度服务费，开具足额发票，达到付款条件起</w:t>
      </w:r>
      <w:ins w:id="2" w:author="晨之露珠" w:date="2025-12-17T10:36:54Z">
        <w:r>
          <w:rPr>
            <w:rFonts w:hint="eastAsia" w:ascii="仿宋_GB2312" w:hAnsi="仿宋_GB2312" w:eastAsia="仿宋_GB2312" w:cs="仿宋_GB2312"/>
            <w:b w:val="0"/>
            <w:color w:val="auto"/>
            <w:kern w:val="2"/>
            <w:sz w:val="28"/>
            <w:szCs w:val="28"/>
            <w:highlight w:val="none"/>
            <w:u w:val="single"/>
            <w:lang w:val="en-US" w:eastAsia="zh-CN" w:bidi="ar-SA"/>
          </w:rPr>
          <w:t xml:space="preserve">     </w:t>
        </w:r>
      </w:ins>
      <w:r>
        <w:rPr>
          <w:rFonts w:hint="eastAsia" w:ascii="仿宋_GB2312" w:hAnsi="仿宋_GB2312" w:eastAsia="仿宋_GB2312" w:cs="仿宋_GB2312"/>
          <w:b w:val="0"/>
          <w:color w:val="auto"/>
          <w:kern w:val="2"/>
          <w:sz w:val="28"/>
          <w:szCs w:val="28"/>
          <w:highlight w:val="none"/>
          <w:lang w:val="en-US" w:eastAsia="zh-CN" w:bidi="ar-SA"/>
        </w:rPr>
        <w:t>日内，支付协议总金额</w:t>
      </w:r>
      <w:r>
        <w:rPr>
          <w:rFonts w:hint="eastAsia" w:ascii="仿宋_GB2312" w:hAnsi="仿宋_GB2312" w:eastAsia="仿宋_GB2312" w:cs="仿宋_GB2312"/>
          <w:color w:val="auto"/>
          <w:sz w:val="28"/>
          <w:szCs w:val="28"/>
          <w:highlight w:val="none"/>
          <w:u w:val="none"/>
          <w:lang w:val="en-US" w:eastAsia="zh-CN"/>
        </w:rPr>
        <w:t>的</w:t>
      </w:r>
      <w:ins w:id="3" w:author="晨之露珠" w:date="2025-12-17T10:37:04Z">
        <w:r>
          <w:rPr>
            <w:rFonts w:hint="eastAsia" w:ascii="仿宋_GB2312" w:hAnsi="仿宋_GB2312" w:eastAsia="仿宋_GB2312" w:cs="仿宋_GB2312"/>
            <w:b w:val="0"/>
            <w:color w:val="auto"/>
            <w:kern w:val="2"/>
            <w:sz w:val="28"/>
            <w:szCs w:val="28"/>
            <w:highlight w:val="none"/>
            <w:u w:val="single"/>
            <w:lang w:val="en-US" w:eastAsia="zh-CN" w:bidi="ar-SA"/>
          </w:rPr>
          <w:t xml:space="preserve">     </w:t>
        </w:r>
      </w:ins>
      <w:r>
        <w:rPr>
          <w:rFonts w:hint="eastAsia" w:ascii="仿宋_GB2312" w:hAnsi="仿宋_GB2312" w:eastAsia="仿宋_GB2312" w:cs="仿宋_GB2312"/>
          <w:color w:val="auto"/>
          <w:sz w:val="28"/>
          <w:szCs w:val="28"/>
          <w:highlight w:val="none"/>
        </w:rPr>
        <w:t>合同金额。</w:t>
      </w:r>
    </w:p>
    <w:p w14:paraId="38A0AE9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（二）付款方式为转账支付。付款前，乙方应提供等额有效发票。甲方收到乙方正式发票后，</w:t>
      </w:r>
      <w:ins w:id="4" w:author="晨之露珠" w:date="2025-12-17T10:37:10Z">
        <w:r>
          <w:rPr>
            <w:rFonts w:hint="eastAsia" w:ascii="仿宋_GB2312" w:hAnsi="仿宋_GB2312" w:eastAsia="仿宋_GB2312" w:cs="仿宋_GB2312"/>
            <w:b w:val="0"/>
            <w:color w:val="auto"/>
            <w:kern w:val="2"/>
            <w:sz w:val="28"/>
            <w:szCs w:val="28"/>
            <w:highlight w:val="none"/>
            <w:u w:val="single"/>
            <w:lang w:val="en-US" w:eastAsia="zh-CN" w:bidi="ar-SA"/>
          </w:rPr>
          <w:t xml:space="preserve">     </w:t>
        </w:r>
      </w:ins>
      <w:r>
        <w:rPr>
          <w:rFonts w:hint="eastAsia" w:ascii="仿宋_GB2312" w:hAnsi="仿宋_GB2312" w:eastAsia="仿宋_GB2312" w:cs="仿宋_GB2312"/>
          <w:b w:val="0"/>
          <w:color w:val="auto"/>
          <w:kern w:val="2"/>
          <w:sz w:val="28"/>
          <w:szCs w:val="28"/>
          <w:highlight w:val="none"/>
          <w:lang w:val="en-US" w:eastAsia="zh-CN" w:bidi="ar-SA"/>
        </w:rPr>
        <w:t>个工作日内支付费用。</w:t>
      </w:r>
    </w:p>
    <w:p w14:paraId="42B121C4">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四、管理、服务人员配置标准</w:t>
      </w:r>
    </w:p>
    <w:p w14:paraId="4465B61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项目人员配备人数共【】人，其中：</w:t>
      </w:r>
    </w:p>
    <w:p w14:paraId="7D53859E">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项目管理人员：【】人；</w:t>
      </w:r>
      <w:bookmarkStart w:id="0" w:name="_GoBack"/>
      <w:bookmarkEnd w:id="0"/>
    </w:p>
    <w:p w14:paraId="335CC995">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保安人：【】人；</w:t>
      </w:r>
    </w:p>
    <w:p w14:paraId="2F7B7A3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保洁人：【】人；</w:t>
      </w:r>
    </w:p>
    <w:p w14:paraId="1E6C2ED9">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维修工：【】人（需持电工证）。</w:t>
      </w:r>
    </w:p>
    <w:p w14:paraId="552AC99F">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default" w:ascii="仿宋_GB2312" w:hAnsi="仿宋_GB2312" w:eastAsia="仿宋_GB2312" w:cs="仿宋_GB2312"/>
          <w:b/>
          <w:bCs/>
          <w:color w:val="auto"/>
          <w:kern w:val="2"/>
          <w:sz w:val="28"/>
          <w:szCs w:val="28"/>
          <w:highlight w:val="none"/>
          <w:lang w:val="en-US" w:eastAsia="zh-CN" w:bidi="ar-SA"/>
        </w:rPr>
      </w:pPr>
      <w:r>
        <w:rPr>
          <w:rFonts w:hint="eastAsia" w:ascii="黑体" w:hAnsi="黑体" w:eastAsia="黑体" w:cs="黑体"/>
          <w:b w:val="0"/>
          <w:bCs w:val="0"/>
          <w:sz w:val="28"/>
          <w:szCs w:val="28"/>
          <w:lang w:val="en-US" w:eastAsia="zh-CN"/>
        </w:rPr>
        <w:t>五、服务内容</w:t>
      </w:r>
    </w:p>
    <w:p w14:paraId="2627CB82">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eastAsia"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1.保洁服务</w:t>
      </w:r>
    </w:p>
    <w:p w14:paraId="22EF5766">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（1）服务区域</w:t>
      </w:r>
    </w:p>
    <w:p w14:paraId="5217A1AD">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室外：校园环境、操场、公共区域座椅及各种辅助设施的清洁及日常保洁。</w:t>
      </w:r>
    </w:p>
    <w:p w14:paraId="5C1EA6B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室内：学校教学楼、行政楼及校内公共区域的保洁工作。</w:t>
      </w:r>
    </w:p>
    <w:p w14:paraId="3E6BA542">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其他：办公区垃圾、卫生间垃圾转运至校园垃圾台，及时转运垃圾至第三方垃圾清运公司的垃圾清运车，清出校园。</w:t>
      </w:r>
    </w:p>
    <w:p w14:paraId="7350EE3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（2）服务标准：</w:t>
      </w:r>
    </w:p>
    <w:p w14:paraId="27AFAB7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楼内服务区域每天清洁地面、擦拭楼梯扶手、栏杆、瓷砖墙面、垃圾桶，每周擦拭门窗，保持地面清洁无垃圾污渍，墙壁无浮灰、蜘蛛网、污迹；办公楼二楼会议室每天清扫，保证随时使用。</w:t>
      </w:r>
    </w:p>
    <w:p w14:paraId="1AD157BF">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卫生间每天清扫冲洗两次，上午、下午上课前各一次，其余时间巡回清扫，保持厕所卫生清洁无异味，便池水池地面管道无积水、无堵塞，无垃圾存放现象。保洁用品摆放整齐有序。</w:t>
      </w:r>
    </w:p>
    <w:p w14:paraId="688D860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需在保洁区域巡视，及时清扫捡拾杂物，确保路面场地绿化区无垃圾、杂物，无卫生死角。展板，宣传栏、景观小品、乒乓球台等设施，定期擦拭，达到无明显灰尘。墙面等及时清理、保持洁净无污渍。</w:t>
      </w:r>
    </w:p>
    <w:p w14:paraId="77E7DA3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每周负责图书馆、阶梯教室、报告厅、一楼大空间、三楼网球馆、宿舍楼、地下车库卫生整理一次。</w:t>
      </w:r>
    </w:p>
    <w:p w14:paraId="3DAE76C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根据防疫规定及学校要求，定期对学校内进行消毒，并保存相关记录。</w:t>
      </w:r>
    </w:p>
    <w:p w14:paraId="2EC97895">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eastAsia"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2.综合维修：</w:t>
      </w:r>
    </w:p>
    <w:p w14:paraId="3BA6D25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（1）服务内容：</w:t>
      </w:r>
    </w:p>
    <w:p w14:paraId="2E7FD6BD">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负责校内基础水电正常运行和日常维护。</w:t>
      </w:r>
    </w:p>
    <w:p w14:paraId="39EA0B20">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负责校园灯具、家具、门窗锁具、上下水管路等的小型维修工作。</w:t>
      </w:r>
    </w:p>
    <w:p w14:paraId="5D555515">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日常水电系统及设施的巡查，发现问题及时上报，协助维保人员对专业设施设备进行维护保养工作。</w:t>
      </w:r>
    </w:p>
    <w:p w14:paraId="4DE62FA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处理包括停电、水浸等突发事件的应急处置急处置。</w:t>
      </w:r>
    </w:p>
    <w:p w14:paraId="5BDB793D">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配合学校工程施工方临电的接送。</w:t>
      </w:r>
    </w:p>
    <w:p w14:paraId="629C54D8">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配合学校水电设施设备质保期外的维修，产生的施工维修成本及设备更换费用由乙方上报维修方案，更换维修费用由甲方自行决定并支付。</w:t>
      </w:r>
    </w:p>
    <w:p w14:paraId="405EA39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（2）服务标准：</w:t>
      </w:r>
    </w:p>
    <w:p w14:paraId="45C4645C">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8小时维修值班，按作业指导标准进行设施设备的维护保养，水电暖等运行正常，接到急修呼唤，十五分钟内到达。日常水电维修值班，接到维修处理派单8小时之内完成维修：小范围维修及时率达到100％。</w:t>
      </w:r>
    </w:p>
    <w:p w14:paraId="2F11105F">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eastAsia"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3.安保服务：</w:t>
      </w:r>
    </w:p>
    <w:p w14:paraId="0E32162C">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（1）服务内容：</w:t>
      </w:r>
    </w:p>
    <w:p w14:paraId="5F11B0A6">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保证校园内安全和正常工作、生活秩序，做好协防保卫，做好车辆、车库、道路及安全秩序管理等。</w:t>
      </w:r>
    </w:p>
    <w:p w14:paraId="19E70940">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实行全天候24小时值班制度。</w:t>
      </w:r>
    </w:p>
    <w:p w14:paraId="4E304F24">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协防设置门岗和巡逻岗，对外来人员，建立询问登记制度，礼貌用语、文明用语、热情服务，按照采购人要求进行出入管理服务。</w:t>
      </w:r>
    </w:p>
    <w:p w14:paraId="18FFBF8D">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保证区域内安全秩序良好，道路通畅，引导指挥车辆停放有序。</w:t>
      </w:r>
    </w:p>
    <w:p w14:paraId="293BFEF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根据采购人要求，服从总务处工作人员调配，做好各项活动的秩序维护工作。</w:t>
      </w:r>
    </w:p>
    <w:p w14:paraId="2C77AEEF">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制定安全管理服务预案，完善责任制，遇突发事件能应急处理。</w:t>
      </w:r>
    </w:p>
    <w:p w14:paraId="335451FB">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能及时发现和处理各种事故隐患，确保不发生安全方面的问题，能迅速有效处置突发事件。</w:t>
      </w:r>
    </w:p>
    <w:p w14:paraId="04308699">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对针对本区域的盗抢破坏等违法行为，能够积极应对，及时报警协助制止。</w:t>
      </w:r>
    </w:p>
    <w:p w14:paraId="4A9A3F09">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遇有重要活动承担礼宾工作，精神饱满，举止得体。</w:t>
      </w:r>
    </w:p>
    <w:p w14:paraId="175F86F4">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六、管理服务标准</w:t>
      </w:r>
    </w:p>
    <w:p w14:paraId="568E35C0">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1.总体标准</w:t>
      </w:r>
    </w:p>
    <w:p w14:paraId="213F5B8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1.1无因管理服务造成的安全事故、质量事故。</w:t>
      </w:r>
    </w:p>
    <w:p w14:paraId="020D81F3">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1.2服务的满意率达90%以上。</w:t>
      </w:r>
    </w:p>
    <w:p w14:paraId="3151E50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1.3有效投诉处理率100%。</w:t>
      </w:r>
    </w:p>
    <w:p w14:paraId="19DCC3F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1.4有效投诉率低于1%。</w:t>
      </w:r>
    </w:p>
    <w:p w14:paraId="3C5949F0">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1.5环境卫生达标率95%。</w:t>
      </w:r>
    </w:p>
    <w:p w14:paraId="45ADDD21">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2.建筑物及构筑物养护、维修服务。</w:t>
      </w:r>
    </w:p>
    <w:p w14:paraId="2F6E23D8">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七、双方的权利和义务</w:t>
      </w:r>
    </w:p>
    <w:p w14:paraId="4F2B74FD">
      <w:pPr>
        <w:pStyle w:val="19"/>
        <w:keepNext w:val="0"/>
        <w:keepLines w:val="0"/>
        <w:pageBreakBefore w:val="0"/>
        <w:widowControl w:val="0"/>
        <w:kinsoku/>
        <w:wordWrap/>
        <w:overflowPunct/>
        <w:topLinePunct w:val="0"/>
        <w:bidi w:val="0"/>
        <w:snapToGrid/>
        <w:spacing w:line="600" w:lineRule="exact"/>
        <w:ind w:left="0" w:leftChars="0" w:firstLine="281" w:firstLineChars="100"/>
        <w:jc w:val="left"/>
        <w:textAlignment w:val="auto"/>
        <w:rPr>
          <w:rFonts w:hint="eastAsia" w:ascii="仿宋" w:hAnsi="仿宋" w:eastAsia="仿宋" w:cs="宋体"/>
          <w:b/>
          <w:color w:val="auto"/>
          <w:sz w:val="28"/>
          <w:szCs w:val="28"/>
        </w:rPr>
      </w:pPr>
      <w:r>
        <w:rPr>
          <w:rFonts w:hint="eastAsia" w:ascii="仿宋" w:hAnsi="仿宋" w:eastAsia="仿宋" w:cs="宋体"/>
          <w:b/>
          <w:color w:val="auto"/>
          <w:sz w:val="28"/>
          <w:szCs w:val="28"/>
        </w:rPr>
        <w:t>（一）甲方的权利和义务</w:t>
      </w:r>
    </w:p>
    <w:p w14:paraId="7A9AC70F">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default"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1.根据协议的约定，确定和调整派遣人员，</w:t>
      </w:r>
      <w:r>
        <w:rPr>
          <w:rFonts w:hint="eastAsia" w:ascii="仿宋_GB2312" w:hAnsi="仿宋_GB2312" w:eastAsia="仿宋_GB2312" w:cs="仿宋_GB2312"/>
          <w:b w:val="0"/>
          <w:color w:val="auto"/>
          <w:kern w:val="2"/>
          <w:sz w:val="28"/>
          <w:szCs w:val="28"/>
          <w:highlight w:val="none"/>
          <w:lang w:val="en-US" w:eastAsia="zh-CN" w:bidi="ar-SA"/>
        </w:rPr>
        <w:t>依照协议约定向乙方支付服务费及其他本协议约定应当由甲方承担的费用</w:t>
      </w:r>
      <w:r>
        <w:rPr>
          <w:rFonts w:hint="eastAsia" w:ascii="仿宋_GB2312" w:hAnsi="仿宋_GB2312" w:eastAsia="仿宋_GB2312" w:cs="仿宋_GB2312"/>
          <w:b w:val="0"/>
          <w:bCs w:val="0"/>
          <w:color w:val="auto"/>
          <w:kern w:val="2"/>
          <w:sz w:val="28"/>
          <w:szCs w:val="28"/>
          <w:highlight w:val="none"/>
          <w:lang w:val="en-US" w:eastAsia="zh-CN" w:bidi="ar-SA"/>
        </w:rPr>
        <w:t>。甲方延长工作时间或加班须征得乙方人员的确认同意，因工作需要，甲方可依法安排人员延长工作时间，休息日或节假日加班，产生的相关费用由甲方承担。</w:t>
      </w:r>
    </w:p>
    <w:p w14:paraId="72E3870C">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2.安排乙方派遣的服务人员在甲方的具体工作岗位，监督、检查、考核乙方派遣的服务人员完成工作的情况，并负责日常管理。</w:t>
      </w:r>
    </w:p>
    <w:p w14:paraId="439EF1D2">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3.甲方应为乙方派遣的管理、服务人员提供相应的办公条件及办公物品。所有用于甲方现场的工具、器械、耗材等，由甲方自行采购</w:t>
      </w:r>
    </w:p>
    <w:p w14:paraId="7E27F02F">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4.乙方派遣人员发生工伤事故时，甲方应立即通知乙方，并协助乙方按《工伤保险条例》的规定办理申报和理赔事宜及善后的处理工作。甲方应向乙方提供工伤相关的证据资料，以便乙方向劳动及有关部门申报。工伤的医疗费需垫资的由甲方垫资处理。工伤事故处理过程中发生赔付以外的具有法律依据的相关合理费用（包括医疗、救护、交通等费用）由甲方承担。乙方派遣人员因工负伤属《工伤保险条例》规定的费用，除社保支出外，由甲方负责。超过工伤保险机构理赔范围依据国家和本省有关规定由企业承担部分由甲方承担。</w:t>
      </w:r>
    </w:p>
    <w:p w14:paraId="1414D943">
      <w:pPr>
        <w:keepNext w:val="0"/>
        <w:keepLines w:val="0"/>
        <w:pageBreakBefore w:val="0"/>
        <w:widowControl w:val="0"/>
        <w:kinsoku/>
        <w:wordWrap/>
        <w:overflowPunct/>
        <w:topLinePunct w:val="0"/>
        <w:autoSpaceDE w:val="0"/>
        <w:autoSpaceDN w:val="0"/>
        <w:bidi w:val="0"/>
        <w:adjustRightInd w:val="0"/>
        <w:snapToGrid/>
        <w:spacing w:line="600" w:lineRule="exact"/>
        <w:ind w:firstLine="562" w:firstLineChars="200"/>
        <w:jc w:val="left"/>
        <w:textAlignment w:val="auto"/>
        <w:rPr>
          <w:rFonts w:hint="default" w:ascii="仿宋_GB2312" w:hAnsi="仿宋_GB2312" w:eastAsia="仿宋_GB2312" w:cs="仿宋_GB2312"/>
          <w:b/>
          <w:bCs/>
          <w:color w:val="auto"/>
          <w:kern w:val="2"/>
          <w:sz w:val="28"/>
          <w:szCs w:val="28"/>
          <w:highlight w:val="none"/>
          <w:lang w:val="en-US" w:eastAsia="zh-CN" w:bidi="ar-SA"/>
        </w:rPr>
      </w:pPr>
      <w:r>
        <w:rPr>
          <w:rFonts w:hint="eastAsia" w:ascii="仿宋_GB2312" w:hAnsi="仿宋_GB2312" w:eastAsia="仿宋_GB2312" w:cs="仿宋_GB2312"/>
          <w:b/>
          <w:bCs/>
          <w:color w:val="auto"/>
          <w:kern w:val="2"/>
          <w:sz w:val="28"/>
          <w:szCs w:val="28"/>
          <w:highlight w:val="none"/>
          <w:lang w:val="en-US" w:eastAsia="zh-CN" w:bidi="ar-SA"/>
        </w:rPr>
        <w:t>（二）乙方的权利义务</w:t>
      </w:r>
    </w:p>
    <w:p w14:paraId="440961C4">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1.乙方有权根据有关法律法规的规定及本协议约定，自行制定后勤服务保障相关制度。</w:t>
      </w:r>
    </w:p>
    <w:p w14:paraId="427CCF33">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2.按照本协议提供服务，派遣符合条件的派遣人员到甲方工作，确保服务人员具备相应资质（如安保人员持保安证、维修人员持技能证书）。</w:t>
      </w:r>
    </w:p>
    <w:p w14:paraId="2EE392CF">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3.乙方应当与拟派遣的人员签订劳动或劳务合同，并负责合同的管理工作。甲方要求乙方更换人员，乙方应予接收并负责处理与劳动者之间的劳动/劳务关系。</w:t>
      </w:r>
    </w:p>
    <w:p w14:paraId="6956AF7D">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4.乙方人员发生工伤事故的，乙方接到甲方通知后，乙方按《工伤保险条例》的规定办理申报和理赔事宜。</w:t>
      </w:r>
    </w:p>
    <w:p w14:paraId="5FD7417E">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5.人员在甲方工作期间，甲方必须保证人员依法享受法定节假日休息。</w:t>
      </w:r>
    </w:p>
    <w:p w14:paraId="22CA27F3">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6.人员因工作遭受事故伤害或患职业病，甲乙双方均有负责及时救治、保障人员依法享受各项工伤保险及相关待遇的义务。甲乙双方应按规定为人员申请工伤认定和劳动能力鉴定。</w:t>
      </w:r>
    </w:p>
    <w:p w14:paraId="0CC01158">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5.对服务过程中知悉的甲方商业秘密、内部信息承担保密义务，保密期限为本协议终止后2年。</w:t>
      </w:r>
    </w:p>
    <w:p w14:paraId="4C759D05">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八、质量保证</w:t>
      </w:r>
    </w:p>
    <w:p w14:paraId="1778184C">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1.乙方保证所供后勤保障期内的服务标准按照协议执行。</w:t>
      </w:r>
    </w:p>
    <w:p w14:paraId="406AF81A">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2.人员出现下列情形之一的，在甲方提供合法合理的书面处理证明的前提下，甲方可要求乙方更换人员：</w:t>
      </w:r>
    </w:p>
    <w:p w14:paraId="7710E7AA">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（1）</w:t>
      </w:r>
      <w:r>
        <w:rPr>
          <w:rFonts w:hint="default" w:ascii="仿宋_GB2312" w:hAnsi="仿宋_GB2312" w:eastAsia="仿宋_GB2312" w:cs="仿宋_GB2312"/>
          <w:b w:val="0"/>
          <w:color w:val="auto"/>
          <w:kern w:val="2"/>
          <w:sz w:val="28"/>
          <w:szCs w:val="28"/>
          <w:highlight w:val="none"/>
          <w:lang w:val="en-US" w:eastAsia="zh-CN" w:bidi="ar-SA"/>
        </w:rPr>
        <w:t xml:space="preserve">人员在试用期间被证明不符合甲方的录用条件的； </w:t>
      </w:r>
    </w:p>
    <w:p w14:paraId="56E6DD9F">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（2）人员</w:t>
      </w:r>
      <w:r>
        <w:rPr>
          <w:rFonts w:hint="default" w:ascii="仿宋_GB2312" w:hAnsi="仿宋_GB2312" w:eastAsia="仿宋_GB2312" w:cs="仿宋_GB2312"/>
          <w:b w:val="0"/>
          <w:color w:val="auto"/>
          <w:kern w:val="2"/>
          <w:sz w:val="28"/>
          <w:szCs w:val="28"/>
          <w:highlight w:val="none"/>
          <w:lang w:val="en-US" w:eastAsia="zh-CN" w:bidi="ar-SA"/>
        </w:rPr>
        <w:t xml:space="preserve">严重违反甲方或乙方的规章制度的； </w:t>
      </w:r>
    </w:p>
    <w:p w14:paraId="0519D448">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（3）</w:t>
      </w:r>
      <w:r>
        <w:rPr>
          <w:rFonts w:hint="default" w:ascii="仿宋_GB2312" w:hAnsi="仿宋_GB2312" w:eastAsia="仿宋_GB2312" w:cs="仿宋_GB2312"/>
          <w:b w:val="0"/>
          <w:color w:val="auto"/>
          <w:kern w:val="2"/>
          <w:sz w:val="28"/>
          <w:szCs w:val="28"/>
          <w:highlight w:val="none"/>
          <w:lang w:val="en-US" w:eastAsia="zh-CN" w:bidi="ar-SA"/>
        </w:rPr>
        <w:t xml:space="preserve">人员严重失职，营私舞弊，给甲方造成重大损害的； </w:t>
      </w:r>
    </w:p>
    <w:p w14:paraId="596E5996">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（4）</w:t>
      </w:r>
      <w:r>
        <w:rPr>
          <w:rFonts w:hint="default" w:ascii="仿宋_GB2312" w:hAnsi="仿宋_GB2312" w:eastAsia="仿宋_GB2312" w:cs="仿宋_GB2312"/>
          <w:b w:val="0"/>
          <w:color w:val="auto"/>
          <w:kern w:val="2"/>
          <w:sz w:val="28"/>
          <w:szCs w:val="28"/>
          <w:highlight w:val="none"/>
          <w:lang w:val="en-US" w:eastAsia="zh-CN" w:bidi="ar-SA"/>
        </w:rPr>
        <w:t xml:space="preserve">人员同时与其他用人单位建立劳动关系，对完成甲方的工作任务造成严重影响，或者甲方提出，拒不改正的； </w:t>
      </w:r>
    </w:p>
    <w:p w14:paraId="40C586C1">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（5）</w:t>
      </w:r>
      <w:r>
        <w:rPr>
          <w:rFonts w:hint="default" w:ascii="仿宋_GB2312" w:hAnsi="仿宋_GB2312" w:eastAsia="仿宋_GB2312" w:cs="仿宋_GB2312"/>
          <w:b w:val="0"/>
          <w:color w:val="auto"/>
          <w:kern w:val="2"/>
          <w:sz w:val="28"/>
          <w:szCs w:val="28"/>
          <w:highlight w:val="none"/>
          <w:lang w:val="en-US" w:eastAsia="zh-CN" w:bidi="ar-SA"/>
        </w:rPr>
        <w:t>人员被查实在应聘时向甲方或乙方提供的个人资料是虚假的；</w:t>
      </w:r>
    </w:p>
    <w:p w14:paraId="39479290">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（6）</w:t>
      </w:r>
      <w:r>
        <w:rPr>
          <w:rFonts w:hint="default" w:ascii="仿宋_GB2312" w:hAnsi="仿宋_GB2312" w:eastAsia="仿宋_GB2312" w:cs="仿宋_GB2312"/>
          <w:b w:val="0"/>
          <w:color w:val="auto"/>
          <w:kern w:val="2"/>
          <w:sz w:val="28"/>
          <w:szCs w:val="28"/>
          <w:highlight w:val="none"/>
          <w:lang w:val="en-US" w:eastAsia="zh-CN" w:bidi="ar-SA"/>
        </w:rPr>
        <w:t>人员被依法追究刑事责任的；</w:t>
      </w:r>
    </w:p>
    <w:p w14:paraId="051F5FB2">
      <w:pPr>
        <w:pStyle w:val="19"/>
        <w:keepNext w:val="0"/>
        <w:keepLines w:val="0"/>
        <w:pageBreakBefore w:val="0"/>
        <w:widowControl w:val="0"/>
        <w:kinsoku/>
        <w:wordWrap/>
        <w:overflowPunct/>
        <w:topLinePunct w:val="0"/>
        <w:bidi w:val="0"/>
        <w:snapToGrid/>
        <w:spacing w:line="600" w:lineRule="exact"/>
        <w:ind w:left="0" w:leftChars="0" w:firstLine="560" w:firstLineChars="200"/>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（7）</w:t>
      </w:r>
      <w:r>
        <w:rPr>
          <w:rFonts w:hint="default" w:ascii="仿宋_GB2312" w:hAnsi="仿宋_GB2312" w:eastAsia="仿宋_GB2312" w:cs="仿宋_GB2312"/>
          <w:b w:val="0"/>
          <w:color w:val="auto"/>
          <w:kern w:val="2"/>
          <w:sz w:val="28"/>
          <w:szCs w:val="28"/>
          <w:highlight w:val="none"/>
          <w:lang w:val="en-US" w:eastAsia="zh-CN" w:bidi="ar-SA"/>
        </w:rPr>
        <w:t>人员因本人原因以书面形式向甲方或乙方递交《辞职报告》的；</w:t>
      </w:r>
    </w:p>
    <w:p w14:paraId="2FEFCA33">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九、违约责任</w:t>
      </w:r>
    </w:p>
    <w:p w14:paraId="39B83D50">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（一）按《民法典》中的相关条款执行。</w:t>
      </w:r>
    </w:p>
    <w:p w14:paraId="06DF71AF">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（二）乙方提供的服务不符合本项目相关文件和本协议规定的，甲方有权拒绝，并且乙方须向甲方支付本协议总价款1%的违约金。</w:t>
      </w:r>
    </w:p>
    <w:p w14:paraId="54BDDBDC">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三）乙方未能按照本协议约定时间提供服务或完成约定的项目服务内容的，从逾期之日起每日按本协议总价款0.5%的数额向甲方支付违约金；逾期10日以上的，甲方有权终止协议，由此造成的甲方经济损失由乙方承担。如因不可抗力或其他非乙方原因导致的延误，乙方不承担违约责任。</w:t>
      </w:r>
    </w:p>
    <w:p w14:paraId="2C52EE71">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（四）在本协议履行过程中，双方因违约或造成对方经济、社会效益等损失的应当赔偿。</w:t>
      </w:r>
    </w:p>
    <w:p w14:paraId="3E916EE7">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十、保密条款</w:t>
      </w:r>
    </w:p>
    <w:p w14:paraId="7CA660F8">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一）乙方应遵守国家有关保密的法律法规和行业规定，并对甲方提供的资料负有保密义务。本保密义务自协议生效之日起至协议终止后五年内持续有效。未经甲方同意，保密人员不得将承接本项目各种信息和资料提供给其他单位和个人。如发生以上情况，甲方有权索赔。但是，若因法律强制要求披露信息，乙方可以在遵循法律法规的前提下披露相关信息，但需尽可能提前通知甲方。</w:t>
      </w:r>
    </w:p>
    <w:p w14:paraId="4B19D9D7">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（二）本条款为独立条款，本协议的无效、变更、解除和终止均不影响本条款的效力。</w:t>
      </w:r>
    </w:p>
    <w:p w14:paraId="778A2BA1">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十一、争议解决</w:t>
      </w:r>
    </w:p>
    <w:p w14:paraId="3FAA1E1B">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本协议履行过程中发生的纠纷双方应协商解决。协商不成的，协议任何一方均有权向甲方所在地人民法院提起诉讼。</w:t>
      </w:r>
    </w:p>
    <w:p w14:paraId="59755DF6">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十二、协议变更</w:t>
      </w:r>
    </w:p>
    <w:p w14:paraId="39AA51A9">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在协议的执行期内，双方均不得随意变更或解除协议。如因项目需求情况发生变化，需要项目变更的，应双方协商后签订项目变更协议。</w:t>
      </w:r>
    </w:p>
    <w:p w14:paraId="7F70DD6E">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十三、协议生效</w:t>
      </w:r>
    </w:p>
    <w:p w14:paraId="3A9174A5">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本协议一式</w:t>
      </w:r>
      <w:r>
        <w:rPr>
          <w:rFonts w:hint="eastAsia" w:ascii="仿宋_GB2312" w:hAnsi="仿宋_GB2312" w:eastAsia="仿宋_GB2312" w:cs="仿宋_GB2312"/>
          <w:b w:val="0"/>
          <w:color w:val="auto"/>
          <w:kern w:val="2"/>
          <w:sz w:val="28"/>
          <w:szCs w:val="28"/>
          <w:highlight w:val="none"/>
          <w:u w:val="single"/>
          <w:lang w:val="en-US" w:eastAsia="zh-CN" w:bidi="ar-SA"/>
        </w:rPr>
        <w:t>肆份</w:t>
      </w:r>
      <w:r>
        <w:rPr>
          <w:rFonts w:hint="eastAsia" w:ascii="仿宋_GB2312" w:hAnsi="仿宋_GB2312" w:eastAsia="仿宋_GB2312" w:cs="仿宋_GB2312"/>
          <w:b w:val="0"/>
          <w:color w:val="auto"/>
          <w:kern w:val="2"/>
          <w:sz w:val="28"/>
          <w:szCs w:val="28"/>
          <w:highlight w:val="none"/>
          <w:lang w:val="en-US" w:eastAsia="zh-CN" w:bidi="ar-SA"/>
        </w:rPr>
        <w:t>，甲方持</w:t>
      </w:r>
      <w:r>
        <w:rPr>
          <w:rFonts w:hint="eastAsia" w:ascii="仿宋_GB2312" w:hAnsi="仿宋_GB2312" w:eastAsia="仿宋_GB2312" w:cs="仿宋_GB2312"/>
          <w:b w:val="0"/>
          <w:color w:val="auto"/>
          <w:kern w:val="2"/>
          <w:sz w:val="28"/>
          <w:szCs w:val="28"/>
          <w:highlight w:val="none"/>
          <w:u w:val="single"/>
          <w:lang w:val="en-US" w:eastAsia="zh-CN" w:bidi="ar-SA"/>
        </w:rPr>
        <w:t>贰份</w:t>
      </w:r>
      <w:r>
        <w:rPr>
          <w:rFonts w:hint="eastAsia" w:ascii="仿宋_GB2312" w:hAnsi="仿宋_GB2312" w:eastAsia="仿宋_GB2312" w:cs="仿宋_GB2312"/>
          <w:b w:val="0"/>
          <w:color w:val="auto"/>
          <w:kern w:val="2"/>
          <w:sz w:val="28"/>
          <w:szCs w:val="28"/>
          <w:highlight w:val="none"/>
          <w:lang w:val="en-US" w:eastAsia="zh-CN" w:bidi="ar-SA"/>
        </w:rPr>
        <w:t>，乙方持</w:t>
      </w:r>
      <w:r>
        <w:rPr>
          <w:rFonts w:hint="eastAsia" w:ascii="仿宋_GB2312" w:hAnsi="仿宋_GB2312" w:eastAsia="仿宋_GB2312" w:cs="仿宋_GB2312"/>
          <w:b w:val="0"/>
          <w:color w:val="auto"/>
          <w:kern w:val="2"/>
          <w:sz w:val="28"/>
          <w:szCs w:val="28"/>
          <w:highlight w:val="none"/>
          <w:u w:val="single"/>
          <w:lang w:val="en-US" w:eastAsia="zh-CN" w:bidi="ar-SA"/>
        </w:rPr>
        <w:t>贰份</w:t>
      </w:r>
      <w:r>
        <w:rPr>
          <w:rFonts w:hint="eastAsia" w:ascii="仿宋_GB2312" w:hAnsi="仿宋_GB2312" w:eastAsia="仿宋_GB2312" w:cs="仿宋_GB2312"/>
          <w:b w:val="0"/>
          <w:color w:val="auto"/>
          <w:kern w:val="2"/>
          <w:sz w:val="28"/>
          <w:szCs w:val="28"/>
          <w:highlight w:val="none"/>
          <w:lang w:val="en-US" w:eastAsia="zh-CN" w:bidi="ar-SA"/>
        </w:rPr>
        <w:t>，本协议双方签字盖章后生效，协议执行完毕后，自动失效。</w:t>
      </w:r>
    </w:p>
    <w:p w14:paraId="279ED26B">
      <w:pPr>
        <w:pStyle w:val="2"/>
        <w:keepNext w:val="0"/>
        <w:keepLines w:val="0"/>
        <w:pageBreakBefore w:val="0"/>
        <w:widowControl w:val="0"/>
        <w:kinsoku/>
        <w:wordWrap/>
        <w:overflowPunct/>
        <w:topLinePunct w:val="0"/>
        <w:bidi w:val="0"/>
        <w:snapToGrid/>
        <w:spacing w:line="600" w:lineRule="exact"/>
        <w:textAlignment w:val="auto"/>
        <w:outlineLvl w:val="1"/>
        <w:rPr>
          <w:rFonts w:hint="eastAsia" w:ascii="黑体" w:hAnsi="黑体" w:eastAsia="黑体" w:cs="黑体"/>
          <w:b w:val="0"/>
          <w:bCs w:val="0"/>
          <w:sz w:val="28"/>
          <w:szCs w:val="28"/>
          <w:lang w:val="en-US" w:eastAsia="zh-CN"/>
        </w:rPr>
      </w:pPr>
      <w:r>
        <w:rPr>
          <w:rFonts w:hint="eastAsia" w:ascii="黑体" w:hAnsi="黑体" w:eastAsia="黑体" w:cs="黑体"/>
          <w:b w:val="0"/>
          <w:bCs w:val="0"/>
          <w:sz w:val="28"/>
          <w:szCs w:val="28"/>
          <w:lang w:val="en-US" w:eastAsia="zh-CN"/>
        </w:rPr>
        <w:t>十四、其他事项</w:t>
      </w:r>
    </w:p>
    <w:p w14:paraId="4357A0BA">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协议未尽事宜，由双方协商确认后签订补充协议，与原协议具有同等法律效力。</w:t>
      </w:r>
    </w:p>
    <w:p w14:paraId="495F8137">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以下无正文</w:t>
      </w:r>
    </w:p>
    <w:p w14:paraId="51A5DFD9">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p>
    <w:p w14:paraId="15E378FB">
      <w:pPr>
        <w:keepNext w:val="0"/>
        <w:keepLines w:val="0"/>
        <w:pageBreakBefore w:val="0"/>
        <w:widowControl w:val="0"/>
        <w:kinsoku/>
        <w:wordWrap/>
        <w:overflowPunct/>
        <w:topLinePunct w:val="0"/>
        <w:autoSpaceDE w:val="0"/>
        <w:autoSpaceDN w:val="0"/>
        <w:bidi w:val="0"/>
        <w:adjustRightInd w:val="0"/>
        <w:snapToGrid/>
        <w:spacing w:line="600" w:lineRule="exact"/>
        <w:ind w:firstLine="560" w:firstLineChars="200"/>
        <w:jc w:val="left"/>
        <w:textAlignment w:val="auto"/>
        <w:rPr>
          <w:rFonts w:hint="eastAsia" w:ascii="仿宋_GB2312" w:hAnsi="仿宋_GB2312" w:eastAsia="仿宋_GB2312" w:cs="仿宋_GB2312"/>
          <w:b w:val="0"/>
          <w:color w:val="auto"/>
          <w:kern w:val="2"/>
          <w:sz w:val="28"/>
          <w:szCs w:val="28"/>
          <w:highlight w:val="none"/>
          <w:lang w:val="en-US" w:eastAsia="zh-CN" w:bidi="ar-SA"/>
        </w:rPr>
      </w:pPr>
    </w:p>
    <w:p w14:paraId="4E934C91">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甲 方 ( 盖 章 ) :             乙 方 ( 盖 章 ) :                     </w:t>
      </w:r>
    </w:p>
    <w:p w14:paraId="755D60F0">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法定代表或委托代理人：        法定代表或委托代理人：</w:t>
      </w:r>
    </w:p>
    <w:p w14:paraId="6373DEC7">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通信地址：                    通信地址：</w:t>
      </w:r>
    </w:p>
    <w:p w14:paraId="67398BAA">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邮政编码：                    邮政编码：</w:t>
      </w:r>
    </w:p>
    <w:p w14:paraId="688323C2">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电  话：                      电  话：</w:t>
      </w:r>
    </w:p>
    <w:p w14:paraId="3A15C49A">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default"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开户行：                      开户行： </w:t>
      </w:r>
    </w:p>
    <w:p w14:paraId="7C3AC315">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账  号：                      账  号：              </w:t>
      </w:r>
    </w:p>
    <w:p w14:paraId="458B45CF">
      <w:pPr>
        <w:keepNext w:val="0"/>
        <w:keepLines w:val="0"/>
        <w:pageBreakBefore w:val="0"/>
        <w:widowControl w:val="0"/>
        <w:kinsoku/>
        <w:wordWrap/>
        <w:overflowPunct/>
        <w:topLinePunct w:val="0"/>
        <w:autoSpaceDE w:val="0"/>
        <w:autoSpaceDN w:val="0"/>
        <w:bidi w:val="0"/>
        <w:adjustRightInd w:val="0"/>
        <w:snapToGrid/>
        <w:spacing w:line="600" w:lineRule="exact"/>
        <w:jc w:val="left"/>
        <w:textAlignment w:val="auto"/>
        <w:rPr>
          <w:rFonts w:hint="eastAsia" w:ascii="仿宋_GB2312" w:hAnsi="仿宋_GB2312" w:eastAsia="仿宋_GB2312" w:cs="仿宋_GB2312"/>
          <w:b w:val="0"/>
          <w:color w:val="auto"/>
          <w:kern w:val="2"/>
          <w:sz w:val="28"/>
          <w:szCs w:val="28"/>
          <w:highlight w:val="none"/>
          <w:lang w:val="en-US" w:eastAsia="zh-CN" w:bidi="ar-SA"/>
        </w:rPr>
      </w:pPr>
      <w:r>
        <w:rPr>
          <w:rFonts w:hint="eastAsia" w:ascii="仿宋_GB2312" w:hAnsi="仿宋_GB2312" w:eastAsia="仿宋_GB2312" w:cs="仿宋_GB2312"/>
          <w:b w:val="0"/>
          <w:color w:val="auto"/>
          <w:kern w:val="2"/>
          <w:sz w:val="28"/>
          <w:szCs w:val="28"/>
          <w:highlight w:val="none"/>
          <w:lang w:val="en-US" w:eastAsia="zh-CN" w:bidi="ar-SA"/>
        </w:rPr>
        <w:t xml:space="preserve">签订日期：   年  月  日        签订日期：   年  月   日             </w:t>
      </w:r>
    </w:p>
    <w:p w14:paraId="2D7C98E6">
      <w:pPr>
        <w:keepNext w:val="0"/>
        <w:keepLines w:val="0"/>
        <w:pageBreakBefore w:val="0"/>
        <w:widowControl w:val="0"/>
        <w:kinsoku/>
        <w:wordWrap/>
        <w:overflowPunct/>
        <w:topLinePunct w:val="0"/>
        <w:autoSpaceDE w:val="0"/>
        <w:autoSpaceDN w:val="0"/>
        <w:bidi w:val="0"/>
        <w:adjustRightInd w:val="0"/>
        <w:snapToGrid/>
        <w:spacing w:line="500" w:lineRule="exact"/>
        <w:jc w:val="left"/>
        <w:textAlignment w:val="auto"/>
        <w:rPr>
          <w:sz w:val="28"/>
          <w:szCs w:val="28"/>
        </w:rPr>
      </w:pPr>
    </w:p>
    <w:p w14:paraId="03067586">
      <w:pPr>
        <w:widowControl/>
        <w:spacing w:before="100" w:beforeAutospacing="1" w:after="100" w:afterAutospacing="1" w:line="420" w:lineRule="exact"/>
        <w:jc w:val="left"/>
        <w:rPr>
          <w:rFonts w:hint="eastAsia" w:asciiTheme="minorEastAsia" w:hAnsiTheme="minorEastAsia" w:cstheme="minorEastAsia"/>
          <w:kern w:val="0"/>
          <w:sz w:val="28"/>
          <w:szCs w:val="28"/>
        </w:rPr>
      </w:pPr>
    </w:p>
    <w:sectPr>
      <w:footerReference r:id="rId3" w:type="default"/>
      <w:footerReference r:id="rId4" w:type="even"/>
      <w:pgSz w:w="11906" w:h="16838"/>
      <w:pgMar w:top="1440" w:right="1800" w:bottom="1538"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公文小标宋">
    <w:altName w:val="宋体"/>
    <w:panose1 w:val="02000500000000000000"/>
    <w:charset w:val="86"/>
    <w:family w:val="auto"/>
    <w:pitch w:val="default"/>
    <w:sig w:usb0="00000000" w:usb1="00000000"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E6C10">
    <w:pPr>
      <w:pStyle w:val="7"/>
      <w:jc w:val="center"/>
      <w:rPr>
        <w:b/>
      </w:rPr>
    </w:pPr>
    <w:r>
      <w:rPr>
        <w:rFonts w:hint="eastAsia"/>
        <w:b/>
        <w:kern w:val="0"/>
        <w:szCs w:val="21"/>
      </w:rPr>
      <w:t xml:space="preserve">第 </w:t>
    </w:r>
    <w:r>
      <w:rPr>
        <w:b/>
        <w:kern w:val="0"/>
        <w:szCs w:val="21"/>
      </w:rPr>
      <w:fldChar w:fldCharType="begin"/>
    </w:r>
    <w:r>
      <w:rPr>
        <w:b/>
        <w:kern w:val="0"/>
        <w:szCs w:val="21"/>
      </w:rPr>
      <w:instrText xml:space="preserve"> PAGE </w:instrText>
    </w:r>
    <w:r>
      <w:rPr>
        <w:b/>
        <w:kern w:val="0"/>
        <w:szCs w:val="21"/>
      </w:rPr>
      <w:fldChar w:fldCharType="separate"/>
    </w:r>
    <w:r>
      <w:rPr>
        <w:b/>
        <w:kern w:val="0"/>
        <w:szCs w:val="21"/>
      </w:rPr>
      <w:t>8</w:t>
    </w:r>
    <w:r>
      <w:rPr>
        <w:b/>
        <w:kern w:val="0"/>
        <w:szCs w:val="21"/>
      </w:rPr>
      <w:fldChar w:fldCharType="end"/>
    </w:r>
    <w:r>
      <w:rPr>
        <w:rFonts w:hint="eastAsia"/>
        <w:b/>
        <w:kern w:val="0"/>
        <w:szCs w:val="21"/>
      </w:rPr>
      <w:t xml:space="preserve"> 页 共 </w:t>
    </w:r>
    <w:r>
      <w:rPr>
        <w:b/>
        <w:kern w:val="0"/>
        <w:szCs w:val="21"/>
      </w:rPr>
      <w:fldChar w:fldCharType="begin"/>
    </w:r>
    <w:r>
      <w:rPr>
        <w:b/>
        <w:kern w:val="0"/>
        <w:szCs w:val="21"/>
      </w:rPr>
      <w:instrText xml:space="preserve"> NUMPAGES </w:instrText>
    </w:r>
    <w:r>
      <w:rPr>
        <w:b/>
        <w:kern w:val="0"/>
        <w:szCs w:val="21"/>
      </w:rPr>
      <w:fldChar w:fldCharType="separate"/>
    </w:r>
    <w:r>
      <w:rPr>
        <w:b/>
        <w:kern w:val="0"/>
        <w:szCs w:val="21"/>
      </w:rPr>
      <w:t>13</w:t>
    </w:r>
    <w:r>
      <w:rPr>
        <w:b/>
        <w:kern w:val="0"/>
        <w:szCs w:val="21"/>
      </w:rPr>
      <w:fldChar w:fldCharType="end"/>
    </w:r>
    <w:r>
      <w:rPr>
        <w:rFonts w:hint="eastAsia"/>
        <w:b/>
        <w:kern w:val="0"/>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D40F4">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w:t>
    </w:r>
    <w:r>
      <w:fldChar w:fldCharType="end"/>
    </w:r>
  </w:p>
  <w:p w14:paraId="317A695B">
    <w:pPr>
      <w:pStyle w:val="7"/>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晨之露珠">
    <w15:presenceInfo w15:providerId="WPS Office" w15:userId="10108328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U3NWY1OTk4MDM4Y2RjNTFkMTc1N2Y1NDk5OGIwOWUifQ=="/>
  </w:docVars>
  <w:rsids>
    <w:rsidRoot w:val="78BB0B8E"/>
    <w:rsid w:val="00081B25"/>
    <w:rsid w:val="000A4B28"/>
    <w:rsid w:val="000C1963"/>
    <w:rsid w:val="000F7D11"/>
    <w:rsid w:val="001001CE"/>
    <w:rsid w:val="00194653"/>
    <w:rsid w:val="001F25A6"/>
    <w:rsid w:val="00282A80"/>
    <w:rsid w:val="002E555A"/>
    <w:rsid w:val="00307F07"/>
    <w:rsid w:val="00636E7F"/>
    <w:rsid w:val="007626AC"/>
    <w:rsid w:val="008B4BEA"/>
    <w:rsid w:val="009E1829"/>
    <w:rsid w:val="00A4650F"/>
    <w:rsid w:val="00A60EEB"/>
    <w:rsid w:val="00AD03DB"/>
    <w:rsid w:val="00BD5B4E"/>
    <w:rsid w:val="00BF1E0E"/>
    <w:rsid w:val="00EB1897"/>
    <w:rsid w:val="00F2189D"/>
    <w:rsid w:val="00F4061C"/>
    <w:rsid w:val="017F03E0"/>
    <w:rsid w:val="020F1FAA"/>
    <w:rsid w:val="02EC2AB8"/>
    <w:rsid w:val="030C0E47"/>
    <w:rsid w:val="03327ECA"/>
    <w:rsid w:val="037D0349"/>
    <w:rsid w:val="04364494"/>
    <w:rsid w:val="04BD38C2"/>
    <w:rsid w:val="05D71ADB"/>
    <w:rsid w:val="06332ACE"/>
    <w:rsid w:val="064C314F"/>
    <w:rsid w:val="06996E2D"/>
    <w:rsid w:val="06C21EA8"/>
    <w:rsid w:val="070C5094"/>
    <w:rsid w:val="071430B4"/>
    <w:rsid w:val="07574902"/>
    <w:rsid w:val="07D6394D"/>
    <w:rsid w:val="08235888"/>
    <w:rsid w:val="087F0232"/>
    <w:rsid w:val="089661E3"/>
    <w:rsid w:val="08DD1684"/>
    <w:rsid w:val="090B5543"/>
    <w:rsid w:val="0AEC6CAF"/>
    <w:rsid w:val="0AFA2FBD"/>
    <w:rsid w:val="0BB55CE7"/>
    <w:rsid w:val="0C44119B"/>
    <w:rsid w:val="0CA74ECD"/>
    <w:rsid w:val="0CAC2CBC"/>
    <w:rsid w:val="0D053293"/>
    <w:rsid w:val="0D627B52"/>
    <w:rsid w:val="0DB132B0"/>
    <w:rsid w:val="0DDC623E"/>
    <w:rsid w:val="0E1C3313"/>
    <w:rsid w:val="0EA93835"/>
    <w:rsid w:val="0F2C2B6E"/>
    <w:rsid w:val="105E23FD"/>
    <w:rsid w:val="11517069"/>
    <w:rsid w:val="11795C98"/>
    <w:rsid w:val="11895257"/>
    <w:rsid w:val="11B332D4"/>
    <w:rsid w:val="12D70244"/>
    <w:rsid w:val="12E84200"/>
    <w:rsid w:val="13916645"/>
    <w:rsid w:val="139A7BF0"/>
    <w:rsid w:val="13CE68E5"/>
    <w:rsid w:val="14052C3C"/>
    <w:rsid w:val="141F7B5F"/>
    <w:rsid w:val="145B5EC5"/>
    <w:rsid w:val="14787353"/>
    <w:rsid w:val="14C362F8"/>
    <w:rsid w:val="14E530ED"/>
    <w:rsid w:val="14F25809"/>
    <w:rsid w:val="155414CB"/>
    <w:rsid w:val="161D225E"/>
    <w:rsid w:val="16C67F6C"/>
    <w:rsid w:val="17934F1C"/>
    <w:rsid w:val="189E2B42"/>
    <w:rsid w:val="190249B4"/>
    <w:rsid w:val="19516AD8"/>
    <w:rsid w:val="19726E70"/>
    <w:rsid w:val="19A075E2"/>
    <w:rsid w:val="19C43B26"/>
    <w:rsid w:val="19FE2636"/>
    <w:rsid w:val="1A3E3C75"/>
    <w:rsid w:val="1A7835D1"/>
    <w:rsid w:val="1A7B4C9A"/>
    <w:rsid w:val="1B246B43"/>
    <w:rsid w:val="1B2977D6"/>
    <w:rsid w:val="1B3951F9"/>
    <w:rsid w:val="1B5A460D"/>
    <w:rsid w:val="1BB453FA"/>
    <w:rsid w:val="1C7C219A"/>
    <w:rsid w:val="1D594B87"/>
    <w:rsid w:val="1EB12291"/>
    <w:rsid w:val="1F1D1925"/>
    <w:rsid w:val="1F9B62E6"/>
    <w:rsid w:val="1FCD30FB"/>
    <w:rsid w:val="21563A61"/>
    <w:rsid w:val="21AF2689"/>
    <w:rsid w:val="21F20979"/>
    <w:rsid w:val="220E1A25"/>
    <w:rsid w:val="224A0A33"/>
    <w:rsid w:val="22DD1AAD"/>
    <w:rsid w:val="23347811"/>
    <w:rsid w:val="2422536D"/>
    <w:rsid w:val="242A3DC0"/>
    <w:rsid w:val="24554E2A"/>
    <w:rsid w:val="24AF3C5B"/>
    <w:rsid w:val="252A4051"/>
    <w:rsid w:val="25545725"/>
    <w:rsid w:val="255B09DE"/>
    <w:rsid w:val="25D10E81"/>
    <w:rsid w:val="263E08AF"/>
    <w:rsid w:val="26405DB0"/>
    <w:rsid w:val="26735129"/>
    <w:rsid w:val="27944245"/>
    <w:rsid w:val="28A125F7"/>
    <w:rsid w:val="28EB3175"/>
    <w:rsid w:val="29F714B9"/>
    <w:rsid w:val="2B511055"/>
    <w:rsid w:val="2C337B11"/>
    <w:rsid w:val="2D6D7CCB"/>
    <w:rsid w:val="2F391877"/>
    <w:rsid w:val="2F8A246F"/>
    <w:rsid w:val="2F925E45"/>
    <w:rsid w:val="2FE716C7"/>
    <w:rsid w:val="307210A5"/>
    <w:rsid w:val="317949C1"/>
    <w:rsid w:val="31A21FA1"/>
    <w:rsid w:val="31ED278E"/>
    <w:rsid w:val="33EE45DD"/>
    <w:rsid w:val="34EB7E53"/>
    <w:rsid w:val="34EF09E7"/>
    <w:rsid w:val="35B81867"/>
    <w:rsid w:val="35C83CF1"/>
    <w:rsid w:val="35D45C33"/>
    <w:rsid w:val="36124B65"/>
    <w:rsid w:val="369D04AA"/>
    <w:rsid w:val="36FB3FD6"/>
    <w:rsid w:val="37800DD7"/>
    <w:rsid w:val="37A45E55"/>
    <w:rsid w:val="37E77663"/>
    <w:rsid w:val="388A34DF"/>
    <w:rsid w:val="39475874"/>
    <w:rsid w:val="39ED7860"/>
    <w:rsid w:val="3A410516"/>
    <w:rsid w:val="3A9D0F13"/>
    <w:rsid w:val="3AAB3F08"/>
    <w:rsid w:val="3AFC4181"/>
    <w:rsid w:val="3B9661A8"/>
    <w:rsid w:val="3BA40D5C"/>
    <w:rsid w:val="3BB65A7A"/>
    <w:rsid w:val="3CDD718B"/>
    <w:rsid w:val="3D9F31F5"/>
    <w:rsid w:val="3DD371D6"/>
    <w:rsid w:val="3DE7606C"/>
    <w:rsid w:val="3E7B1B6B"/>
    <w:rsid w:val="3F3B2E89"/>
    <w:rsid w:val="3F425285"/>
    <w:rsid w:val="3F7F0D70"/>
    <w:rsid w:val="3F81221E"/>
    <w:rsid w:val="3FD04CC5"/>
    <w:rsid w:val="3FEE16D1"/>
    <w:rsid w:val="407371FC"/>
    <w:rsid w:val="409B5A59"/>
    <w:rsid w:val="40DB69CA"/>
    <w:rsid w:val="4154383A"/>
    <w:rsid w:val="415C2185"/>
    <w:rsid w:val="41B22499"/>
    <w:rsid w:val="422455D2"/>
    <w:rsid w:val="42621029"/>
    <w:rsid w:val="42EB32FB"/>
    <w:rsid w:val="432524E4"/>
    <w:rsid w:val="432E11A3"/>
    <w:rsid w:val="437B702F"/>
    <w:rsid w:val="43925D63"/>
    <w:rsid w:val="439671DC"/>
    <w:rsid w:val="43E403D9"/>
    <w:rsid w:val="4493196E"/>
    <w:rsid w:val="44AB421D"/>
    <w:rsid w:val="45F63B85"/>
    <w:rsid w:val="46F81F5C"/>
    <w:rsid w:val="470C7BD7"/>
    <w:rsid w:val="473A54DB"/>
    <w:rsid w:val="481F46D3"/>
    <w:rsid w:val="483D40CA"/>
    <w:rsid w:val="483E7D75"/>
    <w:rsid w:val="484A67E7"/>
    <w:rsid w:val="48BE53D0"/>
    <w:rsid w:val="49244EA7"/>
    <w:rsid w:val="49A32E8C"/>
    <w:rsid w:val="4CFB7B58"/>
    <w:rsid w:val="4D467712"/>
    <w:rsid w:val="4D680E6A"/>
    <w:rsid w:val="4DA00806"/>
    <w:rsid w:val="4F204495"/>
    <w:rsid w:val="4FA26F09"/>
    <w:rsid w:val="4FE9722C"/>
    <w:rsid w:val="50EB1685"/>
    <w:rsid w:val="52074C4E"/>
    <w:rsid w:val="520A2393"/>
    <w:rsid w:val="52251ED3"/>
    <w:rsid w:val="52953924"/>
    <w:rsid w:val="530F39D3"/>
    <w:rsid w:val="53143F48"/>
    <w:rsid w:val="542E4858"/>
    <w:rsid w:val="54C978AD"/>
    <w:rsid w:val="54E157F8"/>
    <w:rsid w:val="551459CD"/>
    <w:rsid w:val="551554A6"/>
    <w:rsid w:val="559B7049"/>
    <w:rsid w:val="57531BF0"/>
    <w:rsid w:val="5817295F"/>
    <w:rsid w:val="58780C7F"/>
    <w:rsid w:val="58FA1B64"/>
    <w:rsid w:val="599E2E37"/>
    <w:rsid w:val="59D66718"/>
    <w:rsid w:val="59EBEF1D"/>
    <w:rsid w:val="5A1456A1"/>
    <w:rsid w:val="5B101C73"/>
    <w:rsid w:val="5B655F8F"/>
    <w:rsid w:val="5B9B01BC"/>
    <w:rsid w:val="5BDC0D01"/>
    <w:rsid w:val="5C8B1464"/>
    <w:rsid w:val="5CE7644B"/>
    <w:rsid w:val="5D323FC2"/>
    <w:rsid w:val="5D434E66"/>
    <w:rsid w:val="5D845E22"/>
    <w:rsid w:val="5D8836FE"/>
    <w:rsid w:val="5DDF3968"/>
    <w:rsid w:val="5DEB6682"/>
    <w:rsid w:val="5E02284A"/>
    <w:rsid w:val="5FA1132E"/>
    <w:rsid w:val="5FE46C6E"/>
    <w:rsid w:val="5FF53085"/>
    <w:rsid w:val="610E23AD"/>
    <w:rsid w:val="62216305"/>
    <w:rsid w:val="62FC6793"/>
    <w:rsid w:val="633F3A51"/>
    <w:rsid w:val="64721ED8"/>
    <w:rsid w:val="648D3BEF"/>
    <w:rsid w:val="64F25DE5"/>
    <w:rsid w:val="65984BDE"/>
    <w:rsid w:val="65A37384"/>
    <w:rsid w:val="66157528"/>
    <w:rsid w:val="66325799"/>
    <w:rsid w:val="665F223D"/>
    <w:rsid w:val="67350FFF"/>
    <w:rsid w:val="675863D3"/>
    <w:rsid w:val="677B360F"/>
    <w:rsid w:val="67DB7004"/>
    <w:rsid w:val="68057906"/>
    <w:rsid w:val="680B26C2"/>
    <w:rsid w:val="68391308"/>
    <w:rsid w:val="690F291B"/>
    <w:rsid w:val="69716C6B"/>
    <w:rsid w:val="69867702"/>
    <w:rsid w:val="6A3454DF"/>
    <w:rsid w:val="6AED473F"/>
    <w:rsid w:val="6B081836"/>
    <w:rsid w:val="6B1B7271"/>
    <w:rsid w:val="6BEB29A5"/>
    <w:rsid w:val="6D584385"/>
    <w:rsid w:val="6D89482E"/>
    <w:rsid w:val="6DDA0ECE"/>
    <w:rsid w:val="6E433A56"/>
    <w:rsid w:val="6E6617D1"/>
    <w:rsid w:val="6E6C3554"/>
    <w:rsid w:val="6EC766A4"/>
    <w:rsid w:val="70653BA9"/>
    <w:rsid w:val="70F52EE5"/>
    <w:rsid w:val="71456CCF"/>
    <w:rsid w:val="7222638D"/>
    <w:rsid w:val="72F63C31"/>
    <w:rsid w:val="73245D03"/>
    <w:rsid w:val="74E01911"/>
    <w:rsid w:val="751529B0"/>
    <w:rsid w:val="75852534"/>
    <w:rsid w:val="75FAD4F0"/>
    <w:rsid w:val="76072B44"/>
    <w:rsid w:val="76271F23"/>
    <w:rsid w:val="76366479"/>
    <w:rsid w:val="76AF5FC9"/>
    <w:rsid w:val="76B45182"/>
    <w:rsid w:val="76FB7CE0"/>
    <w:rsid w:val="77466988"/>
    <w:rsid w:val="77D963E0"/>
    <w:rsid w:val="786D6B31"/>
    <w:rsid w:val="78BB0B8E"/>
    <w:rsid w:val="79385BE8"/>
    <w:rsid w:val="79841170"/>
    <w:rsid w:val="79CD4AD4"/>
    <w:rsid w:val="7AD93C15"/>
    <w:rsid w:val="7B1B32D7"/>
    <w:rsid w:val="7BB9FF44"/>
    <w:rsid w:val="7BC91E2C"/>
    <w:rsid w:val="7BCB31C0"/>
    <w:rsid w:val="7C2C3DD4"/>
    <w:rsid w:val="7C52185D"/>
    <w:rsid w:val="7CAC39A8"/>
    <w:rsid w:val="7E5F3C44"/>
    <w:rsid w:val="7E9613F0"/>
    <w:rsid w:val="7ED37E0E"/>
    <w:rsid w:val="7EF80161"/>
    <w:rsid w:val="81FDF849"/>
    <w:rsid w:val="CAFE0078"/>
    <w:rsid w:val="EDCBD30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qFormat="1" w:unhideWhenUsed="0" w:uiPriority="0" w:semiHidden="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仿宋"/>
      <w:b/>
      <w:sz w:val="24"/>
      <w:szCs w:val="32"/>
    </w:rPr>
  </w:style>
  <w:style w:type="paragraph" w:styleId="3">
    <w:name w:val="heading 4"/>
    <w:basedOn w:val="1"/>
    <w:next w:val="1"/>
    <w:unhideWhenUsed/>
    <w:qFormat/>
    <w:uiPriority w:val="0"/>
    <w:pPr>
      <w:keepNext/>
      <w:keepLines/>
      <w:adjustRightInd w:val="0"/>
      <w:spacing w:before="280" w:after="290" w:line="376" w:lineRule="atLeast"/>
      <w:outlineLvl w:val="3"/>
    </w:pPr>
    <w:rPr>
      <w:rFonts w:ascii="Arial" w:hAnsi="Arial" w:eastAsia="黑体"/>
      <w:b/>
      <w:kern w:val="0"/>
      <w:sz w:val="28"/>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4">
    <w:name w:val="annotation text"/>
    <w:basedOn w:val="1"/>
    <w:link w:val="17"/>
    <w:qFormat/>
    <w:uiPriority w:val="0"/>
    <w:pPr>
      <w:jc w:val="left"/>
    </w:pPr>
  </w:style>
  <w:style w:type="paragraph" w:styleId="5">
    <w:name w:val="Body Text"/>
    <w:basedOn w:val="1"/>
    <w:qFormat/>
    <w:uiPriority w:val="0"/>
    <w:pPr>
      <w:spacing w:after="120"/>
    </w:pPr>
    <w:rPr>
      <w:rFonts w:ascii="Times New Roman"/>
      <w:kern w:val="2"/>
      <w:sz w:val="21"/>
    </w:rPr>
  </w:style>
  <w:style w:type="paragraph" w:styleId="6">
    <w:name w:val="Balloon Text"/>
    <w:basedOn w:val="1"/>
    <w:link w:val="16"/>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18"/>
    <w:qFormat/>
    <w:uiPriority w:val="0"/>
    <w:rPr>
      <w:b/>
      <w:bCs/>
    </w:rPr>
  </w:style>
  <w:style w:type="character" w:styleId="12">
    <w:name w:val="page number"/>
    <w:basedOn w:val="11"/>
    <w:qFormat/>
    <w:uiPriority w:val="0"/>
  </w:style>
  <w:style w:type="character" w:styleId="13">
    <w:name w:val="Hyperlink"/>
    <w:basedOn w:val="11"/>
    <w:qFormat/>
    <w:uiPriority w:val="0"/>
    <w:rPr>
      <w:color w:val="0000FF"/>
      <w:u w:val="single"/>
    </w:rPr>
  </w:style>
  <w:style w:type="character" w:styleId="14">
    <w:name w:val="annotation reference"/>
    <w:basedOn w:val="11"/>
    <w:qFormat/>
    <w:uiPriority w:val="0"/>
    <w:rPr>
      <w:sz w:val="21"/>
      <w:szCs w:val="21"/>
    </w:rPr>
  </w:style>
  <w:style w:type="character" w:customStyle="1" w:styleId="15">
    <w:name w:val="页眉 字符"/>
    <w:basedOn w:val="11"/>
    <w:link w:val="8"/>
    <w:qFormat/>
    <w:uiPriority w:val="0"/>
    <w:rPr>
      <w:rFonts w:asciiTheme="minorHAnsi" w:hAnsiTheme="minorHAnsi" w:eastAsiaTheme="minorEastAsia" w:cstheme="minorBidi"/>
      <w:kern w:val="2"/>
      <w:sz w:val="18"/>
      <w:szCs w:val="18"/>
    </w:rPr>
  </w:style>
  <w:style w:type="character" w:customStyle="1" w:styleId="16">
    <w:name w:val="批注框文本 字符"/>
    <w:basedOn w:val="11"/>
    <w:link w:val="6"/>
    <w:qFormat/>
    <w:uiPriority w:val="0"/>
    <w:rPr>
      <w:rFonts w:asciiTheme="minorHAnsi" w:hAnsiTheme="minorHAnsi" w:eastAsiaTheme="minorEastAsia" w:cstheme="minorBidi"/>
      <w:kern w:val="2"/>
      <w:sz w:val="18"/>
      <w:szCs w:val="18"/>
    </w:rPr>
  </w:style>
  <w:style w:type="character" w:customStyle="1" w:styleId="17">
    <w:name w:val="批注文字 字符"/>
    <w:basedOn w:val="11"/>
    <w:link w:val="4"/>
    <w:qFormat/>
    <w:uiPriority w:val="0"/>
    <w:rPr>
      <w:kern w:val="2"/>
      <w:sz w:val="21"/>
      <w:szCs w:val="24"/>
    </w:rPr>
  </w:style>
  <w:style w:type="character" w:customStyle="1" w:styleId="18">
    <w:name w:val="批注主题 字符"/>
    <w:basedOn w:val="17"/>
    <w:link w:val="9"/>
    <w:qFormat/>
    <w:uiPriority w:val="0"/>
    <w:rPr>
      <w:b/>
      <w:bCs/>
      <w:kern w:val="2"/>
      <w:sz w:val="21"/>
      <w:szCs w:val="24"/>
    </w:rPr>
  </w:style>
  <w:style w:type="paragraph" w:styleId="19">
    <w:name w:val="List Paragraph"/>
    <w:basedOn w:val="1"/>
    <w:qFormat/>
    <w:uiPriority w:val="0"/>
    <w:pPr>
      <w:ind w:left="720"/>
      <w:contextualSpacing/>
    </w:p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3592</Words>
  <Characters>3643</Characters>
  <Lines>51</Lines>
  <Paragraphs>14</Paragraphs>
  <TotalTime>3</TotalTime>
  <ScaleCrop>false</ScaleCrop>
  <LinksUpToDate>false</LinksUpToDate>
  <CharactersWithSpaces>4083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2019-01-18T07:09:00Z</dcterms:created>
  <dc:creator>李超</dc:creator>
  <cp:lastModifiedBy>晨之露珠</cp:lastModifiedBy>
  <cp:lastPrinted>2025-02-18T20:16:00Z</cp:lastPrinted>
  <dcterms:modified xsi:type="dcterms:W3CDTF">2025-12-17T02:39:17Z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D10ACA33DBBF4547A2FA8905B66D4F8A</vt:lpwstr>
  </property>
  <property fmtid="{D5CDD505-2E9C-101B-9397-08002B2CF9AE}" pid="4" name="KSOTemplateDocerSaveRecord">
    <vt:lpwstr>eyJoZGlkIjoiNzE5ZDIyOTBjNzM1ZmNiYjcxODUyMDExNDUzZjBmZmMiLCJ1c2VySWQiOiIzMDQ5Mzg4NjIifQ==</vt:lpwstr>
  </property>
</Properties>
</file>