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7D559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（本格式条款供双方签订合同参考，采购人可根据项目的实际情况增减条款和内容）</w:t>
      </w:r>
    </w:p>
    <w:p w14:paraId="0955F4B9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 w14:paraId="693DCCEE">
      <w:pPr>
        <w:widowControl/>
        <w:jc w:val="center"/>
        <w:rPr>
          <w:rFonts w:hint="eastAsia" w:ascii="仿宋" w:hAnsi="仿宋" w:eastAsia="仿宋" w:cs="仿宋"/>
          <w:b/>
          <w:bCs/>
          <w:kern w:val="0"/>
          <w:sz w:val="52"/>
          <w:szCs w:val="52"/>
        </w:rPr>
      </w:pPr>
    </w:p>
    <w:p w14:paraId="06F67F45">
      <w:pPr>
        <w:widowControl/>
        <w:jc w:val="center"/>
        <w:rPr>
          <w:rFonts w:hint="eastAsia" w:ascii="仿宋" w:hAnsi="仿宋" w:eastAsia="仿宋" w:cs="仿宋"/>
          <w:b/>
          <w:bCs/>
          <w:kern w:val="0"/>
          <w:sz w:val="52"/>
          <w:szCs w:val="52"/>
        </w:rPr>
      </w:pPr>
    </w:p>
    <w:p w14:paraId="41764A1B">
      <w:pPr>
        <w:pStyle w:val="6"/>
        <w:spacing w:line="360" w:lineRule="auto"/>
        <w:jc w:val="center"/>
        <w:outlineLvl w:val="2"/>
        <w:rPr>
          <w:rFonts w:hint="eastAsia" w:ascii="仿宋" w:hAnsi="仿宋" w:eastAsia="仿宋" w:cs="仿宋"/>
          <w:b/>
          <w:sz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52"/>
          <w:szCs w:val="52"/>
          <w:lang w:val="en-US" w:eastAsia="zh-CN"/>
        </w:rPr>
        <w:t>西安高新区第三十五小学长里分校消防改造工程</w:t>
      </w:r>
    </w:p>
    <w:p w14:paraId="14076D13">
      <w:pPr>
        <w:widowControl/>
        <w:jc w:val="center"/>
        <w:rPr>
          <w:rFonts w:hint="eastAsia" w:ascii="仿宋" w:hAnsi="仿宋" w:eastAsia="仿宋" w:cs="仿宋"/>
          <w:b/>
          <w:bCs/>
          <w:kern w:val="0"/>
          <w:sz w:val="52"/>
          <w:szCs w:val="52"/>
        </w:rPr>
      </w:pPr>
    </w:p>
    <w:p w14:paraId="53034F60">
      <w:pPr>
        <w:keepNext/>
        <w:keepLines/>
        <w:numPr>
          <w:ilvl w:val="3"/>
          <w:numId w:val="0"/>
        </w:numPr>
        <w:spacing w:before="280" w:after="290" w:line="372" w:lineRule="auto"/>
        <w:outlineLvl w:val="3"/>
        <w:rPr>
          <w:rFonts w:hint="eastAsia" w:ascii="仿宋" w:hAnsi="仿宋" w:eastAsia="仿宋" w:cs="仿宋"/>
          <w:b/>
          <w:sz w:val="28"/>
        </w:rPr>
      </w:pPr>
    </w:p>
    <w:p w14:paraId="5F8E9003">
      <w:pPr>
        <w:adjustRightInd w:val="0"/>
        <w:snapToGrid w:val="0"/>
        <w:spacing w:before="60" w:after="60"/>
        <w:jc w:val="center"/>
        <w:rPr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  <w:bCs/>
          <w:sz w:val="72"/>
          <w:szCs w:val="72"/>
        </w:rPr>
        <w:t>施工合同</w:t>
      </w:r>
    </w:p>
    <w:p w14:paraId="370D32B2">
      <w:pPr>
        <w:keepNext/>
        <w:keepLines/>
        <w:numPr>
          <w:ilvl w:val="255"/>
          <w:numId w:val="0"/>
        </w:numPr>
        <w:spacing w:before="280" w:after="290" w:line="372" w:lineRule="auto"/>
        <w:outlineLvl w:val="3"/>
        <w:rPr>
          <w:rFonts w:hint="eastAsia" w:ascii="仿宋" w:hAnsi="仿宋" w:eastAsia="仿宋" w:cs="仿宋"/>
          <w:b/>
          <w:sz w:val="28"/>
        </w:rPr>
      </w:pPr>
    </w:p>
    <w:p w14:paraId="233D351F">
      <w:pPr>
        <w:numPr>
          <w:ilvl w:val="255"/>
          <w:numId w:val="0"/>
        </w:numPr>
        <w:ind w:firstLine="480"/>
        <w:rPr>
          <w:rFonts w:hint="eastAsia" w:ascii="仿宋" w:hAnsi="仿宋" w:eastAsia="仿宋" w:cs="仿宋"/>
        </w:rPr>
      </w:pPr>
    </w:p>
    <w:p w14:paraId="08063253">
      <w:pPr>
        <w:ind w:firstLine="480"/>
        <w:rPr>
          <w:rFonts w:hint="eastAsia" w:ascii="仿宋" w:hAnsi="仿宋" w:eastAsia="仿宋" w:cs="仿宋"/>
        </w:rPr>
      </w:pPr>
    </w:p>
    <w:p w14:paraId="03541D54">
      <w:pPr>
        <w:ind w:firstLine="1065" w:firstLineChars="333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甲方：</w:t>
      </w:r>
    </w:p>
    <w:p w14:paraId="39F5CB39">
      <w:pPr>
        <w:ind w:firstLine="1065" w:firstLineChars="333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乙方：</w:t>
      </w:r>
    </w:p>
    <w:p w14:paraId="037517A1"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</w:t>
      </w:r>
    </w:p>
    <w:p w14:paraId="4D35F0B8">
      <w:pPr>
        <w:ind w:firstLine="640"/>
        <w:rPr>
          <w:rFonts w:hint="eastAsia" w:ascii="仿宋" w:hAnsi="仿宋" w:eastAsia="仿宋" w:cs="仿宋"/>
          <w:sz w:val="32"/>
          <w:szCs w:val="32"/>
        </w:rPr>
      </w:pPr>
    </w:p>
    <w:p w14:paraId="0D510C20"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签订日期：     年   月   日</w:t>
      </w:r>
    </w:p>
    <w:p w14:paraId="13A4EF84">
      <w:pPr>
        <w:ind w:firstLine="562"/>
        <w:jc w:val="center"/>
        <w:rPr>
          <w:rFonts w:hint="eastAsia" w:ascii="仿宋" w:hAnsi="仿宋" w:eastAsia="仿宋" w:cs="仿宋"/>
          <w:b/>
          <w:sz w:val="28"/>
          <w:szCs w:val="28"/>
        </w:rPr>
      </w:pPr>
    </w:p>
    <w:p w14:paraId="0A7F2BC4">
      <w:pPr>
        <w:ind w:firstLine="562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br w:type="page"/>
      </w:r>
    </w:p>
    <w:p w14:paraId="05DE830D">
      <w:pPr>
        <w:ind w:firstLine="562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施工合同</w:t>
      </w:r>
    </w:p>
    <w:p w14:paraId="5FF0BAA2">
      <w:pPr>
        <w:spacing w:line="360" w:lineRule="auto"/>
        <w:ind w:firstLine="480"/>
        <w:rPr>
          <w:rFonts w:hint="eastAsia" w:ascii="仿宋" w:hAnsi="仿宋" w:eastAsia="仿宋" w:cs="仿宋"/>
          <w:u w:val="single"/>
        </w:rPr>
      </w:pPr>
    </w:p>
    <w:p w14:paraId="7B52EFBB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甲方：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        </w:t>
      </w:r>
    </w:p>
    <w:p w14:paraId="5AE8CEE6">
      <w:pPr>
        <w:spacing w:line="360" w:lineRule="auto"/>
        <w:ind w:firstLine="48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乙方：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        </w:t>
      </w:r>
    </w:p>
    <w:p w14:paraId="4054689D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根据《中华人民共和国民法典》、《中华人民共和国建筑法》和《建设工程勘察设计管理条例》及其他相关法律、法规的规定，并结合工程具体情况，为明确双方权利、义务和经济责任，经双方协商签订合同。</w:t>
      </w:r>
    </w:p>
    <w:p w14:paraId="326836A4">
      <w:pPr>
        <w:pStyle w:val="5"/>
        <w:spacing w:line="360" w:lineRule="auto"/>
        <w:ind w:firstLine="482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第一条 工程概况</w:t>
      </w:r>
    </w:p>
    <w:p w14:paraId="067CE889">
      <w:pPr>
        <w:pStyle w:val="5"/>
        <w:spacing w:line="360" w:lineRule="auto"/>
        <w:ind w:left="2100" w:leftChars="200" w:hanging="1680" w:hangingChars="7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1.1工程名称：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   </w:t>
      </w:r>
    </w:p>
    <w:p w14:paraId="574897C7">
      <w:pPr>
        <w:pStyle w:val="5"/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1.2工程地点：</w:t>
      </w:r>
      <w:r>
        <w:rPr>
          <w:rFonts w:hint="eastAsia" w:ascii="仿宋" w:hAnsi="仿宋" w:eastAsia="仿宋" w:cs="仿宋"/>
          <w:sz w:val="24"/>
          <w:u w:val="single"/>
        </w:rPr>
        <w:t xml:space="preserve">  采购人指定地点                      </w:t>
      </w:r>
    </w:p>
    <w:p w14:paraId="55ADAFED">
      <w:pPr>
        <w:pStyle w:val="5"/>
        <w:spacing w:line="360" w:lineRule="auto"/>
        <w:ind w:firstLine="48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1.3项目范围和内容：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        。</w:t>
      </w:r>
    </w:p>
    <w:p w14:paraId="1492D067">
      <w:pPr>
        <w:pStyle w:val="5"/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1.4、施工依据：依据现场实际情况及施工内容、行业标准执行。</w:t>
      </w:r>
    </w:p>
    <w:p w14:paraId="61924045">
      <w:pPr>
        <w:pStyle w:val="5"/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1.5  组成本合同的文件</w:t>
      </w:r>
    </w:p>
    <w:p w14:paraId="2AF40C43">
      <w:pPr>
        <w:pStyle w:val="5"/>
        <w:spacing w:line="360" w:lineRule="auto"/>
        <w:ind w:firstLine="960" w:firstLineChars="4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组成本合同的文件及优先解释顺序如下：</w:t>
      </w:r>
    </w:p>
    <w:p w14:paraId="6E232303">
      <w:pPr>
        <w:pStyle w:val="5"/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(1)本合同补充协议</w:t>
      </w:r>
    </w:p>
    <w:p w14:paraId="5939EA82">
      <w:pPr>
        <w:pStyle w:val="5"/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(2)本合同协议书</w:t>
      </w:r>
    </w:p>
    <w:p w14:paraId="2F68AE68">
      <w:pPr>
        <w:pStyle w:val="5"/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(3)成交通知书</w:t>
      </w:r>
    </w:p>
    <w:p w14:paraId="31ACA266">
      <w:pPr>
        <w:pStyle w:val="5"/>
        <w:spacing w:line="360" w:lineRule="auto"/>
        <w:ind w:firstLine="960" w:firstLineChars="4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(4)竞争性磋商文件及其附件</w:t>
      </w:r>
    </w:p>
    <w:p w14:paraId="1CB9F253">
      <w:pPr>
        <w:pStyle w:val="5"/>
        <w:spacing w:line="360" w:lineRule="auto"/>
        <w:ind w:firstLine="960" w:firstLineChars="4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(5)响应文件及其附件</w:t>
      </w:r>
    </w:p>
    <w:p w14:paraId="1F94AC46">
      <w:pPr>
        <w:pStyle w:val="5"/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(6)标准、规范及有关技术文件</w:t>
      </w:r>
    </w:p>
    <w:p w14:paraId="4F8A0D13">
      <w:pPr>
        <w:pStyle w:val="5"/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(7)设计文件、资料和图纸</w:t>
      </w:r>
    </w:p>
    <w:p w14:paraId="468C8AA5">
      <w:pPr>
        <w:pStyle w:val="5"/>
        <w:spacing w:line="360" w:lineRule="auto"/>
        <w:ind w:firstLine="960" w:firstLineChars="4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(8)双方约定构成合同组成部分的其它文件</w:t>
      </w:r>
    </w:p>
    <w:p w14:paraId="6A8EB6FB">
      <w:pPr>
        <w:pStyle w:val="5"/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双方在履行合同过程中形成的双方授权代表签署的会议纪要、备忘录、补充文件、变更和洽商等书面形式的文件构成本合同的组成部分。</w:t>
      </w:r>
    </w:p>
    <w:p w14:paraId="7925DD01">
      <w:pPr>
        <w:pStyle w:val="5"/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当合同文件内容界定不清或不相一致时，按上述约定顺序做出解释，以顺序在先者为准。</w:t>
      </w:r>
    </w:p>
    <w:p w14:paraId="36FAF3A2">
      <w:pPr>
        <w:pStyle w:val="5"/>
        <w:spacing w:line="360" w:lineRule="auto"/>
        <w:ind w:firstLine="482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第二条 合同工期</w:t>
      </w:r>
    </w:p>
    <w:p w14:paraId="57CBDFE1">
      <w:pPr>
        <w:spacing w:line="360" w:lineRule="auto"/>
        <w:ind w:firstLine="48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</w:rPr>
        <w:t xml:space="preserve">2.1   </w:t>
      </w:r>
      <w:r>
        <w:rPr>
          <w:rFonts w:hint="eastAsia" w:ascii="仿宋" w:hAnsi="仿宋" w:eastAsia="仿宋" w:cs="仿宋"/>
          <w:sz w:val="24"/>
          <w:lang w:bidi="zh-TW"/>
        </w:rPr>
        <w:t>工期：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                                                 </w:t>
      </w:r>
      <w:r>
        <w:rPr>
          <w:rFonts w:hint="eastAsia" w:ascii="仿宋" w:hAnsi="仿宋" w:eastAsia="仿宋" w:cs="仿宋"/>
          <w:sz w:val="24"/>
          <w:lang w:bidi="zh-TW"/>
        </w:rPr>
        <w:t>。</w:t>
      </w:r>
    </w:p>
    <w:p w14:paraId="260D6338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2.2   如遇下列情况，工期相应顺延：</w:t>
      </w:r>
    </w:p>
    <w:p w14:paraId="5B40D615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2.2.1  甲方有重大设计方案变更或现场施工条件发生变化，工程量变更。</w:t>
      </w:r>
    </w:p>
    <w:p w14:paraId="0B5F2B3E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2.2.2  人力不可抗拒的因素。如：（战争、动乱、自然灾害等）。</w:t>
      </w:r>
    </w:p>
    <w:p w14:paraId="73F25239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2.2.3  施工中遇到不可预见障碍物或古墓、文物、流沙需要处理时。</w:t>
      </w:r>
    </w:p>
    <w:p w14:paraId="65431D51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2.2.4  甲方未按合同约定支付预付款、工程进度款。</w:t>
      </w:r>
    </w:p>
    <w:p w14:paraId="1A662CD1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2.2.5  甲方未能按约定提供图纸及开工条件。</w:t>
      </w:r>
    </w:p>
    <w:p w14:paraId="3BE84F44">
      <w:pPr>
        <w:pStyle w:val="2"/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2.2.6  非乙方原因引起的延期。</w:t>
      </w:r>
    </w:p>
    <w:p w14:paraId="151A50A9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2.2.7  乙方在以上情况发生后3天内向甲方提出报告，甲方代表在收到报告3天内予以确认、答复。逾期不答复，乙方即视为延期要求已被确认。</w:t>
      </w:r>
    </w:p>
    <w:p w14:paraId="0846E608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2.3 若遇开工日期推迟，竣工日期相应顺延。 </w:t>
      </w:r>
    </w:p>
    <w:p w14:paraId="22DB5493">
      <w:pPr>
        <w:pStyle w:val="2"/>
        <w:spacing w:line="360" w:lineRule="auto"/>
        <w:ind w:firstLine="482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第三条   设备、材料供应</w:t>
      </w:r>
    </w:p>
    <w:p w14:paraId="78BF70E6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3.1 本工程设备应符合以下要求：</w:t>
      </w:r>
    </w:p>
    <w:p w14:paraId="6232C9C5">
      <w:pPr>
        <w:pStyle w:val="2"/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3.1.1 设备需符合行业标准。</w:t>
      </w:r>
    </w:p>
    <w:p w14:paraId="15ED1BC5">
      <w:pPr>
        <w:spacing w:line="360" w:lineRule="auto"/>
        <w:ind w:firstLine="48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第四条   合同金额</w:t>
      </w:r>
    </w:p>
    <w:p w14:paraId="0B1363FB">
      <w:pPr>
        <w:pStyle w:val="2"/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4.1 本项目为固定总价合同。合同金额（含税价税率为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%）：</w:t>
      </w:r>
      <w:r>
        <w:rPr>
          <w:rFonts w:hint="eastAsia" w:ascii="仿宋" w:hAnsi="仿宋" w:eastAsia="仿宋" w:cs="仿宋"/>
          <w:sz w:val="24"/>
          <w:u w:val="single"/>
        </w:rPr>
        <w:t>￥          元</w:t>
      </w:r>
      <w:r>
        <w:rPr>
          <w:rFonts w:hint="eastAsia" w:ascii="仿宋" w:hAnsi="仿宋" w:eastAsia="仿宋" w:cs="仿宋"/>
          <w:sz w:val="24"/>
        </w:rPr>
        <w:t>（大写：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元整</w:t>
      </w:r>
      <w:r>
        <w:rPr>
          <w:rFonts w:hint="eastAsia" w:ascii="仿宋" w:hAnsi="仿宋" w:eastAsia="仿宋" w:cs="仿宋"/>
          <w:sz w:val="24"/>
        </w:rPr>
        <w:t>）</w:t>
      </w:r>
    </w:p>
    <w:p w14:paraId="350C1142">
      <w:pPr>
        <w:spacing w:line="360" w:lineRule="auto"/>
        <w:ind w:firstLine="482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>第五条   合同价款的支付</w:t>
      </w:r>
    </w:p>
    <w:p w14:paraId="6CCF74D4">
      <w:pPr>
        <w:pStyle w:val="2"/>
        <w:spacing w:line="360" w:lineRule="auto"/>
        <w:ind w:firstLine="48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5.1项目完工后，30日内支付合同总金额的</w:t>
      </w:r>
      <w:r>
        <w:rPr>
          <w:rFonts w:hint="eastAsia" w:ascii="仿宋" w:hAnsi="仿宋" w:eastAsia="仿宋" w:cs="仿宋"/>
          <w:sz w:val="24"/>
          <w:lang w:val="en-US" w:eastAsia="zh-CN"/>
        </w:rPr>
        <w:t>7</w:t>
      </w:r>
      <w:r>
        <w:rPr>
          <w:rFonts w:hint="eastAsia" w:ascii="仿宋" w:hAnsi="仿宋" w:eastAsia="仿宋" w:cs="仿宋"/>
          <w:sz w:val="24"/>
        </w:rPr>
        <w:t>0%；</w:t>
      </w:r>
      <w:r>
        <w:rPr>
          <w:rFonts w:hint="eastAsia" w:ascii="仿宋" w:hAnsi="仿宋" w:eastAsia="仿宋" w:cs="仿宋"/>
          <w:sz w:val="24"/>
          <w:lang w:val="en-US" w:eastAsia="zh-CN"/>
        </w:rPr>
        <w:t>项目竣工验收合格后，</w:t>
      </w:r>
      <w:r>
        <w:rPr>
          <w:rFonts w:hint="eastAsia" w:ascii="仿宋" w:hAnsi="仿宋" w:eastAsia="仿宋" w:cs="仿宋"/>
          <w:sz w:val="24"/>
        </w:rPr>
        <w:t>30日内支付合同总金额的</w:t>
      </w: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0%</w:t>
      </w:r>
      <w:r>
        <w:rPr>
          <w:rFonts w:hint="eastAsia" w:ascii="仿宋" w:hAnsi="仿宋" w:eastAsia="仿宋" w:cs="仿宋"/>
          <w:sz w:val="24"/>
          <w:lang w:eastAsia="zh-CN"/>
        </w:rPr>
        <w:t>。</w:t>
      </w:r>
    </w:p>
    <w:p w14:paraId="1D6184E3">
      <w:pPr>
        <w:pStyle w:val="2"/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5.2</w:t>
      </w:r>
      <w:r>
        <w:rPr>
          <w:rFonts w:hint="eastAsia" w:ascii="仿宋" w:hAnsi="仿宋" w:eastAsia="仿宋" w:cs="仿宋"/>
          <w:sz w:val="24"/>
        </w:rPr>
        <w:t>支付方式:银行转账。</w:t>
      </w:r>
    </w:p>
    <w:p w14:paraId="2E098102">
      <w:pPr>
        <w:pStyle w:val="2"/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5.3</w:t>
      </w:r>
      <w:r>
        <w:rPr>
          <w:rFonts w:hint="eastAsia" w:ascii="仿宋" w:hAnsi="仿宋" w:eastAsia="仿宋" w:cs="仿宋"/>
          <w:sz w:val="24"/>
        </w:rPr>
        <w:t>结算方式:付款前乙方应向甲方提供合法有效的发票。乙方持成交通知书、合同、发票，与甲方结算。</w:t>
      </w:r>
    </w:p>
    <w:p w14:paraId="2AE96569">
      <w:pPr>
        <w:spacing w:line="360" w:lineRule="auto"/>
        <w:ind w:firstLine="482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第六条   工程质量与监督</w:t>
      </w:r>
    </w:p>
    <w:p w14:paraId="2E2625F7">
      <w:pPr>
        <w:pStyle w:val="2"/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6.1 乙方应认真按照国家颁发的施工验收规范及本工程要求进行施工，并应接受甲方代表或委派人员的检查、检验。乙方应为甲方人员检查提供便利条件，对不合格的部分按甲方代表及委派人员的要求返工修改，承担由自身原因导致返工修改的费用。竣工后根据审计公司要求提供资料并支付审计费用。</w:t>
      </w:r>
    </w:p>
    <w:p w14:paraId="3AC2C654">
      <w:pPr>
        <w:spacing w:line="360" w:lineRule="auto"/>
        <w:ind w:firstLine="482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第七条   工程质保</w:t>
      </w:r>
    </w:p>
    <w:p w14:paraId="492AE964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7.1 本工程</w:t>
      </w:r>
      <w:r>
        <w:rPr>
          <w:rFonts w:hint="eastAsia" w:ascii="仿宋" w:hAnsi="仿宋" w:eastAsia="仿宋" w:cs="仿宋"/>
          <w:sz w:val="24"/>
          <w:shd w:val="clear" w:color="auto" w:fill="FFFFFF" w:themeFill="background1"/>
        </w:rPr>
        <w:t>质保期为</w:t>
      </w:r>
      <w:r>
        <w:rPr>
          <w:rFonts w:hint="eastAsia" w:ascii="仿宋" w:hAnsi="仿宋" w:eastAsia="仿宋" w:cs="仿宋"/>
          <w:sz w:val="24"/>
          <w:u w:val="single"/>
          <w:shd w:val="clear" w:color="auto" w:fill="FFFFFF" w:themeFill="background1"/>
        </w:rPr>
        <w:t xml:space="preserve">     </w:t>
      </w:r>
      <w:r>
        <w:rPr>
          <w:rFonts w:hint="eastAsia" w:ascii="仿宋" w:hAnsi="仿宋" w:eastAsia="仿宋" w:cs="仿宋"/>
          <w:sz w:val="24"/>
          <w:shd w:val="clear" w:color="auto" w:fill="FFFFFF" w:themeFill="background1"/>
        </w:rPr>
        <w:t>年，</w:t>
      </w:r>
      <w:r>
        <w:rPr>
          <w:rFonts w:hint="eastAsia" w:ascii="仿宋" w:hAnsi="仿宋" w:eastAsia="仿宋" w:cs="仿宋"/>
          <w:sz w:val="24"/>
        </w:rPr>
        <w:t>质保期从验收合格之日算起。</w:t>
      </w:r>
    </w:p>
    <w:p w14:paraId="52EC5313">
      <w:pPr>
        <w:spacing w:line="360" w:lineRule="auto"/>
        <w:ind w:firstLine="482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第八条   双方责任</w:t>
      </w:r>
    </w:p>
    <w:p w14:paraId="7D4991DE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8.1 甲方责任：</w:t>
      </w:r>
    </w:p>
    <w:p w14:paraId="0E95429A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8.1.1 办理平整施工场地等工作，使施工场地具备施工条件，在开工后继续负责解决以上事项遗留问题；</w:t>
      </w:r>
    </w:p>
    <w:p w14:paraId="64C1B39C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8.1.2 将施工所需水、电等从施工场地外部接至施工地点，保证施工期间的需要；</w:t>
      </w:r>
    </w:p>
    <w:p w14:paraId="394EF12E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8.1.3 向乙方提供施工场地的工程地质和地下管线资料，对资料的真实准确性负责；</w:t>
      </w:r>
    </w:p>
    <w:p w14:paraId="3CC4E9C3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8.1.4 办理施工许可证及其它施工所需批件和临时用地、停水、停电等证件申请批准手续；</w:t>
      </w:r>
    </w:p>
    <w:p w14:paraId="1AAF13D9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8.1.5 组织乙方进行图纸和设计交底；</w:t>
      </w:r>
    </w:p>
    <w:p w14:paraId="3A6BCC3A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8.1.6 协调处理施工场地周围地下管线和邻近建筑物、构筑物（包括文物保护建筑）、古树名木的保护工作、承担有关费用；</w:t>
      </w:r>
    </w:p>
    <w:p w14:paraId="77DC0663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8.1.7 按合同约定支付各项工程款；</w:t>
      </w:r>
    </w:p>
    <w:p w14:paraId="03AB52EE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8.2 乙方责任：</w:t>
      </w:r>
    </w:p>
    <w:p w14:paraId="0917CB4B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8.2.1 根据甲方委托，完成施工图或与工程配套图纸的深化设计，经甲方确认后使用；</w:t>
      </w:r>
    </w:p>
    <w:p w14:paraId="5A0AE54A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8.2.2 严格按照施工图精心施工，保证工程进度和工程质量；</w:t>
      </w:r>
    </w:p>
    <w:p w14:paraId="1DC691B5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8.2.3 做好施工场地地下管线和邻近建筑物、构筑物（包括文物保护建筑）、古树名木的保护工作；</w:t>
      </w:r>
    </w:p>
    <w:p w14:paraId="3861B46B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8.2.4 遵守政府有关主管部门对施工场地安全防护、文明施工、环境保护以及场地交通等的管理规定，按规定办理有关手续，并以书面形式通知甲方；</w:t>
      </w:r>
    </w:p>
    <w:p w14:paraId="625068AC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8.2.5 已竣工工程未交付甲方之前，乙方负责已完工程的保护工作，保护期间发生损坏，乙方自费予以修复；</w:t>
      </w:r>
    </w:p>
    <w:p w14:paraId="5E461C27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8.2.6 负责工程竣工后及时配合甲方向有关部门申请工程竣工检验，对工程检验中的不合格及时进行整改；</w:t>
      </w:r>
    </w:p>
    <w:p w14:paraId="6C81994F">
      <w:pPr>
        <w:pStyle w:val="2"/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8.2.7乙方应做到文明施工，保证施工场地的清洁卫生符合相关环境卫生管理的规定，做到完工清场。</w:t>
      </w:r>
    </w:p>
    <w:p w14:paraId="36455B1C">
      <w:pPr>
        <w:numPr>
          <w:ins w:id="0" w:author="Administrator" w:date=""/>
        </w:num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8.2.8乙方负责工程的安全施工，本工程要求零事故，施工过程中发生的一切人身伤害、财产损失均由乙方承担责任。如因乙方责任在施工过程中发生安全责任事故，乙方怠于处理并承担责任，导致甲方受到影响的，甲方有权停止支付工程款；甲方认为必要时，可代为向受害方进行赔付或向政府缴纳罚款，而无需征得乙方同意，代付费用从乙方工程款中扣除，不足部分由乙方承担。</w:t>
      </w:r>
    </w:p>
    <w:p w14:paraId="0FAEE9EA">
      <w:pPr>
        <w:numPr>
          <w:ins w:id="1" w:author="Administrator" w:date=""/>
        </w:num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8.2.9  工程质保期内，履行质保义务。</w:t>
      </w:r>
    </w:p>
    <w:p w14:paraId="6B151835">
      <w:pPr>
        <w:spacing w:line="360" w:lineRule="auto"/>
        <w:ind w:firstLine="482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第九条   工程验收</w:t>
      </w:r>
    </w:p>
    <w:p w14:paraId="02015F7E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本工程具备验收条件的，由乙方在验收前通知甲方配合参加验收，通知包括验收的内容、时间、地点。</w:t>
      </w:r>
    </w:p>
    <w:p w14:paraId="5B816DEC">
      <w:pPr>
        <w:spacing w:line="360" w:lineRule="auto"/>
        <w:ind w:firstLine="482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第十条   违约责任</w:t>
      </w:r>
    </w:p>
    <w:p w14:paraId="76C9AE71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10.1  甲方未按约定支付预付款、工程竣工结算价款。</w:t>
      </w:r>
    </w:p>
    <w:p w14:paraId="3E63B83B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10.2  甲方不履行合同其他义务，甲方承担违约责任，应赔偿因其违约给乙方造成的经济损失，顺延延误的工期。</w:t>
      </w:r>
    </w:p>
    <w:p w14:paraId="72773556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10.3  乙方不履行合同义务，乙方承担违约责任，应赔偿因其违约给甲方造成的经济损失，工期不顺延。</w:t>
      </w:r>
    </w:p>
    <w:p w14:paraId="69EEC507">
      <w:pPr>
        <w:pStyle w:val="2"/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10.4 工程质量不符合合同规定的，乙方负责无偿修理或返工，造成损失的乙方自负。</w:t>
      </w:r>
    </w:p>
    <w:p w14:paraId="34B192CE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10.5 在保修期间，如发生故障的，乙方应当在甲方要求的期限内进行维修。否则，甲方有权自行或者委托第三方进行维修，因此产生的一切维修费用和给甲方造成的所有损失，应在接到书面支付通知之日起3日内一次性支付完毕。保修期间，因质量问题发生维修的工程，自维修完毕经甲方验收合格之日起重新计算保修期。保修期间，如发现有报价清单外的元件损坏，甲方根据现场实际情况签订工程签证单，并根据工程签证单为乙方认价。</w:t>
      </w:r>
    </w:p>
    <w:p w14:paraId="651535B3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10.6 因乙方原因导致工程延期的，每延误一日乙方应当按照合同总金额的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%向甲方支付逾期完工的违约金。支付的违约金不足以弥补给甲方造成的损失的，乙方还应当赔偿因此给甲方造成的实际损失。</w:t>
      </w:r>
    </w:p>
    <w:p w14:paraId="6F3D745C">
      <w:pPr>
        <w:pStyle w:val="2"/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10.7 因乙方原因导致工程质量不满足要求，给甲方造成不良影响和损失的，乙方应按照甲方的实际损失予以补偿。</w:t>
      </w:r>
    </w:p>
    <w:p w14:paraId="605284A1">
      <w:pPr>
        <w:spacing w:line="360" w:lineRule="auto"/>
        <w:ind w:firstLine="482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第十一条  纠纷解决办法</w:t>
      </w:r>
    </w:p>
    <w:p w14:paraId="4F4B71DD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11.1本合同履行过程中发生争议时，当事人双方友好协商解决。协商不成，任何一方可向西安市仲裁委员会提起仲裁。</w:t>
      </w:r>
    </w:p>
    <w:p w14:paraId="5E913A9D">
      <w:pPr>
        <w:spacing w:line="360" w:lineRule="auto"/>
        <w:ind w:firstLine="482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第十二条   合同的生效、终止</w:t>
      </w:r>
    </w:p>
    <w:p w14:paraId="39565BA2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12.1 合同经</w:t>
      </w:r>
      <w:r>
        <w:rPr>
          <w:rFonts w:hint="eastAsia" w:ascii="仿宋" w:hAnsi="仿宋" w:eastAsia="仿宋" w:cs="仿宋"/>
          <w:sz w:val="24"/>
          <w:lang w:val="en-US" w:eastAsia="zh-CN"/>
        </w:rPr>
        <w:t>甲乙双方各方</w:t>
      </w:r>
      <w:r>
        <w:rPr>
          <w:rFonts w:hint="eastAsia" w:ascii="仿宋" w:hAnsi="仿宋" w:eastAsia="仿宋" w:cs="仿宋"/>
          <w:sz w:val="24"/>
        </w:rPr>
        <w:t>法定代表人（或委托代理人）签字盖章后生效。工程完工，双方结算并付清全部工程款后，合同自行终止。</w:t>
      </w:r>
    </w:p>
    <w:p w14:paraId="6C953AA2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12.2 本合同一式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份，甲乙双方各执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份。</w:t>
      </w:r>
    </w:p>
    <w:p w14:paraId="0174A998">
      <w:pPr>
        <w:spacing w:line="360" w:lineRule="auto"/>
        <w:ind w:firstLine="482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第十三条   其他</w:t>
      </w:r>
    </w:p>
    <w:p w14:paraId="217FA09D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13.1本合同未尽事宜，双方另行签订补充协议。补充协议与本合同具有同等法律效力。</w:t>
      </w:r>
    </w:p>
    <w:p w14:paraId="3CD9C99D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p w14:paraId="57E40599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</w:p>
    <w:p w14:paraId="6EBB0D09">
      <w:pPr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（本页无正文）</w:t>
      </w:r>
    </w:p>
    <w:p w14:paraId="1CEEB084">
      <w:pPr>
        <w:ind w:firstLine="480"/>
        <w:rPr>
          <w:rFonts w:hint="eastAsia" w:ascii="仿宋" w:hAnsi="仿宋" w:eastAsia="仿宋" w:cs="仿宋"/>
          <w:sz w:val="24"/>
        </w:rPr>
      </w:pPr>
    </w:p>
    <w:tbl>
      <w:tblPr>
        <w:tblStyle w:val="3"/>
        <w:tblpPr w:leftFromText="181" w:rightFromText="181" w:vertAnchor="text" w:horzAnchor="margin" w:tblpXSpec="center" w:tblpY="24"/>
        <w:tblOverlap w:val="never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0"/>
        <w:gridCol w:w="4270"/>
      </w:tblGrid>
      <w:tr w14:paraId="02CB8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494" w:type="pct"/>
          </w:tcPr>
          <w:p w14:paraId="3D694B8E">
            <w:pPr>
              <w:overflowPunct w:val="0"/>
              <w:topLinePunct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甲  方</w:t>
            </w:r>
          </w:p>
        </w:tc>
        <w:tc>
          <w:tcPr>
            <w:tcW w:w="2505" w:type="pct"/>
          </w:tcPr>
          <w:p w14:paraId="7FB2C98F">
            <w:pPr>
              <w:overflowPunct w:val="0"/>
              <w:topLinePunct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乙  方</w:t>
            </w:r>
          </w:p>
        </w:tc>
      </w:tr>
      <w:tr w14:paraId="29170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2494" w:type="pct"/>
            <w:vAlign w:val="center"/>
          </w:tcPr>
          <w:p w14:paraId="11EAE65B">
            <w:pPr>
              <w:overflowPunct w:val="0"/>
              <w:topLinePunct/>
              <w:spacing w:line="46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采购人名称（公章）</w:t>
            </w:r>
          </w:p>
        </w:tc>
        <w:tc>
          <w:tcPr>
            <w:tcW w:w="2505" w:type="pct"/>
            <w:vAlign w:val="center"/>
          </w:tcPr>
          <w:p w14:paraId="41CEAF3C">
            <w:pPr>
              <w:overflowPunct w:val="0"/>
              <w:topLinePunct/>
              <w:spacing w:line="460" w:lineRule="exact"/>
              <w:ind w:firstLine="48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成交供应商全称</w:t>
            </w:r>
          </w:p>
          <w:p w14:paraId="4C9F7F36">
            <w:pPr>
              <w:overflowPunct w:val="0"/>
              <w:topLinePunct/>
              <w:spacing w:line="460" w:lineRule="exact"/>
              <w:ind w:firstLine="48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（公章）</w:t>
            </w:r>
          </w:p>
        </w:tc>
      </w:tr>
      <w:tr w14:paraId="3D478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2494" w:type="pct"/>
          </w:tcPr>
          <w:p w14:paraId="4AF808AF">
            <w:pPr>
              <w:overflowPunct w:val="0"/>
              <w:topLinePunct/>
              <w:spacing w:line="460" w:lineRule="exact"/>
              <w:ind w:firstLine="48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地址： </w:t>
            </w:r>
          </w:p>
        </w:tc>
        <w:tc>
          <w:tcPr>
            <w:tcW w:w="2505" w:type="pct"/>
          </w:tcPr>
          <w:p w14:paraId="533193B7">
            <w:pPr>
              <w:overflowPunct w:val="0"/>
              <w:topLinePunct/>
              <w:spacing w:line="460" w:lineRule="exact"/>
              <w:ind w:firstLine="48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地址：</w:t>
            </w:r>
          </w:p>
        </w:tc>
      </w:tr>
      <w:tr w14:paraId="66CD3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2494" w:type="pct"/>
          </w:tcPr>
          <w:p w14:paraId="2D30C3A3">
            <w:pPr>
              <w:overflowPunct w:val="0"/>
              <w:topLinePunct/>
              <w:spacing w:line="460" w:lineRule="exact"/>
              <w:ind w:firstLine="48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邮编：</w:t>
            </w:r>
          </w:p>
        </w:tc>
        <w:tc>
          <w:tcPr>
            <w:tcW w:w="2505" w:type="pct"/>
          </w:tcPr>
          <w:p w14:paraId="3F409F4D">
            <w:pPr>
              <w:overflowPunct w:val="0"/>
              <w:topLinePunct/>
              <w:spacing w:line="460" w:lineRule="exact"/>
              <w:ind w:firstLine="48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邮编：</w:t>
            </w:r>
          </w:p>
        </w:tc>
      </w:tr>
      <w:tr w14:paraId="34209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2494" w:type="pct"/>
          </w:tcPr>
          <w:p w14:paraId="45985793">
            <w:pPr>
              <w:overflowPunct w:val="0"/>
              <w:topLinePunct/>
              <w:spacing w:line="46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法定代表人或被授权人（签字或盖章）： </w:t>
            </w:r>
          </w:p>
        </w:tc>
        <w:tc>
          <w:tcPr>
            <w:tcW w:w="2505" w:type="pct"/>
          </w:tcPr>
          <w:p w14:paraId="1866BE54">
            <w:pPr>
              <w:overflowPunct w:val="0"/>
              <w:topLinePunct/>
              <w:spacing w:line="46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法定代表人或被授权人（签字或盖章）：</w:t>
            </w:r>
          </w:p>
        </w:tc>
      </w:tr>
      <w:tr w14:paraId="717FC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2494" w:type="pct"/>
          </w:tcPr>
          <w:p w14:paraId="67F36C40">
            <w:pPr>
              <w:overflowPunct w:val="0"/>
              <w:topLinePunct/>
              <w:spacing w:line="460" w:lineRule="exact"/>
              <w:ind w:firstLine="48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电话：</w:t>
            </w:r>
          </w:p>
        </w:tc>
        <w:tc>
          <w:tcPr>
            <w:tcW w:w="2505" w:type="pct"/>
          </w:tcPr>
          <w:p w14:paraId="28F29979">
            <w:pPr>
              <w:overflowPunct w:val="0"/>
              <w:topLinePunct/>
              <w:spacing w:line="460" w:lineRule="exact"/>
              <w:ind w:firstLine="48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电话：</w:t>
            </w:r>
          </w:p>
        </w:tc>
      </w:tr>
      <w:tr w14:paraId="281F8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494" w:type="pct"/>
          </w:tcPr>
          <w:p w14:paraId="22F5C83D">
            <w:pPr>
              <w:overflowPunct w:val="0"/>
              <w:topLinePunct/>
              <w:spacing w:line="460" w:lineRule="exact"/>
              <w:ind w:firstLine="48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传真：</w:t>
            </w:r>
          </w:p>
        </w:tc>
        <w:tc>
          <w:tcPr>
            <w:tcW w:w="2505" w:type="pct"/>
          </w:tcPr>
          <w:p w14:paraId="12C4978F">
            <w:pPr>
              <w:overflowPunct w:val="0"/>
              <w:topLinePunct/>
              <w:spacing w:line="460" w:lineRule="exact"/>
              <w:ind w:firstLine="48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传真：</w:t>
            </w:r>
          </w:p>
        </w:tc>
      </w:tr>
      <w:tr w14:paraId="0CB13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494" w:type="pct"/>
          </w:tcPr>
          <w:p w14:paraId="4109AB10">
            <w:pPr>
              <w:overflowPunct w:val="0"/>
              <w:topLinePunct/>
              <w:spacing w:line="460" w:lineRule="exact"/>
              <w:ind w:firstLine="48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开户银行：</w:t>
            </w:r>
          </w:p>
        </w:tc>
        <w:tc>
          <w:tcPr>
            <w:tcW w:w="2505" w:type="pct"/>
          </w:tcPr>
          <w:p w14:paraId="4596D5CD">
            <w:pPr>
              <w:overflowPunct w:val="0"/>
              <w:topLinePunct/>
              <w:spacing w:line="460" w:lineRule="exact"/>
              <w:ind w:firstLine="48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开户银行：</w:t>
            </w:r>
          </w:p>
        </w:tc>
      </w:tr>
      <w:tr w14:paraId="27471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494" w:type="pct"/>
          </w:tcPr>
          <w:p w14:paraId="443105B6">
            <w:pPr>
              <w:overflowPunct w:val="0"/>
              <w:topLinePunct/>
              <w:spacing w:line="460" w:lineRule="exact"/>
              <w:ind w:firstLine="48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账号：</w:t>
            </w:r>
          </w:p>
        </w:tc>
        <w:tc>
          <w:tcPr>
            <w:tcW w:w="2505" w:type="pct"/>
          </w:tcPr>
          <w:p w14:paraId="6E478878">
            <w:pPr>
              <w:overflowPunct w:val="0"/>
              <w:topLinePunct/>
              <w:spacing w:line="460" w:lineRule="exact"/>
              <w:ind w:firstLine="48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账号：</w:t>
            </w:r>
          </w:p>
        </w:tc>
      </w:tr>
      <w:tr w14:paraId="33A10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494" w:type="pct"/>
          </w:tcPr>
          <w:p w14:paraId="1D2357D2">
            <w:pPr>
              <w:overflowPunct w:val="0"/>
              <w:topLinePunct/>
              <w:spacing w:line="460" w:lineRule="exact"/>
              <w:ind w:firstLine="48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05" w:type="pct"/>
          </w:tcPr>
          <w:p w14:paraId="0F25D7A7">
            <w:pPr>
              <w:overflowPunct w:val="0"/>
              <w:topLinePunct/>
              <w:spacing w:line="460" w:lineRule="exact"/>
              <w:ind w:firstLine="48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年  月  日</w:t>
            </w:r>
          </w:p>
        </w:tc>
      </w:tr>
    </w:tbl>
    <w:p w14:paraId="7E18363F">
      <w:pPr>
        <w:pStyle w:val="2"/>
        <w:ind w:firstLine="480"/>
        <w:rPr>
          <w:rFonts w:hint="eastAsia" w:ascii="仿宋" w:hAnsi="仿宋" w:eastAsia="仿宋" w:cs="仿宋"/>
          <w:sz w:val="24"/>
        </w:rPr>
      </w:pPr>
    </w:p>
    <w:p w14:paraId="59C7A04B">
      <w:pPr>
        <w:rPr>
          <w:rFonts w:hint="eastAsia" w:ascii="仿宋" w:hAnsi="仿宋" w:eastAsia="仿宋" w:cs="仿宋"/>
        </w:rPr>
      </w:pPr>
    </w:p>
    <w:p w14:paraId="39F1C3F5">
      <w:pPr>
        <w:rPr>
          <w:rFonts w:hint="eastAsia" w:ascii="仿宋" w:hAnsi="仿宋" w:eastAsia="仿宋" w:cs="仿宋"/>
        </w:rPr>
      </w:pPr>
    </w:p>
    <w:p w14:paraId="52AF35C7">
      <w:pPr>
        <w:pStyle w:val="6"/>
        <w:rPr>
          <w:rFonts w:hint="eastAsia" w:ascii="仿宋" w:hAnsi="仿宋" w:eastAsia="仿宋" w:cs="仿宋"/>
          <w:lang w:val="en-US" w:eastAsia="zh-Hans"/>
        </w:rPr>
      </w:pPr>
    </w:p>
    <w:p w14:paraId="6CD36956"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35834"/>
    <w:rsid w:val="3C4451C4"/>
    <w:rsid w:val="7F73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5">
    <w:name w:val="列出段落1"/>
    <w:basedOn w:val="1"/>
    <w:qFormat/>
    <w:uiPriority w:val="34"/>
    <w:pPr>
      <w:ind w:firstLine="42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2627</Words>
  <Characters>2812</Characters>
  <Lines>0</Lines>
  <Paragraphs>0</Paragraphs>
  <TotalTime>0</TotalTime>
  <ScaleCrop>false</ScaleCrop>
  <LinksUpToDate>false</LinksUpToDate>
  <CharactersWithSpaces>3239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2025-12-25T02:46:00Z</dcterms:created>
  <dc:creator>李</dc:creator>
  <cp:lastModifiedBy>Administrator</cp:lastModifiedBy>
  <dcterms:modified xsi:type="dcterms:W3CDTF">2025-12-26T08:46:52Z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0E5D0366BAEF414E834433BB57C4A4C9_11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