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084A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6FB9F7B5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788AA053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）（授权代表必须为本单位在职员工）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 xml:space="preserve">   </w:t>
      </w:r>
    </w:p>
    <w:p w14:paraId="166A6317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58FE120A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7A8317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7917FFD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5537359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806049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4D866D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6E4E5F5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55A17B19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1AA3539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1C093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914EFE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0A509DAA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正反两面复印件</w:t>
            </w:r>
          </w:p>
        </w:tc>
      </w:tr>
    </w:tbl>
    <w:p w14:paraId="41B2C17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7AB04A7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11B69FD1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4DF34390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3EEC44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B8AEBD8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60EE598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22C87177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法定代表人授权委托书</w:t>
      </w:r>
    </w:p>
    <w:p w14:paraId="318B1966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209F1A1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投标文件、签订合同和处理有关事宜，其法律后果由我方承担。</w:t>
      </w:r>
    </w:p>
    <w:p w14:paraId="592222C0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6FF93088">
      <w:pPr>
        <w:ind w:firstLine="560" w:firstLineChars="200"/>
        <w:rPr>
          <w:b/>
          <w:bCs/>
          <w:highlight w:val="none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仅限授权代表参加投标时提供，后附授权代表开标截止时间前3个月内任意时段缴纳社会保障资金的证明材料。</w:t>
      </w:r>
    </w:p>
    <w:p w14:paraId="11E0332D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投标人名称：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0C437B80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1CAD897A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3CE0E8C2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23DE6585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38A1F4B4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5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5EE79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4618" w:type="dxa"/>
            <w:noWrap w:val="0"/>
            <w:vAlign w:val="center"/>
          </w:tcPr>
          <w:p w14:paraId="77153675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法定代表人身份证复印件</w:t>
            </w:r>
          </w:p>
          <w:p w14:paraId="2DAC4B51">
            <w:pPr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  <w:tc>
          <w:tcPr>
            <w:tcW w:w="4618" w:type="dxa"/>
            <w:noWrap w:val="0"/>
            <w:vAlign w:val="center"/>
          </w:tcPr>
          <w:p w14:paraId="4F2F848B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426FFB4B">
            <w:pPr>
              <w:widowControl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</w:tr>
    </w:tbl>
    <w:p w14:paraId="27F1B697">
      <w:pPr>
        <w:rPr>
          <w:b/>
          <w:bCs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75EA37B2"/>
    <w:rsid w:val="270928E8"/>
    <w:rsid w:val="2CE74688"/>
    <w:rsid w:val="2E086149"/>
    <w:rsid w:val="43355702"/>
    <w:rsid w:val="445F0348"/>
    <w:rsid w:val="44880C44"/>
    <w:rsid w:val="4EDE5E07"/>
    <w:rsid w:val="576D73CA"/>
    <w:rsid w:val="5BE14392"/>
    <w:rsid w:val="5C7B05A3"/>
    <w:rsid w:val="65871534"/>
    <w:rsid w:val="69DD0D39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Body Text"/>
    <w:basedOn w:val="1"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631</Words>
  <Characters>631</Characters>
  <Lines>0</Lines>
  <Paragraphs>0</Paragraphs>
  <TotalTime>0</TotalTime>
  <ScaleCrop>false</ScaleCrop>
  <LinksUpToDate>false</LinksUpToDate>
  <CharactersWithSpaces>1179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华采</cp:lastModifiedBy>
  <dcterms:modified xsi:type="dcterms:W3CDTF">2025-08-05T06:30:40Z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