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084A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 w14:paraId="6FB9F7B5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788AA053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lang w:val="zh-CN" w:eastAsia="zh-CN"/>
        </w:rPr>
        <w:t>法定代表人直接</w:t>
      </w: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/>
          <w:lang w:val="zh-CN" w:eastAsia="zh-CN"/>
        </w:rPr>
        <w:t>投标的，须在</w:t>
      </w: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 w:val="0"/>
          <w:bCs/>
          <w:lang w:val="zh-CN" w:eastAsia="zh-CN"/>
        </w:rPr>
        <w:t>文件中提供法定代表人身份证明（格式详见附件</w:t>
      </w: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/>
          <w:lang w:val="zh-CN" w:eastAsia="zh-CN"/>
        </w:rPr>
        <w:t>）；法定代表人授权代表</w:t>
      </w: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/>
          <w:lang w:val="zh-CN" w:eastAsia="zh-CN"/>
        </w:rPr>
        <w:t>投标的，须在</w:t>
      </w: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 w:val="0"/>
          <w:bCs/>
          <w:lang w:val="zh-CN" w:eastAsia="zh-CN"/>
        </w:rPr>
        <w:t>文件中提供法定代表人授权委托书（格式详见附件</w:t>
      </w: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lang w:val="zh-CN" w:eastAsia="zh-CN"/>
        </w:rPr>
        <w:t>）。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lang w:val="zh-CN" w:eastAsia="zh-CN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 xml:space="preserve">   </w:t>
      </w:r>
    </w:p>
    <w:p w14:paraId="166A6317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58FE120A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7A83178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7917FFD1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5537359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806049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4D866D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6E4E5F5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55A17B19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1AA3539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1C093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914EFE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0A509DAA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正反两面复印件</w:t>
            </w:r>
          </w:p>
        </w:tc>
      </w:tr>
    </w:tbl>
    <w:p w14:paraId="41B2C17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7AB04A7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11B69FD1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4DF34390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3EEC44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B8AEBD8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60EE598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22C87177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法定代表人授权委托书</w:t>
      </w:r>
    </w:p>
    <w:p w14:paraId="318B1966">
      <w:pPr>
        <w:numPr>
          <w:ins w:id="0" w:author="admin" w:date="2018-08-17T19:18:00Z"/>
        </w:numPr>
        <w:spacing w:line="360" w:lineRule="auto"/>
        <w:rPr>
          <w:rFonts w:hint="eastAsia"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（采购人名称）    ：</w:t>
      </w:r>
    </w:p>
    <w:p w14:paraId="209F1A1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（投标人全称）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_GB2312" w:eastAsia="仿宋_GB2312"/>
          <w:sz w:val="28"/>
          <w:szCs w:val="28"/>
          <w:u w:val="single"/>
        </w:rPr>
        <w:t>授权代表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_GB2312" w:hAnsi="宋体" w:eastAsia="仿宋_GB2312"/>
          <w:sz w:val="28"/>
          <w:szCs w:val="28"/>
        </w:rPr>
        <w:t>投标文件、签订合同和处理有关事宜，其法律后果由我方承担。</w:t>
      </w:r>
    </w:p>
    <w:p w14:paraId="592222C0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代理人无转委托权。</w:t>
      </w:r>
    </w:p>
    <w:p w14:paraId="6FF93088">
      <w:pPr>
        <w:rPr>
          <w:b/>
          <w:bCs/>
          <w:highlight w:val="none"/>
        </w:rPr>
      </w:pPr>
      <w:r>
        <w:rPr>
          <w:rFonts w:hint="eastAsia" w:ascii="仿宋_GB2312" w:eastAsia="仿宋_GB2312"/>
          <w:sz w:val="28"/>
          <w:szCs w:val="28"/>
          <w:lang w:val="zh-CN"/>
        </w:rPr>
        <w:t>说明：</w:t>
      </w:r>
      <w:r>
        <w:rPr>
          <w:rFonts w:hint="eastAsia" w:ascii="仿宋_GB2312" w:eastAsia="仿宋_GB2312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_GB2312" w:eastAsia="仿宋_GB2312"/>
          <w:sz w:val="28"/>
          <w:szCs w:val="28"/>
          <w:lang w:val="zh-CN"/>
        </w:rPr>
        <w:t>仅限授权代表参加投标时提供。</w:t>
      </w:r>
      <w:r>
        <w:rPr>
          <w:rFonts w:hint="eastAsia" w:ascii="仿宋_GB2312" w:eastAsia="仿宋_GB2312"/>
          <w:b/>
          <w:bCs/>
          <w:sz w:val="28"/>
          <w:szCs w:val="28"/>
          <w:lang w:val="zh-CN"/>
        </w:rPr>
        <w:t>后附授权代表开标截止时间前3个月内任意时段缴纳社会保障资金的证明材料。</w:t>
      </w:r>
    </w:p>
    <w:p w14:paraId="11E0332D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投标人名称：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      章） </w:t>
      </w:r>
    </w:p>
    <w:p w14:paraId="0C437B80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1CAD897A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3CE0E8C2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授权代表：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23DE6585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</w:t>
      </w:r>
    </w:p>
    <w:p w14:paraId="38A1F4B4">
      <w:pPr>
        <w:spacing w:line="360" w:lineRule="auto"/>
        <w:ind w:firstLine="700" w:firstLineChars="25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8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5EE79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4618" w:type="dxa"/>
            <w:noWrap w:val="0"/>
            <w:vAlign w:val="center"/>
          </w:tcPr>
          <w:p w14:paraId="77153675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法定代表人身份证复印件</w:t>
            </w:r>
          </w:p>
          <w:p w14:paraId="2DAC4B51">
            <w:pPr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  <w:tc>
          <w:tcPr>
            <w:tcW w:w="4618" w:type="dxa"/>
            <w:noWrap w:val="0"/>
            <w:vAlign w:val="center"/>
          </w:tcPr>
          <w:p w14:paraId="4F2F848B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426FFB4B">
            <w:pPr>
              <w:widowControl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</w:tr>
    </w:tbl>
    <w:p w14:paraId="0CE1D0E6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14AAC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1F814AAC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638005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character" w:customStyle="1" w:styleId="10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601</Words>
  <Characters>601</Characters>
  <Lines>0</Lines>
  <Paragraphs>0</Paragraphs>
  <TotalTime>0</TotalTime>
  <ScaleCrop>false</ScaleCrop>
  <LinksUpToDate>false</LinksUpToDate>
  <CharactersWithSpaces>1150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2025-07-07T08:54:00Z</dcterms:created>
  <dc:creator>华采</dc:creator>
  <cp:lastModifiedBy>华采</cp:lastModifiedBy>
  <dcterms:modified xsi:type="dcterms:W3CDTF">2025-09-10T10:20:40Z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8F563A0787F04A2294D970096D59758F_11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