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775DD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  <w:t>附件：合同条款偏离表</w:t>
      </w:r>
    </w:p>
    <w:p w14:paraId="2514E00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合同条款偏离表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0992F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70A5263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66184E7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3AD20F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1425BBB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129DE36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0DE6A73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12AE4A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48D1E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38D12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58722D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9B380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08DDD21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FB9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58C705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13864E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111E3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ADEA6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8EB0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02581B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04DF07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78C3AB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772A15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E92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5D2AD66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335BD7A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50600F1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118C198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D7C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1ADCBAB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56DE499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266E8D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40C9C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DBC105C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3CE61662">
      <w:pPr>
        <w:numPr>
          <w:ins w:id="0" w:author="admin" w:date="2018-10-15T16:10:00Z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文件有偏离（包括正偏离和负偏离）的内容，响应文件中合同条款响应与磋商文件要求完全一致的，不用在此表中列出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若投标人提交空表白，视为所有合同条款均响应招标文件要求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（需签字盖章）。</w:t>
      </w:r>
      <w:bookmarkStart w:id="0" w:name="_GoBack"/>
      <w:bookmarkEnd w:id="0"/>
    </w:p>
    <w:p w14:paraId="50E685DA">
      <w:pPr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资格，并按有关规定进处罚。</w:t>
      </w:r>
    </w:p>
    <w:p w14:paraId="54D09822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F6F9713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D3195CC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28A3C58A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25DE1090">
      <w:pPr>
        <w:ind w:firstLine="2520" w:firstLineChars="9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YmY2NjRjMTE2OWZjZjVlNWRjZWRlZjViMjMzOGIifQ=="/>
  </w:docVars>
  <w:rsids>
    <w:rsidRoot w:val="00000000"/>
    <w:rsid w:val="0E0850BC"/>
    <w:rsid w:val="7858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2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2024-08-19T09:45:00Z</dcterms:created>
  <dc:creator>L</dc:creator>
  <cp:lastModifiedBy>┏ ☞岗か子™</cp:lastModifiedBy>
  <dcterms:modified xsi:type="dcterms:W3CDTF">2025-09-02T07:23:46Z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6A5900A802494A9FB9A1D6ABB889758E_12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