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A41BC"/>
    <w:p w14:paraId="60D3CDE1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法定代表人身份证明/法定代表人授权书</w:t>
      </w:r>
    </w:p>
    <w:p w14:paraId="282B5FBB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（1）法定代表人身份证明</w:t>
      </w:r>
    </w:p>
    <w:p w14:paraId="62E98626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 w14:paraId="1F39589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</w:t>
      </w:r>
    </w:p>
    <w:p w14:paraId="24DF8CE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</w:t>
      </w:r>
    </w:p>
    <w:p w14:paraId="47B264D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</w:t>
      </w:r>
    </w:p>
    <w:p w14:paraId="428A5BE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 w14:paraId="7FEC8FB6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名称）的法定代表人。</w:t>
      </w:r>
    </w:p>
    <w:p w14:paraId="46F5E89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特此证明。</w:t>
      </w:r>
    </w:p>
    <w:p w14:paraId="144EC48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645C5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E698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法定代表人身份证复印件</w:t>
            </w:r>
          </w:p>
          <w:p w14:paraId="7943A3FC">
            <w:pPr>
              <w:adjustRightInd w:val="0"/>
              <w:snapToGri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（正反两面）</w:t>
            </w:r>
          </w:p>
        </w:tc>
      </w:tr>
    </w:tbl>
    <w:p w14:paraId="479A3EAB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说明：仅限法定代表人参加磋商时提供。</w:t>
      </w:r>
    </w:p>
    <w:p w14:paraId="542BAE38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28C604E7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3B71FC9D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</w:p>
    <w:p w14:paraId="58E9E57F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（2）法定代表人授权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委托</w:t>
      </w:r>
      <w:r>
        <w:rPr>
          <w:rFonts w:hint="eastAsia" w:ascii="宋体" w:hAnsi="宋体" w:eastAsia="宋体" w:cs="宋体"/>
          <w:b/>
          <w:sz w:val="24"/>
          <w:szCs w:val="24"/>
        </w:rPr>
        <w:t>书</w:t>
      </w:r>
    </w:p>
    <w:p w14:paraId="680BB18C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>（采购人名称）    ：</w:t>
      </w:r>
    </w:p>
    <w:p w14:paraId="2F7770A4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（授权代表姓名）</w:t>
      </w:r>
      <w:r>
        <w:rPr>
          <w:rFonts w:hint="eastAsia" w:ascii="宋体" w:hAnsi="宋体" w:eastAsia="宋体" w:cs="宋体"/>
          <w:sz w:val="24"/>
          <w:szCs w:val="24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（项目名称、编号）           </w:t>
      </w:r>
      <w:r>
        <w:rPr>
          <w:rFonts w:hint="eastAsia" w:ascii="宋体" w:hAnsi="宋体" w:eastAsia="宋体" w:cs="宋体"/>
          <w:sz w:val="24"/>
          <w:szCs w:val="24"/>
        </w:rPr>
        <w:t>磋商响应文件、签订合同和处理有关事宜，其法律后果由我方承担。</w:t>
      </w:r>
    </w:p>
    <w:p w14:paraId="57754A48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 w14:paraId="47D96B8D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</w:t>
      </w:r>
      <w:r>
        <w:rPr>
          <w:rFonts w:hint="eastAsia" w:ascii="宋体" w:hAnsi="宋体" w:cs="宋体"/>
          <w:sz w:val="24"/>
          <w:szCs w:val="24"/>
          <w:lang w:val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本授权有效期与投标有效期保持一致（自响应文件递交截止之日起不少于90日历日），仅限授权代表参加磋商时提供。</w:t>
      </w:r>
    </w:p>
    <w:p w14:paraId="615B97CE">
      <w:pPr>
        <w:spacing w:line="6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（2）本授权书后附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授权代表人在本公司缴纳近三个月社保记录证明材料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  <w:bookmarkStart w:id="0" w:name="_GoBack"/>
      <w:bookmarkEnd w:id="0"/>
    </w:p>
    <w:p w14:paraId="41169C41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  应  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 w14:paraId="7872F4C1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1794A124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 w14:paraId="68A9061F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授 权 代 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（签      字）</w:t>
      </w:r>
    </w:p>
    <w:p w14:paraId="7833DB19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 w14:paraId="280B33FC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8E7DEBB">
      <w:pPr>
        <w:numPr>
          <w:ins w:id="0" w:author="admin" w:date="2018-10-15T16:11:00Z"/>
        </w:num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72933E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37820B63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 w14:paraId="32BE51C2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6mMIA2gAAAAoBAAAPAAAAAAAAAAEA&#10;IAAAACIAAABkcnMvZG93bnJldi54bWxQSwECFAAUAAAACACHTuJAekkIIA0CAAA3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A72933E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37820B63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 w14:paraId="32BE51C2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9CECFDA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200CBF91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授权代表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身份证复印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件</w:t>
                            </w:r>
                          </w:p>
                          <w:p w14:paraId="366C67B8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dpYXTaAAAACgEAAA8AAAAAAAAAAQAg&#10;AAAAIgAAAGRycy9kb3ducmV2LnhtbFBLAQIUABQAAAAIAIdO4kD/qJvHDAIAADc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9CECFDA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200CBF91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  <w:t>授权代表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</w:rPr>
                        <w:t>身份证复印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件</w:t>
                      </w:r>
                    </w:p>
                    <w:p w14:paraId="366C67B8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7C3DD6AB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</w:p>
    <w:p w14:paraId="19B71294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</w:p>
    <w:p w14:paraId="660401B6"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 w14:paraId="4887CBCC">
      <w:pPr>
        <w:pStyle w:val="2"/>
        <w:rPr>
          <w:rFonts w:hint="eastAsia" w:ascii="宋体" w:hAnsi="宋体" w:eastAsia="宋体" w:cs="宋体"/>
          <w:bCs/>
          <w:sz w:val="24"/>
          <w:szCs w:val="24"/>
        </w:rPr>
      </w:pPr>
    </w:p>
    <w:p w14:paraId="44A73E8F">
      <w:pPr>
        <w:rPr>
          <w:rFonts w:hint="eastAsia" w:ascii="宋体" w:hAnsi="宋体" w:eastAsia="宋体" w:cs="宋体"/>
          <w:bCs/>
          <w:sz w:val="24"/>
          <w:szCs w:val="24"/>
        </w:rPr>
      </w:pPr>
    </w:p>
    <w:p w14:paraId="3A8F6D36">
      <w:pPr>
        <w:pStyle w:val="2"/>
        <w:rPr>
          <w:rFonts w:hint="eastAsia"/>
        </w:rPr>
      </w:pPr>
    </w:p>
    <w:p w14:paraId="3CC567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xMGM3ZTg0ZmZiNmZlNWIxMzQzNWYwODJjMzZlYjUifQ=="/>
  </w:docVars>
  <w:rsids>
    <w:rsidRoot w:val="71AC1E01"/>
    <w:rsid w:val="2B3F5F26"/>
    <w:rsid w:val="6B4F27DF"/>
    <w:rsid w:val="71AC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spacing w:after="0"/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419</Characters>
  <Lines>0</Lines>
  <Paragraphs>0</Paragraphs>
  <TotalTime>2</TotalTime>
  <ScaleCrop>false</ScaleCrop>
  <LinksUpToDate>false</LinksUpToDate>
  <CharactersWithSpaces>839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2023-12-14T03:57:00Z</dcterms:created>
  <dc:creator>余生太长。</dc:creator>
  <cp:lastModifiedBy>WPS_1740366805</cp:lastModifiedBy>
  <dcterms:modified xsi:type="dcterms:W3CDTF">2025-07-11T03:08:57Z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3679334C58CE4533BB900090F442533C_11</vt:lpwstr>
  </property>
  <property fmtid="{D5CDD505-2E9C-101B-9397-08002B2CF9AE}" pid="4" name="KSOTemplateDocerSaveRecord">
    <vt:lpwstr>eyJoZGlkIjoiZDBhOWNlNzMyODA1NGYyNmM3Mjc3MWIyNTBjN2JiZDciLCJ1c2VySWQiOiIxNjgxNzg3MTM3In0=</vt:lpwstr>
  </property>
</Properties>
</file>