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107582">
      <w:pPr>
        <w:keepNext w:val="0"/>
        <w:keepLines w:val="0"/>
        <w:pageBreakBefore w:val="0"/>
        <w:widowControl/>
        <w:kinsoku/>
        <w:wordWrap/>
        <w:overflowPunct/>
        <w:topLinePunct w:val="0"/>
        <w:autoSpaceDE w:val="0"/>
        <w:autoSpaceDN w:val="0"/>
        <w:bidi w:val="0"/>
        <w:adjustRightInd w:val="0"/>
        <w:snapToGrid w:val="0"/>
        <w:spacing w:after="0" w:line="360" w:lineRule="auto"/>
        <w:ind w:left="0" w:leftChars="0" w:right="0" w:rightChars="0" w:firstLine="643" w:firstLineChars="200"/>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供应商资格证明文件</w:t>
      </w:r>
    </w:p>
    <w:p w14:paraId="05A0526F">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rPr>
          <w:rFonts w:hint="eastAsia" w:ascii="宋体" w:hAnsi="宋体" w:eastAsia="宋体" w:cs="宋体"/>
          <w:b w:val="0"/>
          <w:bCs w:val="0"/>
          <w:sz w:val="24"/>
          <w:szCs w:val="24"/>
          <w:highlight w:val="none"/>
          <w:lang w:val="en-US" w:eastAsia="zh-CN"/>
        </w:rPr>
      </w:pPr>
      <w:bookmarkStart w:id="0" w:name="_Toc495909096"/>
      <w:bookmarkStart w:id="1" w:name="_Toc495681405"/>
      <w:bookmarkStart w:id="2" w:name="_Toc495671262"/>
      <w:bookmarkStart w:id="3" w:name="_Toc495908047"/>
      <w:bookmarkStart w:id="4" w:name="_Toc495681251"/>
      <w:bookmarkStart w:id="5" w:name="_Toc495681532"/>
      <w:r>
        <w:rPr>
          <w:rFonts w:hint="eastAsia" w:ascii="宋体" w:hAnsi="宋体" w:eastAsia="宋体" w:cs="宋体"/>
          <w:b w:val="0"/>
          <w:bCs w:val="0"/>
          <w:sz w:val="24"/>
          <w:szCs w:val="24"/>
          <w:highlight w:val="none"/>
          <w:lang w:val="en-US" w:eastAsia="zh-CN"/>
        </w:rPr>
        <w:t>（1）供应商具有独立承担民事责任能力的法人、其他组织或自然人，并出具合法有效的营业执照或事业单位法人证书等国家规定的相关证明，自然人参与的提供其身份证明；</w:t>
      </w:r>
    </w:p>
    <w:p w14:paraId="5B9DE281">
      <w:pPr>
        <w:pStyle w:val="3"/>
        <w:keepNext w:val="0"/>
        <w:keepLines w:val="0"/>
        <w:pageBreakBefore w:val="0"/>
        <w:widowControl/>
        <w:tabs>
          <w:tab w:val="left" w:pos="0"/>
          <w:tab w:val="left" w:pos="993"/>
          <w:tab w:val="left" w:pos="1134"/>
        </w:tabs>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（2）法定代表人授权书（附法定代表人及被授权人身份证复印件）；若法定代表人直接参加投标，仅需提供法定代表人身份证明（附法定代表人身份证复印件）；</w:t>
      </w:r>
    </w:p>
    <w:p w14:paraId="440D7FF4">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480" w:firstLineChars="200"/>
        <w:jc w:val="left"/>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（3）供应商须具备水利水电工程施工总承包三级及以上资质并具有有效的安全生产许可证；</w:t>
      </w:r>
    </w:p>
    <w:p w14:paraId="68271A06">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480" w:firstLineChars="200"/>
        <w:jc w:val="left"/>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（4）拟派项目经理须具备水利水电工程专业二级及以上注册建造师资格，具有有效的安全生产考核合格证书，且未担任其他在建工程项目经理（提供无在建工程承诺）</w:t>
      </w:r>
    </w:p>
    <w:p w14:paraId="477162F6">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480" w:firstLineChars="200"/>
        <w:jc w:val="left"/>
        <w:textAlignment w:val="auto"/>
        <w:rPr>
          <w:rFonts w:hint="eastAsia" w:ascii="宋体" w:hAnsi="宋体" w:eastAsia="宋体" w:cs="宋体"/>
          <w:b w:val="0"/>
          <w:bCs w:val="0"/>
          <w:sz w:val="24"/>
          <w:szCs w:val="24"/>
          <w:highlight w:val="none"/>
          <w:lang w:val="en-US" w:eastAsia="zh-CN" w:bidi="ar-SA"/>
        </w:rPr>
      </w:pPr>
      <w:r>
        <w:rPr>
          <w:rFonts w:hint="eastAsia" w:ascii="宋体" w:hAnsi="宋体" w:eastAsia="宋体" w:cs="宋体"/>
          <w:b w:val="0"/>
          <w:bCs w:val="0"/>
          <w:sz w:val="24"/>
          <w:szCs w:val="24"/>
          <w:highlight w:val="none"/>
          <w:lang w:val="en-US" w:eastAsia="zh-CN"/>
        </w:rPr>
        <w:t>（5）供应商</w:t>
      </w:r>
      <w:r>
        <w:rPr>
          <w:rFonts w:hint="eastAsia" w:ascii="宋体" w:hAnsi="宋体" w:eastAsia="宋体" w:cs="宋体"/>
          <w:b w:val="0"/>
          <w:bCs w:val="0"/>
          <w:sz w:val="24"/>
          <w:szCs w:val="24"/>
          <w:lang w:val="en-US" w:eastAsia="zh-CN"/>
        </w:rPr>
        <w:t>具有良好的商业信誉和健全的财务会计制度，</w:t>
      </w:r>
      <w:r>
        <w:rPr>
          <w:rFonts w:hint="eastAsia" w:ascii="宋体" w:hAnsi="宋体" w:eastAsia="宋体" w:cs="宋体"/>
          <w:b w:val="0"/>
          <w:bCs w:val="0"/>
          <w:sz w:val="24"/>
          <w:szCs w:val="24"/>
          <w:highlight w:val="none"/>
          <w:lang w:val="en-US" w:eastAsia="zh-CN" w:bidi="ar-SA"/>
        </w:rPr>
        <w:t>须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w:t>
      </w:r>
    </w:p>
    <w:p w14:paraId="7DB33D8E">
      <w:pPr>
        <w:pStyle w:val="3"/>
        <w:keepNext w:val="0"/>
        <w:keepLines w:val="0"/>
        <w:pageBreakBefore w:val="0"/>
        <w:widowControl/>
        <w:tabs>
          <w:tab w:val="left" w:pos="0"/>
          <w:tab w:val="left" w:pos="993"/>
          <w:tab w:val="left" w:pos="1134"/>
        </w:tabs>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lang w:val="en-US" w:eastAsia="zh-CN"/>
        </w:rPr>
        <w:t xml:space="preserve">（6）税收缴纳证明：提供投标截止日前6个月内已缴纳的至少一个月的纳税证明或完税证明（任意税种），依法免税的单位应提供相关证明材料； </w:t>
      </w:r>
    </w:p>
    <w:p w14:paraId="7201D0AD">
      <w:pPr>
        <w:pStyle w:val="3"/>
        <w:keepNext w:val="0"/>
        <w:keepLines w:val="0"/>
        <w:pageBreakBefore w:val="0"/>
        <w:widowControl/>
        <w:tabs>
          <w:tab w:val="left" w:pos="0"/>
          <w:tab w:val="left" w:pos="993"/>
          <w:tab w:val="left" w:pos="1134"/>
        </w:tabs>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highlight w:val="none"/>
          <w:lang w:val="en-US" w:eastAsia="zh-CN"/>
        </w:rPr>
        <w:t>（7）社会保障资金缴纳证明：提供投标截止日前6个月内已缴存的至少一个月的社会保障资金缴存单据或社保机构开具的社会保险参保缴费情况证明，依法不需要缴纳社会保障资金的单位应提供相关证明材料；</w:t>
      </w:r>
    </w:p>
    <w:p w14:paraId="67289E7F">
      <w:pPr>
        <w:pStyle w:val="3"/>
        <w:keepNext w:val="0"/>
        <w:keepLines w:val="0"/>
        <w:pageBreakBefore w:val="0"/>
        <w:widowControl/>
        <w:tabs>
          <w:tab w:val="left" w:pos="0"/>
          <w:tab w:val="left" w:pos="993"/>
          <w:tab w:val="left" w:pos="1134"/>
        </w:tabs>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（8）提供具有履行本合同所必需的设备和专业技术能力的说明及承诺；</w:t>
      </w:r>
    </w:p>
    <w:p w14:paraId="1A42DBED">
      <w:pPr>
        <w:pStyle w:val="3"/>
        <w:keepNext w:val="0"/>
        <w:keepLines w:val="0"/>
        <w:pageBreakBefore w:val="0"/>
        <w:widowControl/>
        <w:tabs>
          <w:tab w:val="left" w:pos="0"/>
          <w:tab w:val="left" w:pos="993"/>
          <w:tab w:val="left" w:pos="1134"/>
        </w:tabs>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（9）参加政府采购活动前3年内经营活动中无重大违法记录声明；</w:t>
      </w:r>
    </w:p>
    <w:p w14:paraId="3AA8005A">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 xml:space="preserve">（10）供应商未被“信用中国”网站（www.creditchina.gov.cn）列入失信被执行人和重大税收违法失信主体，未被中国政府采购网（www.ccgp.gov.cn）列入政府采购严重违法失信行为记录名单； </w:t>
      </w:r>
    </w:p>
    <w:p w14:paraId="690A86EE">
      <w:pPr>
        <w:pStyle w:val="3"/>
        <w:keepNext w:val="0"/>
        <w:keepLines w:val="0"/>
        <w:pageBreakBefore w:val="0"/>
        <w:widowControl/>
        <w:tabs>
          <w:tab w:val="left" w:pos="0"/>
          <w:tab w:val="left" w:pos="993"/>
          <w:tab w:val="left" w:pos="1134"/>
        </w:tabs>
        <w:kinsoku/>
        <w:wordWrap/>
        <w:overflowPunct/>
        <w:topLinePunct w:val="0"/>
        <w:autoSpaceDE/>
        <w:autoSpaceDN/>
        <w:bidi w:val="0"/>
        <w:adjustRightInd w:val="0"/>
        <w:snapToGrid w:val="0"/>
        <w:spacing w:after="0" w:line="360" w:lineRule="auto"/>
        <w:ind w:left="0" w:leftChars="0" w:right="0" w:rightChars="0" w:firstLine="480" w:firstLineChars="200"/>
        <w:textAlignment w:val="auto"/>
        <w:rPr>
          <w:rFonts w:hint="eastAsia"/>
          <w:lang w:val="en-US" w:eastAsia="zh-CN"/>
        </w:rPr>
      </w:pPr>
      <w:r>
        <w:rPr>
          <w:rFonts w:hint="eastAsia" w:ascii="宋体" w:hAnsi="宋体" w:eastAsia="宋体" w:cs="宋体"/>
          <w:b w:val="0"/>
          <w:bCs w:val="0"/>
          <w:sz w:val="24"/>
          <w:szCs w:val="24"/>
          <w:highlight w:val="none"/>
          <w:lang w:val="en-US" w:eastAsia="zh-CN"/>
        </w:rPr>
        <w:t>（11）</w:t>
      </w:r>
      <w:r>
        <w:rPr>
          <w:rFonts w:hint="eastAsia" w:ascii="宋体" w:hAnsi="宋体" w:eastAsia="宋体" w:cs="宋体"/>
          <w:b w:val="0"/>
          <w:bCs w:val="0"/>
          <w:kern w:val="2"/>
          <w:sz w:val="24"/>
          <w:szCs w:val="24"/>
          <w:lang w:val="en-US" w:eastAsia="zh-CN" w:bidi="ar-SA"/>
        </w:rPr>
        <w:t>单位负责人为同一人或者存在直接控股、管理关系的不同供应商，不得参加同一合同项下的政府采购活动；</w:t>
      </w:r>
    </w:p>
    <w:p w14:paraId="4E59776D">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（12）本项目不接受联合体投标。</w:t>
      </w:r>
    </w:p>
    <w:p w14:paraId="6AF09170">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备注：以上为供应商必备资格要求，资格证明文件无效或缺项响应文件按无效响应文件处理。</w:t>
      </w:r>
    </w:p>
    <w:p w14:paraId="145B9244">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0" w:firstLineChars="200"/>
        <w:textAlignment w:val="auto"/>
        <w:rPr>
          <w:rFonts w:hint="eastAsia" w:ascii="宋体" w:hAnsi="宋体" w:eastAsia="宋体" w:cs="宋体"/>
          <w:sz w:val="24"/>
          <w:szCs w:val="24"/>
          <w:highlight w:val="yellow"/>
        </w:rPr>
      </w:pPr>
      <w:bookmarkStart w:id="6" w:name="_GoBack"/>
      <w:bookmarkEnd w:id="6"/>
    </w:p>
    <w:p w14:paraId="1FC03149">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2" w:firstLineChars="200"/>
        <w:textAlignment w:val="auto"/>
        <w:rPr>
          <w:rFonts w:hint="eastAsia" w:ascii="宋体" w:hAnsi="宋体" w:eastAsia="宋体" w:cs="宋体"/>
          <w:b/>
          <w:sz w:val="32"/>
          <w:szCs w:val="32"/>
        </w:rPr>
      </w:pPr>
      <w:r>
        <w:rPr>
          <w:rFonts w:hint="eastAsia" w:ascii="宋体" w:hAnsi="宋体" w:eastAsia="宋体" w:cs="宋体"/>
          <w:b/>
          <w:sz w:val="24"/>
          <w:szCs w:val="24"/>
        </w:rPr>
        <w:br w:type="page"/>
      </w:r>
      <w:r>
        <w:rPr>
          <w:rFonts w:hint="eastAsia" w:ascii="宋体" w:hAnsi="宋体" w:eastAsia="宋体" w:cs="宋体"/>
          <w:b/>
          <w:sz w:val="32"/>
          <w:szCs w:val="32"/>
        </w:rPr>
        <w:t>附1：</w:t>
      </w:r>
    </w:p>
    <w:p w14:paraId="13C7BA60">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643" w:firstLineChars="200"/>
        <w:jc w:val="center"/>
        <w:textAlignment w:val="auto"/>
        <w:rPr>
          <w:rFonts w:hint="eastAsia" w:ascii="宋体" w:hAnsi="宋体" w:eastAsia="宋体" w:cs="宋体"/>
          <w:b/>
          <w:sz w:val="32"/>
          <w:szCs w:val="32"/>
        </w:rPr>
      </w:pPr>
      <w:r>
        <w:rPr>
          <w:rFonts w:hint="eastAsia" w:ascii="宋体" w:hAnsi="宋体" w:eastAsia="宋体" w:cs="宋体"/>
          <w:b/>
          <w:sz w:val="32"/>
          <w:szCs w:val="32"/>
        </w:rPr>
        <w:t>履行合同所必需的设备和专业技术能力的书面声明</w:t>
      </w:r>
    </w:p>
    <w:p w14:paraId="658B6AF1">
      <w:pPr>
        <w:pageBreakBefore w:val="0"/>
        <w:kinsoku/>
        <w:wordWrap/>
        <w:bidi w:val="0"/>
        <w:spacing w:after="0" w:line="360" w:lineRule="auto"/>
        <w:ind w:left="0" w:leftChars="0" w:right="0" w:rightChars="0" w:firstLine="656" w:firstLineChars="200"/>
        <w:rPr>
          <w:rFonts w:hint="eastAsia" w:ascii="宋体" w:hAnsi="宋体" w:eastAsia="宋体" w:cs="宋体"/>
          <w:spacing w:val="4"/>
          <w:sz w:val="32"/>
          <w:szCs w:val="32"/>
          <w:u w:val="single"/>
        </w:rPr>
      </w:pPr>
    </w:p>
    <w:p w14:paraId="39147BD5">
      <w:pPr>
        <w:pageBreakBefore w:val="0"/>
        <w:kinsoku/>
        <w:wordWrap/>
        <w:bidi w:val="0"/>
        <w:spacing w:after="0" w:line="360" w:lineRule="auto"/>
        <w:ind w:right="0" w:right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（采购人名称）：</w:t>
      </w:r>
    </w:p>
    <w:p w14:paraId="5D81B0D2">
      <w:pPr>
        <w:keepNext w:val="0"/>
        <w:keepLines w:val="0"/>
        <w:pageBreakBefore w:val="0"/>
        <w:kinsoku/>
        <w:wordWrap/>
        <w:overflowPunct/>
        <w:topLinePunct w:val="0"/>
        <w:bidi w:val="0"/>
        <w:spacing w:after="0" w:line="360" w:lineRule="auto"/>
        <w:ind w:left="0" w:leftChars="0" w:right="0" w:rightChars="0" w:firstLine="496" w:firstLineChars="200"/>
        <w:textAlignment w:val="auto"/>
        <w:rPr>
          <w:rFonts w:hint="eastAsia" w:ascii="宋体" w:hAnsi="宋体" w:eastAsia="宋体" w:cs="宋体"/>
          <w:sz w:val="24"/>
          <w:szCs w:val="24"/>
          <w:lang w:eastAsia="zh-CN"/>
        </w:rPr>
      </w:pPr>
      <w:r>
        <w:rPr>
          <w:rFonts w:hint="eastAsia" w:ascii="宋体" w:hAnsi="宋体" w:eastAsia="宋体" w:cs="宋体"/>
          <w:spacing w:val="4"/>
          <w:sz w:val="24"/>
          <w:szCs w:val="24"/>
          <w:u w:val="single"/>
        </w:rPr>
        <w:t xml:space="preserve">      （供应商名称）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，本公司郑重承诺，具有履行本合同所必需的设备和专业技术能力。</w:t>
      </w:r>
      <w:r>
        <w:rPr>
          <w:rFonts w:hint="eastAsia" w:ascii="宋体" w:hAnsi="宋体" w:eastAsia="宋体" w:cs="宋体"/>
          <w:sz w:val="24"/>
          <w:szCs w:val="24"/>
        </w:rPr>
        <w:t>如有不实，我方将无条件地退出本项目的采购活动，并遵照《政府采购法》有关"提供虚假材料的规定"接受处罚。</w:t>
      </w:r>
    </w:p>
    <w:p w14:paraId="58CC8905">
      <w:pPr>
        <w:pStyle w:val="4"/>
        <w:pageBreakBefore w:val="0"/>
        <w:tabs>
          <w:tab w:val="center" w:pos="4140"/>
          <w:tab w:val="right" w:pos="8300"/>
          <w:tab w:val="clear" w:pos="4153"/>
          <w:tab w:val="clear" w:pos="8306"/>
        </w:tabs>
        <w:kinsoku/>
        <w:wordWrap/>
        <w:bidi w:val="0"/>
        <w:spacing w:after="0" w:line="360" w:lineRule="auto"/>
        <w:ind w:left="0" w:leftChars="0" w:right="0" w:rightChars="0" w:firstLine="360" w:firstLineChars="200"/>
        <w:rPr>
          <w:rFonts w:hint="eastAsia" w:ascii="宋体" w:hAnsi="宋体" w:eastAsia="宋体" w:cs="宋体"/>
          <w:lang w:eastAsia="zh-CN"/>
        </w:rPr>
      </w:pPr>
    </w:p>
    <w:p w14:paraId="545AC140">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p>
    <w:p w14:paraId="33763B86">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p>
    <w:p w14:paraId="33A74AB6">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p>
    <w:p w14:paraId="78211A1D">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供应商名称（盖章）：</w:t>
      </w:r>
      <w:r>
        <w:rPr>
          <w:rFonts w:hint="eastAsia" w:ascii="宋体" w:hAnsi="宋体" w:eastAsia="宋体" w:cs="宋体"/>
          <w:sz w:val="24"/>
          <w:szCs w:val="24"/>
          <w:u w:val="single"/>
        </w:rPr>
        <w:t xml:space="preserve">                  </w:t>
      </w:r>
    </w:p>
    <w:p w14:paraId="67DC12A7">
      <w:pPr>
        <w:keepNext w:val="0"/>
        <w:keepLines w:val="0"/>
        <w:pageBreakBefore w:val="0"/>
        <w:kinsoku/>
        <w:wordWrap/>
        <w:overflowPunct/>
        <w:topLinePunct w:val="0"/>
        <w:bidi w:val="0"/>
        <w:adjustRightInd w:val="0"/>
        <w:snapToGrid w:val="0"/>
        <w:spacing w:after="0" w:line="360" w:lineRule="auto"/>
        <w:ind w:left="0" w:leftChars="0"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法定代表人或授权代表（签字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010D35E2">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32"/>
          <w:szCs w:val="32"/>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32"/>
          <w:szCs w:val="32"/>
          <w:u w:val="single"/>
        </w:rPr>
        <w:t xml:space="preserve">  </w:t>
      </w:r>
    </w:p>
    <w:p w14:paraId="5172E38D">
      <w:pPr>
        <w:pageBreakBefore w:val="0"/>
        <w:kinsoku/>
        <w:wordWrap/>
        <w:autoSpaceDE w:val="0"/>
        <w:autoSpaceDN w:val="0"/>
        <w:bidi w:val="0"/>
        <w:adjustRightInd w:val="0"/>
        <w:spacing w:after="0" w:line="360" w:lineRule="auto"/>
        <w:ind w:left="0" w:leftChars="0" w:right="0" w:rightChars="0" w:firstLine="480" w:firstLineChars="200"/>
        <w:rPr>
          <w:rFonts w:hint="eastAsia" w:ascii="宋体" w:hAnsi="宋体" w:eastAsia="宋体" w:cs="宋体"/>
          <w:bCs/>
          <w:kern w:val="0"/>
          <w:sz w:val="24"/>
          <w:szCs w:val="24"/>
        </w:rPr>
      </w:pPr>
    </w:p>
    <w:p w14:paraId="0EF427FC">
      <w:pPr>
        <w:pageBreakBefore w:val="0"/>
        <w:kinsoku/>
        <w:wordWrap/>
        <w:autoSpaceDE w:val="0"/>
        <w:autoSpaceDN w:val="0"/>
        <w:bidi w:val="0"/>
        <w:adjustRightInd w:val="0"/>
        <w:spacing w:after="0" w:line="360" w:lineRule="auto"/>
        <w:ind w:left="0" w:leftChars="0" w:right="0" w:rightChars="0" w:firstLine="640" w:firstLineChars="200"/>
        <w:rPr>
          <w:rFonts w:hint="eastAsia" w:ascii="宋体" w:hAnsi="宋体" w:eastAsia="宋体" w:cs="宋体"/>
          <w:b/>
          <w:spacing w:val="-6"/>
          <w:sz w:val="32"/>
          <w:szCs w:val="32"/>
        </w:rPr>
      </w:pPr>
      <w:r>
        <w:rPr>
          <w:rFonts w:hint="eastAsia" w:ascii="宋体" w:hAnsi="宋体" w:eastAsia="宋体" w:cs="宋体"/>
          <w:sz w:val="32"/>
          <w:u w:val="single"/>
        </w:rPr>
        <w:br w:type="page"/>
      </w:r>
      <w:r>
        <w:rPr>
          <w:rFonts w:hint="eastAsia" w:ascii="宋体" w:hAnsi="宋体" w:eastAsia="宋体" w:cs="宋体"/>
          <w:b/>
          <w:sz w:val="32"/>
          <w:szCs w:val="32"/>
        </w:rPr>
        <w:t>附2:</w:t>
      </w:r>
    </w:p>
    <w:p w14:paraId="158D4719">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643" w:firstLineChars="200"/>
        <w:jc w:val="center"/>
        <w:textAlignment w:val="auto"/>
        <w:rPr>
          <w:rFonts w:hint="eastAsia" w:ascii="宋体" w:hAnsi="宋体" w:eastAsia="宋体" w:cs="宋体"/>
          <w:b/>
          <w:sz w:val="32"/>
          <w:szCs w:val="32"/>
        </w:rPr>
      </w:pPr>
      <w:r>
        <w:rPr>
          <w:rFonts w:hint="eastAsia" w:ascii="宋体" w:hAnsi="宋体" w:eastAsia="宋体" w:cs="宋体"/>
          <w:b/>
          <w:sz w:val="32"/>
          <w:szCs w:val="32"/>
        </w:rPr>
        <w:t>参加政府采购活动前3年内无重大违法记录的书面声明</w:t>
      </w:r>
    </w:p>
    <w:p w14:paraId="2A456E05">
      <w:pPr>
        <w:pageBreakBefore w:val="0"/>
        <w:kinsoku/>
        <w:wordWrap/>
        <w:bidi w:val="0"/>
        <w:spacing w:after="0" w:line="360" w:lineRule="auto"/>
        <w:ind w:left="0" w:leftChars="0" w:right="0" w:rightChars="0" w:firstLine="496" w:firstLineChars="200"/>
        <w:rPr>
          <w:rFonts w:hint="eastAsia" w:ascii="宋体" w:hAnsi="宋体" w:eastAsia="宋体" w:cs="宋体"/>
          <w:color w:val="000000"/>
          <w:kern w:val="0"/>
          <w:sz w:val="24"/>
          <w:szCs w:val="24"/>
          <w:lang w:val="en-US" w:eastAsia="zh-CN" w:bidi="ar"/>
        </w:rPr>
      </w:pPr>
      <w:r>
        <w:rPr>
          <w:rFonts w:hint="eastAsia" w:ascii="宋体" w:hAnsi="宋体" w:eastAsia="宋体" w:cs="宋体"/>
          <w:spacing w:val="4"/>
          <w:sz w:val="24"/>
          <w:szCs w:val="24"/>
          <w:u w:val="single"/>
        </w:rPr>
        <w:t xml:space="preserve">     （采购人名称）    ：</w:t>
      </w:r>
    </w:p>
    <w:p w14:paraId="3C06CFB2">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我方参加本</w:t>
      </w:r>
      <w:r>
        <w:rPr>
          <w:rFonts w:hint="eastAsia" w:ascii="宋体" w:hAnsi="宋体" w:eastAsia="宋体" w:cs="宋体"/>
          <w:color w:val="000000"/>
          <w:kern w:val="0"/>
          <w:sz w:val="24"/>
          <w:szCs w:val="24"/>
          <w:highlight w:val="none"/>
          <w:lang w:val="en-US" w:eastAsia="zh-CN" w:bidi="ar"/>
        </w:rPr>
        <w:t>项目竞争性磋商工作</w:t>
      </w:r>
      <w:r>
        <w:rPr>
          <w:rFonts w:hint="eastAsia" w:ascii="宋体" w:hAnsi="宋体" w:eastAsia="宋体" w:cs="宋体"/>
          <w:color w:val="000000"/>
          <w:kern w:val="0"/>
          <w:sz w:val="24"/>
          <w:szCs w:val="24"/>
          <w:lang w:val="en-US" w:eastAsia="zh-CN" w:bidi="ar"/>
        </w:rPr>
        <w:t xml:space="preserve">前三年内无重大违法活动记录以及未被列入失信被执行人、税收违法黑名单、政府采购严重违法失信行为记录名单，符合《中华人民共和国政府采购法》规定的供应商资格条件，我单位或者其法定代表人、董事、监事、高级管理人员未因经营活动中的违法行为受到刑事处罚或者责令停产停业、吊销许可证或者执照、较大数额罚款等行政处罚。 </w:t>
      </w:r>
    </w:p>
    <w:p w14:paraId="65F25B16">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我单位不良信用记录情形： </w:t>
      </w:r>
    </w:p>
    <w:p w14:paraId="149D8C1F">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1、我方______（填“未被列入”或“被列入”）失信被执行人名单。 </w:t>
      </w:r>
    </w:p>
    <w:p w14:paraId="61D212F2">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2、我方______（填“未被列入”或“被列入”）税收违法黑名单。 </w:t>
      </w:r>
    </w:p>
    <w:p w14:paraId="28218238">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3、我方______（填“未被列入”或“被列入”）政府采购严重违法失信行为记录名单。 </w:t>
      </w:r>
    </w:p>
    <w:p w14:paraId="6265E8A9">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 </w:t>
      </w:r>
    </w:p>
    <w:p w14:paraId="4ECC79E5">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特此声明！我方对此声明负全部法律责任。 </w:t>
      </w:r>
    </w:p>
    <w:p w14:paraId="27DAB35F">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说明：（1）授权用投标专用章的，与公章具有相同法律效力。 </w:t>
      </w:r>
    </w:p>
    <w:p w14:paraId="6235A795">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（2）供应商在参加政府采购活动前 3 年内因违法经营被禁止在一定期限内参加政府 </w:t>
      </w:r>
    </w:p>
    <w:p w14:paraId="0135BA09">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采购活动，期限届满的，可以参加政府采购活动，但应提供期限届满的证明材料。</w:t>
      </w:r>
    </w:p>
    <w:p w14:paraId="66A8EE3D">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供应商名称（盖章）：</w:t>
      </w:r>
      <w:r>
        <w:rPr>
          <w:rFonts w:hint="eastAsia" w:ascii="宋体" w:hAnsi="宋体" w:eastAsia="宋体" w:cs="宋体"/>
          <w:sz w:val="24"/>
          <w:szCs w:val="24"/>
          <w:u w:val="single"/>
        </w:rPr>
        <w:t xml:space="preserve">                  </w:t>
      </w:r>
    </w:p>
    <w:p w14:paraId="0B552AD8">
      <w:pPr>
        <w:keepNext w:val="0"/>
        <w:keepLines w:val="0"/>
        <w:pageBreakBefore w:val="0"/>
        <w:kinsoku/>
        <w:wordWrap/>
        <w:overflowPunct/>
        <w:topLinePunct w:val="0"/>
        <w:bidi w:val="0"/>
        <w:adjustRightInd w:val="0"/>
        <w:snapToGrid w:val="0"/>
        <w:spacing w:after="0" w:line="360" w:lineRule="auto"/>
        <w:ind w:left="0" w:leftChars="0"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法定代表人或授权代表（签字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731B9E8E">
      <w:pPr>
        <w:keepNext w:val="0"/>
        <w:keepLines w:val="0"/>
        <w:pageBreakBefore w:val="0"/>
        <w:kinsoku/>
        <w:wordWrap/>
        <w:overflowPunct/>
        <w:topLinePunct w:val="0"/>
        <w:bidi w:val="0"/>
        <w:adjustRightInd w:val="0"/>
        <w:snapToGrid w:val="0"/>
        <w:spacing w:after="0" w:line="360" w:lineRule="auto"/>
        <w:ind w:left="0" w:leftChars="0" w:right="0" w:rightChars="0" w:firstLine="480" w:firstLineChars="200"/>
        <w:textAlignment w:val="auto"/>
        <w:rPr>
          <w:rFonts w:hint="eastAsia" w:ascii="宋体" w:hAnsi="宋体" w:eastAsia="宋体" w:cs="宋体"/>
          <w:b/>
          <w:sz w:val="32"/>
          <w:szCs w:val="32"/>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32"/>
          <w:szCs w:val="32"/>
          <w:lang w:val="zh-CN"/>
        </w:rPr>
        <w:br w:type="page"/>
      </w:r>
      <w:r>
        <w:rPr>
          <w:rFonts w:hint="eastAsia" w:ascii="宋体" w:hAnsi="宋体" w:eastAsia="宋体" w:cs="宋体"/>
          <w:b/>
          <w:sz w:val="32"/>
          <w:szCs w:val="32"/>
        </w:rPr>
        <w:t>附3:</w:t>
      </w:r>
    </w:p>
    <w:p w14:paraId="7D44A346">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643" w:firstLineChars="200"/>
        <w:jc w:val="center"/>
        <w:textAlignment w:val="auto"/>
        <w:rPr>
          <w:rFonts w:hint="eastAsia" w:ascii="宋体" w:hAnsi="宋体" w:eastAsia="宋体" w:cs="宋体"/>
          <w:b/>
          <w:sz w:val="32"/>
          <w:szCs w:val="32"/>
        </w:rPr>
      </w:pPr>
      <w:r>
        <w:rPr>
          <w:rFonts w:hint="eastAsia" w:ascii="宋体" w:hAnsi="宋体" w:eastAsia="宋体" w:cs="宋体"/>
          <w:b/>
          <w:sz w:val="32"/>
          <w:szCs w:val="32"/>
        </w:rPr>
        <w:t>法定代表人身份证明/法定代表人授权委托书</w:t>
      </w:r>
    </w:p>
    <w:p w14:paraId="33187C15">
      <w:pPr>
        <w:pageBreakBefore w:val="0"/>
        <w:kinsoku/>
        <w:wordWrap/>
        <w:bidi w:val="0"/>
        <w:adjustRightInd w:val="0"/>
        <w:snapToGrid w:val="0"/>
        <w:spacing w:after="0" w:line="360" w:lineRule="auto"/>
        <w:ind w:left="0" w:leftChars="0" w:right="0" w:rightChars="0"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（1）法定代表人身份证明</w:t>
      </w:r>
    </w:p>
    <w:p w14:paraId="0D7DEC79">
      <w:pPr>
        <w:keepNext w:val="0"/>
        <w:keepLines w:val="0"/>
        <w:pageBreakBefore w:val="0"/>
        <w:kinsoku/>
        <w:wordWrap/>
        <w:overflowPunct/>
        <w:topLinePunct w:val="0"/>
        <w:autoSpaceDE w:val="0"/>
        <w:autoSpaceDN w:val="0"/>
        <w:bidi w:val="0"/>
        <w:adjustRightInd w:val="0"/>
        <w:snapToGrid w:val="0"/>
        <w:spacing w:after="0" w:line="360" w:lineRule="auto"/>
        <w:ind w:left="0" w:leftChars="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69346C36">
      <w:pPr>
        <w:keepNext w:val="0"/>
        <w:keepLines w:val="0"/>
        <w:pageBreakBefore w:val="0"/>
        <w:kinsoku/>
        <w:wordWrap/>
        <w:overflowPunct/>
        <w:topLinePunct w:val="0"/>
        <w:autoSpaceDE w:val="0"/>
        <w:autoSpaceDN w:val="0"/>
        <w:bidi w:val="0"/>
        <w:adjustRightInd w:val="0"/>
        <w:snapToGrid w:val="0"/>
        <w:spacing w:after="0" w:line="360" w:lineRule="auto"/>
        <w:ind w:left="0" w:leftChars="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1460E2EF">
      <w:pPr>
        <w:keepNext w:val="0"/>
        <w:keepLines w:val="0"/>
        <w:pageBreakBefore w:val="0"/>
        <w:kinsoku/>
        <w:wordWrap/>
        <w:overflowPunct/>
        <w:topLinePunct w:val="0"/>
        <w:autoSpaceDE w:val="0"/>
        <w:autoSpaceDN w:val="0"/>
        <w:bidi w:val="0"/>
        <w:adjustRightInd w:val="0"/>
        <w:snapToGrid w:val="0"/>
        <w:spacing w:after="0" w:line="360" w:lineRule="auto"/>
        <w:ind w:left="0" w:leftChars="0" w:right="0" w:righ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7078B84">
      <w:pPr>
        <w:keepNext w:val="0"/>
        <w:keepLines w:val="0"/>
        <w:pageBreakBefore w:val="0"/>
        <w:kinsoku/>
        <w:wordWrap/>
        <w:overflowPunct/>
        <w:topLinePunct w:val="0"/>
        <w:autoSpaceDE w:val="0"/>
        <w:autoSpaceDN w:val="0"/>
        <w:bidi w:val="0"/>
        <w:adjustRightInd w:val="0"/>
        <w:snapToGrid w:val="0"/>
        <w:spacing w:after="0" w:line="360" w:lineRule="auto"/>
        <w:ind w:left="0" w:leftChars="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6D241880">
      <w:pPr>
        <w:keepNext w:val="0"/>
        <w:keepLines w:val="0"/>
        <w:pageBreakBefore w:val="0"/>
        <w:kinsoku/>
        <w:wordWrap/>
        <w:overflowPunct/>
        <w:topLinePunct w:val="0"/>
        <w:autoSpaceDE w:val="0"/>
        <w:autoSpaceDN w:val="0"/>
        <w:bidi w:val="0"/>
        <w:adjustRightInd w:val="0"/>
        <w:snapToGrid w:val="0"/>
        <w:spacing w:after="0" w:line="360" w:lineRule="auto"/>
        <w:ind w:left="0" w:leftChars="0" w:right="0" w:righ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经营范围：主营：</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；兼营：</w:t>
      </w:r>
      <w:r>
        <w:rPr>
          <w:rFonts w:hint="eastAsia" w:ascii="宋体" w:hAnsi="宋体" w:eastAsia="宋体" w:cs="宋体"/>
          <w:kern w:val="0"/>
          <w:sz w:val="24"/>
          <w:szCs w:val="24"/>
          <w:u w:val="single"/>
        </w:rPr>
        <w:t xml:space="preserve">              </w:t>
      </w:r>
    </w:p>
    <w:p w14:paraId="0CE8DA6A">
      <w:pPr>
        <w:keepNext w:val="0"/>
        <w:keepLines w:val="0"/>
        <w:pageBreakBefore w:val="0"/>
        <w:kinsoku/>
        <w:wordWrap/>
        <w:overflowPunct/>
        <w:topLinePunct w:val="0"/>
        <w:autoSpaceDE w:val="0"/>
        <w:autoSpaceDN w:val="0"/>
        <w:bidi w:val="0"/>
        <w:adjustRightInd w:val="0"/>
        <w:snapToGrid w:val="0"/>
        <w:spacing w:after="0" w:line="360" w:lineRule="auto"/>
        <w:ind w:left="0" w:leftChars="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rPr>
        <w:t>供应商</w:t>
      </w:r>
      <w:r>
        <w:rPr>
          <w:rFonts w:hint="eastAsia" w:ascii="宋体" w:hAnsi="宋体" w:eastAsia="宋体" w:cs="宋体"/>
          <w:kern w:val="0"/>
          <w:sz w:val="24"/>
          <w:szCs w:val="24"/>
        </w:rPr>
        <w:t>名称）的法定代表人。</w:t>
      </w:r>
    </w:p>
    <w:p w14:paraId="161D415F">
      <w:pPr>
        <w:keepNext w:val="0"/>
        <w:keepLines w:val="0"/>
        <w:pageBreakBefore w:val="0"/>
        <w:kinsoku/>
        <w:wordWrap/>
        <w:overflowPunct/>
        <w:topLinePunct w:val="0"/>
        <w:autoSpaceDE w:val="0"/>
        <w:autoSpaceDN w:val="0"/>
        <w:bidi w:val="0"/>
        <w:adjustRightInd w:val="0"/>
        <w:snapToGrid w:val="0"/>
        <w:spacing w:after="0" w:line="360" w:lineRule="auto"/>
        <w:ind w:left="0" w:leftChars="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4BBF13D3">
      <w:pPr>
        <w:keepNext w:val="0"/>
        <w:keepLines w:val="0"/>
        <w:pageBreakBefore w:val="0"/>
        <w:kinsoku/>
        <w:wordWrap/>
        <w:overflowPunct/>
        <w:topLinePunct w:val="0"/>
        <w:autoSpaceDE w:val="0"/>
        <w:autoSpaceDN w:val="0"/>
        <w:bidi w:val="0"/>
        <w:adjustRightInd w:val="0"/>
        <w:snapToGrid w:val="0"/>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6"/>
        <w:tblW w:w="0" w:type="auto"/>
        <w:jc w:val="center"/>
        <w:tblLayout w:type="fixed"/>
        <w:tblCellMar>
          <w:top w:w="0" w:type="dxa"/>
          <w:left w:w="108" w:type="dxa"/>
          <w:bottom w:w="0" w:type="dxa"/>
          <w:right w:w="108" w:type="dxa"/>
        </w:tblCellMar>
      </w:tblPr>
      <w:tblGrid>
        <w:gridCol w:w="4549"/>
      </w:tblGrid>
      <w:tr w14:paraId="77F82682">
        <w:tblPrEx>
          <w:tblCellMar>
            <w:top w:w="0" w:type="dxa"/>
            <w:left w:w="108" w:type="dxa"/>
            <w:bottom w:w="0" w:type="dxa"/>
            <w:right w:w="108" w:type="dxa"/>
          </w:tblCellMar>
        </w:tblPrEx>
        <w:trPr>
          <w:trHeight w:val="2494"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4BC4FD3D">
            <w:pPr>
              <w:keepNext w:val="0"/>
              <w:keepLines w:val="0"/>
              <w:pageBreakBefore w:val="0"/>
              <w:kinsoku/>
              <w:wordWrap/>
              <w:overflowPunct/>
              <w:topLinePunct w:val="0"/>
              <w:bidi w:val="0"/>
              <w:spacing w:after="0" w:line="360" w:lineRule="auto"/>
              <w:ind w:left="0" w:leftChars="0" w:right="0" w:rightChars="0" w:firstLine="480" w:firstLineChars="200"/>
              <w:jc w:val="center"/>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543955D6">
            <w:pPr>
              <w:keepNext w:val="0"/>
              <w:keepLines w:val="0"/>
              <w:pageBreakBefore w:val="0"/>
              <w:kinsoku/>
              <w:wordWrap/>
              <w:overflowPunct/>
              <w:topLinePunct w:val="0"/>
              <w:bidi w:val="0"/>
              <w:adjustRightInd w:val="0"/>
              <w:snapToGrid w:val="0"/>
              <w:spacing w:after="0" w:line="360" w:lineRule="auto"/>
              <w:ind w:left="0" w:leftChars="0" w:right="0" w:rightChars="0" w:firstLine="480" w:firstLineChars="200"/>
              <w:jc w:val="center"/>
              <w:textAlignment w:val="auto"/>
              <w:rPr>
                <w:rFonts w:hint="eastAsia" w:ascii="宋体" w:hAnsi="宋体" w:eastAsia="宋体" w:cs="宋体"/>
                <w:sz w:val="24"/>
                <w:szCs w:val="24"/>
                <w:u w:val="single"/>
              </w:rPr>
            </w:pPr>
            <w:r>
              <w:rPr>
                <w:rFonts w:hint="eastAsia" w:ascii="宋体" w:hAnsi="宋体" w:eastAsia="宋体" w:cs="宋体"/>
                <w:sz w:val="24"/>
                <w:szCs w:val="24"/>
              </w:rPr>
              <w:t>（正反两面）</w:t>
            </w:r>
          </w:p>
        </w:tc>
      </w:tr>
    </w:tbl>
    <w:p w14:paraId="513A8F7E">
      <w:pPr>
        <w:keepNext w:val="0"/>
        <w:keepLines w:val="0"/>
        <w:pageBreakBefore w:val="0"/>
        <w:kinsoku/>
        <w:wordWrap/>
        <w:overflowPunct/>
        <w:topLinePunct w:val="0"/>
        <w:bidi w:val="0"/>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kern w:val="0"/>
          <w:sz w:val="24"/>
          <w:szCs w:val="24"/>
        </w:rPr>
        <w:t>说明：仅限法定代表人参加磋商时提供。</w:t>
      </w:r>
    </w:p>
    <w:p w14:paraId="19FB1E70">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p>
    <w:p w14:paraId="1E4FAA22">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供应商名称（盖章）：</w:t>
      </w:r>
      <w:r>
        <w:rPr>
          <w:rFonts w:hint="eastAsia" w:ascii="宋体" w:hAnsi="宋体" w:eastAsia="宋体" w:cs="宋体"/>
          <w:sz w:val="24"/>
          <w:szCs w:val="24"/>
          <w:u w:val="single"/>
        </w:rPr>
        <w:t xml:space="preserve">                   </w:t>
      </w:r>
    </w:p>
    <w:p w14:paraId="3D330C45">
      <w:pPr>
        <w:keepNext w:val="0"/>
        <w:keepLines w:val="0"/>
        <w:pageBreakBefore w:val="0"/>
        <w:kinsoku/>
        <w:wordWrap/>
        <w:overflowPunct/>
        <w:topLinePunct w:val="0"/>
        <w:bidi w:val="0"/>
        <w:adjustRightInd w:val="0"/>
        <w:snapToGrid w:val="0"/>
        <w:spacing w:after="0" w:line="360" w:lineRule="auto"/>
        <w:ind w:left="0" w:leftChars="0" w:right="0" w:rightChars="0"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bookmarkEnd w:id="0"/>
    <w:bookmarkEnd w:id="1"/>
    <w:bookmarkEnd w:id="2"/>
    <w:bookmarkEnd w:id="3"/>
    <w:bookmarkEnd w:id="4"/>
    <w:bookmarkEnd w:id="5"/>
    <w:p w14:paraId="6CB1D241">
      <w:pPr>
        <w:pageBreakBefore w:val="0"/>
        <w:kinsoku/>
        <w:wordWrap/>
        <w:bidi w:val="0"/>
        <w:adjustRightInd w:val="0"/>
        <w:snapToGrid w:val="0"/>
        <w:spacing w:after="0" w:line="360" w:lineRule="auto"/>
        <w:ind w:left="0" w:leftChars="0" w:right="0" w:rightChars="0" w:firstLine="723" w:firstLineChars="200"/>
        <w:jc w:val="center"/>
        <w:rPr>
          <w:rFonts w:hint="eastAsia" w:ascii="宋体" w:hAnsi="宋体" w:eastAsia="宋体" w:cs="宋体"/>
          <w:sz w:val="32"/>
          <w:szCs w:val="32"/>
          <w:u w:val="single"/>
        </w:rPr>
      </w:pPr>
      <w:r>
        <w:rPr>
          <w:rFonts w:hint="eastAsia" w:ascii="宋体" w:hAnsi="宋体" w:eastAsia="宋体" w:cs="宋体"/>
          <w:b/>
          <w:sz w:val="36"/>
          <w:szCs w:val="36"/>
        </w:rPr>
        <w:br w:type="page"/>
      </w:r>
      <w:r>
        <w:rPr>
          <w:rFonts w:hint="eastAsia" w:ascii="宋体" w:hAnsi="宋体" w:eastAsia="宋体" w:cs="宋体"/>
          <w:b/>
          <w:sz w:val="32"/>
          <w:szCs w:val="32"/>
        </w:rPr>
        <w:t>（2）法定代表人授权委托书</w:t>
      </w:r>
    </w:p>
    <w:p w14:paraId="1C542563">
      <w:pPr>
        <w:pageBreakBefore w:val="0"/>
        <w:kinsoku/>
        <w:wordWrap/>
        <w:bidi w:val="0"/>
        <w:spacing w:after="0" w:line="360" w:lineRule="auto"/>
        <w:ind w:left="0" w:leftChars="0" w:right="0" w:rightChars="0" w:firstLine="496" w:firstLineChars="20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（采购人名称）    ：</w:t>
      </w:r>
    </w:p>
    <w:p w14:paraId="7CF7EBEE">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授权代表</w:t>
      </w:r>
      <w:r>
        <w:rPr>
          <w:rFonts w:hint="eastAsia" w:ascii="宋体" w:hAnsi="宋体" w:eastAsia="宋体" w:cs="宋体"/>
          <w:sz w:val="24"/>
          <w:szCs w:val="24"/>
          <w:u w:val="single"/>
          <w:lang w:val="zh-CN"/>
        </w:rPr>
        <w:t>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（项目名称、项目编号） </w:t>
      </w:r>
      <w:r>
        <w:rPr>
          <w:rFonts w:hint="eastAsia" w:ascii="宋体" w:hAnsi="宋体" w:eastAsia="宋体" w:cs="宋体"/>
          <w:sz w:val="24"/>
          <w:szCs w:val="24"/>
        </w:rPr>
        <w:t>响应文件、签订合同和处理有关事宜，其法律后果由我方承担。</w:t>
      </w:r>
    </w:p>
    <w:p w14:paraId="36F778F2">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代理人无转委托权。</w:t>
      </w:r>
    </w:p>
    <w:p w14:paraId="445D84B1">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说明：</w:t>
      </w:r>
      <w:r>
        <w:rPr>
          <w:rFonts w:hint="eastAsia" w:ascii="宋体" w:hAnsi="宋体" w:eastAsia="宋体" w:cs="宋体"/>
          <w:sz w:val="24"/>
          <w:szCs w:val="24"/>
        </w:rPr>
        <w:t>本授权委托书自签发之日起生效，授权委托书有效期自投标有效期届满之日起</w:t>
      </w:r>
      <w:r>
        <w:rPr>
          <w:rFonts w:hint="eastAsia" w:ascii="宋体" w:hAnsi="宋体" w:eastAsia="宋体" w:cs="宋体"/>
          <w:sz w:val="24"/>
          <w:szCs w:val="24"/>
          <w:lang w:val="zh-CN"/>
        </w:rPr>
        <w:t>失效，仅限授权代表参加投标时提供。</w:t>
      </w:r>
    </w:p>
    <w:p w14:paraId="002496D7">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（盖      章）</w:t>
      </w:r>
    </w:p>
    <w:p w14:paraId="1860A731">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49CF21B9">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33E96B4F">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授权代表：</w:t>
      </w:r>
      <w:r>
        <w:rPr>
          <w:rFonts w:hint="eastAsia" w:ascii="宋体" w:hAnsi="宋体" w:eastAsia="宋体" w:cs="宋体"/>
          <w:sz w:val="24"/>
          <w:szCs w:val="24"/>
          <w:u w:val="single"/>
        </w:rPr>
        <w:t xml:space="preserve">                     </w:t>
      </w:r>
      <w:r>
        <w:rPr>
          <w:rFonts w:hint="eastAsia" w:ascii="宋体" w:hAnsi="宋体" w:eastAsia="宋体" w:cs="宋体"/>
          <w:sz w:val="24"/>
          <w:szCs w:val="24"/>
        </w:rPr>
        <w:t>（签      字）</w:t>
      </w:r>
    </w:p>
    <w:p w14:paraId="0225AC5A">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44C47503">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BE2A2F7">
      <w:pPr>
        <w:pageBreakBefore w:val="0"/>
        <w:numPr>
          <w:ins w:id="0" w:author="star" w:date=""/>
        </w:numPr>
        <w:kinsoku/>
        <w:wordWrap/>
        <w:bidi w:val="0"/>
        <w:spacing w:after="0" w:line="360" w:lineRule="auto"/>
        <w:ind w:left="0" w:leftChars="0" w:right="0" w:rightChars="0" w:firstLine="640" w:firstLineChars="200"/>
        <w:rPr>
          <w:rFonts w:hint="eastAsia" w:ascii="宋体" w:hAnsi="宋体" w:eastAsia="宋体" w:cs="宋体"/>
          <w:bCs/>
          <w:sz w:val="32"/>
          <w:szCs w:val="32"/>
        </w:rPr>
      </w:pPr>
      <w:r>
        <w:rPr>
          <w:rFonts w:hint="eastAsia" w:ascii="宋体" w:hAnsi="宋体" w:eastAsia="宋体" w:cs="宋体"/>
          <w:bCs/>
          <w:sz w:val="32"/>
          <w:szCs w:val="32"/>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3" name="文本框 3"/>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1ECA4CCD">
                            <w:pPr>
                              <w:jc w:val="center"/>
                              <w:rPr>
                                <w:rFonts w:hint="eastAsia" w:ascii="黑体" w:eastAsia="黑体"/>
                                <w:sz w:val="32"/>
                                <w:szCs w:val="32"/>
                              </w:rPr>
                            </w:pPr>
                          </w:p>
                          <w:p w14:paraId="2BF97CF7">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686EF2F">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（正反两面）</w:t>
                            </w:r>
                          </w:p>
                        </w:txbxContent>
                      </wps:txbx>
                      <wps:bodyPr upright="1"/>
                    </wps:wsp>
                  </a:graphicData>
                </a:graphic>
              </wp:anchor>
            </w:drawing>
          </mc:Choice>
          <mc:Fallback>
            <w:pict>
              <v:shape id="_x0000_s1026"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6mMIA2gAAAAoBAAAPAAAA&#10;AAAAAAEAIAAAACIAAABkcnMvZG93bnJldi54bWxQSwECFAAUAAAACACHTuJAgfvHLhMCAABFBAAA&#10;DgAAAAAAAAABACAAAAApAQAAZHJzL2Uyb0RvYy54bWxQSwUGAAAAAAYABgBZAQAArgUAAAAA&#10;">
                <v:fill on="t" focussize="0,0"/>
                <v:stroke color="#000000" joinstyle="miter"/>
                <v:imagedata o:title=""/>
                <o:lock v:ext="edit" aspectratio="f"/>
                <v:textbox>
                  <w:txbxContent>
                    <w:p w14:paraId="1ECA4CCD">
                      <w:pPr>
                        <w:jc w:val="center"/>
                        <w:rPr>
                          <w:rFonts w:hint="eastAsia" w:ascii="黑体" w:eastAsia="黑体"/>
                          <w:sz w:val="32"/>
                          <w:szCs w:val="32"/>
                        </w:rPr>
                      </w:pPr>
                    </w:p>
                    <w:p w14:paraId="2BF97CF7">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686EF2F">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（正反两面）</w:t>
                      </w:r>
                    </w:p>
                  </w:txbxContent>
                </v:textbox>
              </v:shape>
            </w:pict>
          </mc:Fallback>
        </mc:AlternateContent>
      </w:r>
      <w:r>
        <w:rPr>
          <w:rFonts w:hint="eastAsia" w:ascii="宋体" w:hAnsi="宋体" w:eastAsia="宋体" w:cs="宋体"/>
          <w:bCs/>
          <w:sz w:val="32"/>
          <w:szCs w:val="32"/>
        </w:rPr>
        <mc:AlternateContent>
          <mc:Choice Requires="wps">
            <w:drawing>
              <wp:anchor distT="0" distB="0" distL="114300" distR="114300" simplePos="0" relativeHeight="251660288" behindDoc="0" locked="0" layoutInCell="1" allowOverlap="1">
                <wp:simplePos x="0" y="0"/>
                <wp:positionH relativeFrom="column">
                  <wp:posOffset>3086100</wp:posOffset>
                </wp:positionH>
                <wp:positionV relativeFrom="paragraph">
                  <wp:posOffset>99060</wp:posOffset>
                </wp:positionV>
                <wp:extent cx="2867025" cy="1584960"/>
                <wp:effectExtent l="4445" t="4445" r="5080" b="10795"/>
                <wp:wrapNone/>
                <wp:docPr id="4" name="文本框 4"/>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B427BDD">
                            <w:pPr>
                              <w:jc w:val="center"/>
                              <w:rPr>
                                <w:rFonts w:hint="eastAsia" w:ascii="宋体" w:hAnsi="宋体" w:eastAsia="宋体" w:cs="宋体"/>
                                <w:sz w:val="32"/>
                                <w:szCs w:val="32"/>
                              </w:rPr>
                            </w:pPr>
                          </w:p>
                          <w:p w14:paraId="7FA3774F">
                            <w:pPr>
                              <w:jc w:val="center"/>
                              <w:rPr>
                                <w:rFonts w:hint="eastAsia" w:ascii="宋体" w:hAnsi="宋体" w:eastAsia="宋体" w:cs="宋体"/>
                                <w:sz w:val="24"/>
                                <w:szCs w:val="24"/>
                              </w:rPr>
                            </w:pPr>
                            <w:r>
                              <w:rPr>
                                <w:rFonts w:hint="eastAsia" w:ascii="宋体" w:hAnsi="宋体" w:eastAsia="宋体" w:cs="宋体"/>
                                <w:sz w:val="24"/>
                                <w:szCs w:val="24"/>
                              </w:rPr>
                              <w:t>授权代表身份证复印件</w:t>
                            </w:r>
                          </w:p>
                          <w:p w14:paraId="2A0E96B9">
                            <w:pPr>
                              <w:jc w:val="center"/>
                              <w:rPr>
                                <w:rFonts w:hint="eastAsia" w:ascii="宋体" w:hAnsi="宋体" w:eastAsia="宋体" w:cs="宋体"/>
                                <w:sz w:val="24"/>
                                <w:szCs w:val="24"/>
                              </w:rPr>
                            </w:pPr>
                            <w:r>
                              <w:rPr>
                                <w:rFonts w:hint="eastAsia" w:ascii="宋体" w:hAnsi="宋体" w:eastAsia="宋体" w:cs="宋体"/>
                                <w:sz w:val="24"/>
                                <w:szCs w:val="24"/>
                              </w:rPr>
                              <w:t>（正反两面）</w:t>
                            </w:r>
                          </w:p>
                        </w:txbxContent>
                      </wps:txbx>
                      <wps:bodyPr upright="1"/>
                    </wps:wsp>
                  </a:graphicData>
                </a:graphic>
              </wp:anchor>
            </w:drawing>
          </mc:Choice>
          <mc:Fallback>
            <w:pict>
              <v:shape id="_x0000_s1026" o:spid="_x0000_s1026" o:spt="202" type="#_x0000_t202" style="position:absolute;left:0pt;margin-left:243pt;margin-top:7.8pt;height:124.8pt;width:225.75pt;z-index:251660288;mso-width-relative:page;mso-height-relative:page;" fillcolor="#FFFFFF" filled="t" stroked="t" coordsize="21600,21600" o:gfxdata="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3aWF02gAAAAoBAAAPAAAA&#10;AAAAAAEAIAAAACIAAABkcnMvZG93bnJldi54bWxQSwECFAAUAAAACACHTuJA0UW4exMCAABFBAAA&#10;DgAAAAAAAAABACAAAAApAQAAZHJzL2Uyb0RvYy54bWxQSwUGAAAAAAYABgBZAQAArgUAAAAA&#10;">
                <v:fill on="t" focussize="0,0"/>
                <v:stroke color="#000000" joinstyle="miter"/>
                <v:imagedata o:title=""/>
                <o:lock v:ext="edit" aspectratio="f"/>
                <v:textbox>
                  <w:txbxContent>
                    <w:p w14:paraId="3B427BDD">
                      <w:pPr>
                        <w:jc w:val="center"/>
                        <w:rPr>
                          <w:rFonts w:hint="eastAsia" w:ascii="宋体" w:hAnsi="宋体" w:eastAsia="宋体" w:cs="宋体"/>
                          <w:sz w:val="32"/>
                          <w:szCs w:val="32"/>
                        </w:rPr>
                      </w:pPr>
                    </w:p>
                    <w:p w14:paraId="7FA3774F">
                      <w:pPr>
                        <w:jc w:val="center"/>
                        <w:rPr>
                          <w:rFonts w:hint="eastAsia" w:ascii="宋体" w:hAnsi="宋体" w:eastAsia="宋体" w:cs="宋体"/>
                          <w:sz w:val="24"/>
                          <w:szCs w:val="24"/>
                        </w:rPr>
                      </w:pPr>
                      <w:r>
                        <w:rPr>
                          <w:rFonts w:hint="eastAsia" w:ascii="宋体" w:hAnsi="宋体" w:eastAsia="宋体" w:cs="宋体"/>
                          <w:sz w:val="24"/>
                          <w:szCs w:val="24"/>
                        </w:rPr>
                        <w:t>授权代表身份证复印件</w:t>
                      </w:r>
                    </w:p>
                    <w:p w14:paraId="2A0E96B9">
                      <w:pPr>
                        <w:jc w:val="center"/>
                        <w:rPr>
                          <w:rFonts w:hint="eastAsia" w:ascii="宋体" w:hAnsi="宋体" w:eastAsia="宋体" w:cs="宋体"/>
                          <w:sz w:val="24"/>
                          <w:szCs w:val="24"/>
                        </w:rPr>
                      </w:pPr>
                      <w:r>
                        <w:rPr>
                          <w:rFonts w:hint="eastAsia" w:ascii="宋体" w:hAnsi="宋体" w:eastAsia="宋体" w:cs="宋体"/>
                          <w:sz w:val="24"/>
                          <w:szCs w:val="24"/>
                        </w:rPr>
                        <w:t>（正反两面）</w:t>
                      </w:r>
                    </w:p>
                  </w:txbxContent>
                </v:textbox>
              </v:shape>
            </w:pict>
          </mc:Fallback>
        </mc:AlternateContent>
      </w:r>
    </w:p>
    <w:p w14:paraId="4FC118A9">
      <w:pPr>
        <w:pageBreakBefore w:val="0"/>
        <w:kinsoku/>
        <w:wordWrap/>
        <w:bidi w:val="0"/>
        <w:spacing w:after="0" w:line="360" w:lineRule="auto"/>
        <w:ind w:left="0" w:leftChars="0" w:right="0" w:rightChars="0" w:firstLine="640" w:firstLineChars="200"/>
        <w:rPr>
          <w:rFonts w:hint="eastAsia" w:ascii="宋体" w:hAnsi="宋体" w:eastAsia="宋体" w:cs="宋体"/>
          <w:bCs/>
          <w:sz w:val="32"/>
          <w:szCs w:val="32"/>
        </w:rPr>
      </w:pPr>
    </w:p>
    <w:p w14:paraId="3A32D1F4">
      <w:pPr>
        <w:pageBreakBefore w:val="0"/>
        <w:kinsoku/>
        <w:wordWrap/>
        <w:bidi w:val="0"/>
        <w:spacing w:after="0" w:line="360" w:lineRule="auto"/>
        <w:ind w:left="0" w:leftChars="0" w:right="0" w:rightChars="0" w:firstLine="640" w:firstLineChars="200"/>
        <w:rPr>
          <w:rFonts w:hint="eastAsia" w:ascii="宋体" w:hAnsi="宋体" w:eastAsia="宋体" w:cs="宋体"/>
          <w:bCs/>
          <w:sz w:val="32"/>
          <w:szCs w:val="32"/>
        </w:rPr>
      </w:pPr>
    </w:p>
    <w:p w14:paraId="0FB5841F">
      <w:pPr>
        <w:pageBreakBefore w:val="0"/>
        <w:kinsoku/>
        <w:wordWrap/>
        <w:bidi w:val="0"/>
        <w:spacing w:after="0" w:line="360" w:lineRule="auto"/>
        <w:ind w:left="0" w:leftChars="0" w:right="0" w:rightChars="0" w:firstLine="640" w:firstLineChars="200"/>
        <w:rPr>
          <w:rFonts w:hint="eastAsia" w:ascii="宋体" w:hAnsi="宋体" w:eastAsia="宋体" w:cs="宋体"/>
          <w:bCs/>
          <w:sz w:val="32"/>
          <w:szCs w:val="32"/>
        </w:rPr>
      </w:pPr>
    </w:p>
    <w:p w14:paraId="45DA4F9A">
      <w:pPr>
        <w:pStyle w:val="3"/>
        <w:pageBreakBefore w:val="0"/>
        <w:kinsoku/>
        <w:wordWrap/>
        <w:bidi w:val="0"/>
        <w:spacing w:after="0" w:line="360" w:lineRule="auto"/>
        <w:ind w:left="0" w:leftChars="0" w:right="0" w:rightChars="0" w:firstLine="640" w:firstLineChars="200"/>
        <w:rPr>
          <w:rFonts w:hint="eastAsia" w:ascii="宋体" w:hAnsi="宋体" w:eastAsia="宋体" w:cs="宋体"/>
          <w:sz w:val="32"/>
          <w:szCs w:val="32"/>
          <w:u w:val="single"/>
        </w:rPr>
      </w:pPr>
    </w:p>
    <w:p w14:paraId="780E6C6D">
      <w:pPr>
        <w:pageBreakBefore w:val="0"/>
        <w:kinsoku/>
        <w:wordWrap/>
        <w:bidi w:val="0"/>
        <w:adjustRightInd w:val="0"/>
        <w:snapToGrid w:val="0"/>
        <w:spacing w:after="0" w:line="360" w:lineRule="auto"/>
        <w:ind w:left="0" w:leftChars="0" w:right="0" w:rightChars="0" w:firstLine="883" w:firstLineChars="200"/>
        <w:jc w:val="center"/>
        <w:rPr>
          <w:rFonts w:hint="eastAsia" w:ascii="宋体" w:hAnsi="宋体" w:eastAsia="宋体" w:cs="宋体"/>
          <w:b/>
          <w:bCs/>
          <w:sz w:val="44"/>
          <w:szCs w:val="44"/>
        </w:rPr>
        <w:sectPr>
          <w:pgSz w:w="11905" w:h="16838"/>
          <w:pgMar w:top="1230" w:right="1259" w:bottom="1230" w:left="1417" w:header="0" w:footer="675" w:gutter="0"/>
          <w:pgNumType w:fmt="decimal"/>
          <w:cols w:space="720" w:num="1"/>
          <w:rtlGutter w:val="0"/>
          <w:docGrid w:linePitch="312" w:charSpace="0"/>
        </w:sectPr>
      </w:pPr>
    </w:p>
    <w:p w14:paraId="3E0B0CCD">
      <w:pPr>
        <w:keepNext w:val="0"/>
        <w:keepLines w:val="0"/>
        <w:pageBreakBefore w:val="0"/>
        <w:widowControl/>
        <w:kinsoku/>
        <w:wordWrap/>
        <w:overflowPunct/>
        <w:topLinePunct w:val="0"/>
        <w:autoSpaceDE w:val="0"/>
        <w:autoSpaceDN w:val="0"/>
        <w:bidi w:val="0"/>
        <w:adjustRightInd w:val="0"/>
        <w:snapToGrid w:val="0"/>
        <w:spacing w:after="0" w:line="360" w:lineRule="auto"/>
        <w:ind w:left="0" w:leftChars="0" w:right="0" w:rightChars="0" w:firstLine="643" w:firstLineChars="200"/>
        <w:jc w:val="left"/>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附件4：</w:t>
      </w:r>
    </w:p>
    <w:p w14:paraId="18808897">
      <w:pPr>
        <w:pageBreakBefore w:val="0"/>
        <w:kinsoku/>
        <w:wordWrap/>
        <w:bidi w:val="0"/>
        <w:adjustRightInd w:val="0"/>
        <w:snapToGrid w:val="0"/>
        <w:spacing w:after="0" w:line="360" w:lineRule="auto"/>
        <w:ind w:left="0" w:leftChars="0" w:right="0" w:rightChars="0"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项目经理无在建承诺书</w:t>
      </w:r>
    </w:p>
    <w:p w14:paraId="014AA36A">
      <w:pPr>
        <w:keepNext w:val="0"/>
        <w:keepLines w:val="0"/>
        <w:pageBreakBefore w:val="0"/>
        <w:widowControl/>
        <w:kinsoku/>
        <w:wordWrap/>
        <w:overflowPunct/>
        <w:topLinePunct w:val="0"/>
        <w:autoSpaceDE w:val="0"/>
        <w:autoSpaceDN w:val="0"/>
        <w:bidi w:val="0"/>
        <w:adjustRightInd w:val="0"/>
        <w:snapToGrid w:val="0"/>
        <w:spacing w:after="0" w:line="48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（代理机构名称）：</w:t>
      </w:r>
    </w:p>
    <w:p w14:paraId="56360A00">
      <w:pPr>
        <w:keepNext w:val="0"/>
        <w:keepLines w:val="0"/>
        <w:pageBreakBefore w:val="0"/>
        <w:widowControl/>
        <w:kinsoku/>
        <w:wordWrap/>
        <w:overflowPunct/>
        <w:topLinePunct w:val="0"/>
        <w:autoSpaceDE w:val="0"/>
        <w:autoSpaceDN w:val="0"/>
        <w:bidi w:val="0"/>
        <w:adjustRightInd w:val="0"/>
        <w:snapToGrid w:val="0"/>
        <w:spacing w:after="0" w:line="48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我方在此声明，我方拟派往</w:t>
      </w:r>
      <w:r>
        <w:rPr>
          <w:rFonts w:hint="eastAsia" w:ascii="宋体" w:hAnsi="宋体" w:eastAsia="宋体" w:cs="宋体"/>
          <w:sz w:val="24"/>
          <w:szCs w:val="24"/>
          <w:u w:val="single"/>
        </w:rPr>
        <w:t xml:space="preserve"> （项目名称）（采购项目编号： ） </w:t>
      </w:r>
      <w:r>
        <w:rPr>
          <w:rFonts w:hint="eastAsia" w:ascii="宋体" w:hAnsi="宋体" w:eastAsia="宋体" w:cs="宋体"/>
          <w:sz w:val="24"/>
          <w:szCs w:val="24"/>
        </w:rPr>
        <w:t>（以下简称“本工程”）的项目经理</w:t>
      </w:r>
      <w:r>
        <w:rPr>
          <w:rFonts w:hint="eastAsia" w:ascii="宋体" w:hAnsi="宋体" w:eastAsia="宋体" w:cs="宋体"/>
          <w:sz w:val="24"/>
          <w:szCs w:val="24"/>
          <w:u w:val="single"/>
        </w:rPr>
        <w:t xml:space="preserve"> （项目经理姓名）</w:t>
      </w:r>
      <w:r>
        <w:rPr>
          <w:rFonts w:hint="eastAsia" w:ascii="宋体" w:hAnsi="宋体" w:eastAsia="宋体" w:cs="宋体"/>
          <w:sz w:val="24"/>
          <w:szCs w:val="24"/>
        </w:rPr>
        <w:t>现阶段没有担任任何在施建设工程项目的项目经理。 我方保证上述信息的真实和准确，并愿意承担因我方就此弄虚作假所引起的 一切法律后果。</w:t>
      </w:r>
    </w:p>
    <w:p w14:paraId="22A491DD">
      <w:pPr>
        <w:keepNext w:val="0"/>
        <w:keepLines w:val="0"/>
        <w:pageBreakBefore w:val="0"/>
        <w:widowControl/>
        <w:kinsoku/>
        <w:wordWrap/>
        <w:overflowPunct/>
        <w:topLinePunct w:val="0"/>
        <w:autoSpaceDE w:val="0"/>
        <w:autoSpaceDN w:val="0"/>
        <w:bidi w:val="0"/>
        <w:adjustRightInd w:val="0"/>
        <w:snapToGrid w:val="0"/>
        <w:spacing w:after="0" w:line="48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特此承诺！ </w:t>
      </w:r>
    </w:p>
    <w:p w14:paraId="0154D520">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jc w:val="righ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供应商名称</w:t>
      </w:r>
      <w:r>
        <w:rPr>
          <w:rFonts w:hint="eastAsia" w:ascii="宋体" w:hAnsi="宋体" w:eastAsia="宋体" w:cs="宋体"/>
          <w:sz w:val="24"/>
          <w:szCs w:val="24"/>
        </w:rPr>
        <w:t xml:space="preserve">： （盖单位章） </w:t>
      </w:r>
    </w:p>
    <w:p w14:paraId="22F4FD5F">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jc w:val="right"/>
        <w:textAlignment w:val="auto"/>
        <w:rPr>
          <w:rFonts w:hint="eastAsia" w:ascii="宋体" w:hAnsi="宋体" w:eastAsia="宋体" w:cs="宋体"/>
          <w:sz w:val="24"/>
          <w:szCs w:val="24"/>
        </w:rPr>
      </w:pPr>
      <w:r>
        <w:rPr>
          <w:rFonts w:hint="eastAsia" w:ascii="宋体" w:hAnsi="宋体" w:eastAsia="宋体" w:cs="宋体"/>
          <w:sz w:val="24"/>
          <w:szCs w:val="24"/>
        </w:rPr>
        <w:t>法定代表人或其委托代理人： （签字）</w:t>
      </w:r>
    </w:p>
    <w:p w14:paraId="313F116A">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jc w:val="righ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 xml:space="preserve"> 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p w14:paraId="5250541F">
      <w:pPr>
        <w:rPr>
          <w:rFonts w:hint="eastAsia" w:ascii="宋体" w:hAnsi="宋体" w:eastAsia="宋体" w:cs="宋体"/>
          <w:b/>
          <w:bCs/>
          <w:sz w:val="32"/>
          <w:szCs w:val="32"/>
        </w:rPr>
      </w:pPr>
      <w:r>
        <w:rPr>
          <w:rFonts w:hint="eastAsia" w:ascii="宋体" w:hAnsi="宋体" w:eastAsia="宋体" w:cs="宋体"/>
          <w:b/>
          <w:bCs/>
          <w:sz w:val="32"/>
          <w:szCs w:val="32"/>
        </w:rPr>
        <w:br w:type="page"/>
      </w:r>
    </w:p>
    <w:p w14:paraId="185EED36">
      <w:pPr>
        <w:pageBreakBefore w:val="0"/>
        <w:kinsoku/>
        <w:wordWrap/>
        <w:autoSpaceDE w:val="0"/>
        <w:autoSpaceDN w:val="0"/>
        <w:bidi w:val="0"/>
        <w:adjustRightInd w:val="0"/>
        <w:spacing w:after="0" w:line="360" w:lineRule="auto"/>
        <w:ind w:left="0" w:leftChars="0" w:right="0" w:rightChars="0" w:firstLine="643" w:firstLineChars="200"/>
        <w:jc w:val="left"/>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附件5</w:t>
      </w:r>
    </w:p>
    <w:p w14:paraId="59AA8C90">
      <w:pPr>
        <w:pageBreakBefore w:val="0"/>
        <w:kinsoku/>
        <w:wordWrap/>
        <w:autoSpaceDE w:val="0"/>
        <w:autoSpaceDN w:val="0"/>
        <w:bidi w:val="0"/>
        <w:adjustRightInd w:val="0"/>
        <w:spacing w:after="0" w:line="360" w:lineRule="auto"/>
        <w:ind w:left="0" w:leftChars="0" w:right="0" w:rightChars="0"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供应商控股管理关系</w:t>
      </w:r>
    </w:p>
    <w:p w14:paraId="21EEC617">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一、我单位本项目投标中</w:t>
      </w:r>
      <w:r>
        <w:rPr>
          <w:rFonts w:hint="eastAsia" w:ascii="宋体" w:hAnsi="宋体" w:eastAsia="宋体" w:cs="宋体"/>
          <w:sz w:val="24"/>
          <w:szCs w:val="24"/>
          <w:u w:val="single"/>
        </w:rPr>
        <w:t xml:space="preserve">      （</w:t>
      </w:r>
      <w:r>
        <w:rPr>
          <w:rFonts w:hint="eastAsia" w:ascii="宋体" w:hAnsi="宋体" w:eastAsia="宋体" w:cs="宋体"/>
          <w:sz w:val="24"/>
          <w:szCs w:val="24"/>
        </w:rPr>
        <w:t>填“存在”或“不存在”）与其它供应商负责人为同一人，或有控股、管理等关联关系。</w:t>
      </w:r>
    </w:p>
    <w:p w14:paraId="3C661A60">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（一）管理关系说明：</w:t>
      </w:r>
    </w:p>
    <w:p w14:paraId="4E0D7058">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56CE1CFB">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335D82AD">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（二）股权关系说明：</w:t>
      </w:r>
    </w:p>
    <w:p w14:paraId="36614B5B">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14:paraId="7BCD5CC4">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(填“有”或“没有”)被</w:t>
      </w:r>
      <w:r>
        <w:rPr>
          <w:rFonts w:hint="eastAsia" w:ascii="宋体" w:hAnsi="宋体" w:eastAsia="宋体" w:cs="宋体"/>
          <w:sz w:val="24"/>
          <w:szCs w:val="24"/>
          <w:u w:val="single"/>
        </w:rPr>
        <w:t xml:space="preserve">   （有填写控股单位全称，没有填“/”）  </w:t>
      </w:r>
      <w:r>
        <w:rPr>
          <w:rFonts w:hint="eastAsia" w:ascii="宋体" w:hAnsi="宋体" w:eastAsia="宋体" w:cs="宋体"/>
          <w:sz w:val="24"/>
          <w:szCs w:val="24"/>
        </w:rPr>
        <w:t>单位控股。</w:t>
      </w:r>
    </w:p>
    <w:p w14:paraId="0D6FB933">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二、我单位</w:t>
      </w:r>
      <w:r>
        <w:rPr>
          <w:rFonts w:hint="eastAsia" w:ascii="宋体" w:hAnsi="宋体" w:eastAsia="宋体" w:cs="宋体"/>
          <w:sz w:val="24"/>
          <w:szCs w:val="24"/>
          <w:u w:val="single"/>
        </w:rPr>
        <w:t xml:space="preserve">          </w:t>
      </w:r>
      <w:r>
        <w:rPr>
          <w:rFonts w:hint="eastAsia" w:ascii="宋体" w:hAnsi="宋体" w:eastAsia="宋体" w:cs="宋体"/>
          <w:sz w:val="24"/>
          <w:szCs w:val="24"/>
        </w:rPr>
        <w:t>（填“有”或“没有”） 为本采购项目提供过整体设计、规范编制或者项目管理、监理、检测等服务的供应商。</w:t>
      </w:r>
    </w:p>
    <w:p w14:paraId="38973FF1">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三、其他与本项目有关的利害关系说明</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14:paraId="00B0ADFC">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我单位承诺以上说明真实有效，无虚假内容或隐瞒。</w:t>
      </w:r>
    </w:p>
    <w:p w14:paraId="141087FB">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p>
    <w:p w14:paraId="6FA70D55">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p>
    <w:p w14:paraId="3B19F4D5">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供应商名称（盖章）：</w:t>
      </w:r>
      <w:r>
        <w:rPr>
          <w:rFonts w:hint="eastAsia" w:ascii="宋体" w:hAnsi="宋体" w:eastAsia="宋体" w:cs="宋体"/>
          <w:sz w:val="24"/>
          <w:szCs w:val="24"/>
          <w:u w:val="single"/>
        </w:rPr>
        <w:t xml:space="preserve">                   </w:t>
      </w:r>
    </w:p>
    <w:p w14:paraId="08CD8CC6">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法定代表人或授权代表（签字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4184AC8A">
      <w:pPr>
        <w:keepNext w:val="0"/>
        <w:keepLines w:val="0"/>
        <w:pageBreakBefore w:val="0"/>
        <w:kinsoku/>
        <w:wordWrap/>
        <w:overflowPunct/>
        <w:topLinePunct w:val="0"/>
        <w:bidi w:val="0"/>
        <w:adjustRightInd w:val="0"/>
        <w:snapToGrid w:val="0"/>
        <w:spacing w:after="0" w:line="360" w:lineRule="auto"/>
        <w:ind w:left="0" w:leftChars="0" w:right="0" w:rightChars="0" w:firstLine="480" w:firstLineChars="200"/>
        <w:textAlignment w:val="auto"/>
        <w:rPr>
          <w:rFonts w:hint="eastAsia" w:ascii="宋体" w:hAnsi="宋体" w:eastAsia="宋体" w:cs="宋体"/>
          <w:sz w:val="24"/>
          <w:szCs w:val="24"/>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506CDA56">
      <w:pPr>
        <w:keepNext w:val="0"/>
        <w:keepLines w:val="0"/>
        <w:pageBreakBefore w:val="0"/>
        <w:widowControl/>
        <w:kinsoku/>
        <w:wordWrap/>
        <w:overflowPunct/>
        <w:topLinePunct w:val="0"/>
        <w:autoSpaceDE w:val="0"/>
        <w:autoSpaceDN w:val="0"/>
        <w:bidi w:val="0"/>
        <w:adjustRightInd w:val="0"/>
        <w:snapToGrid w:val="0"/>
        <w:spacing w:after="0" w:line="360" w:lineRule="auto"/>
        <w:ind w:left="0" w:leftChars="0" w:right="0" w:rightChars="0" w:firstLine="643" w:firstLineChars="200"/>
        <w:jc w:val="left"/>
        <w:textAlignment w:val="auto"/>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附件6：</w:t>
      </w:r>
    </w:p>
    <w:p w14:paraId="3AE71224">
      <w:pPr>
        <w:pStyle w:val="3"/>
        <w:tabs>
          <w:tab w:val="left" w:pos="0"/>
          <w:tab w:val="left" w:pos="993"/>
          <w:tab w:val="left" w:pos="1134"/>
        </w:tabs>
        <w:jc w:val="center"/>
        <w:rPr>
          <w:rFonts w:hint="default" w:ascii="Times New Roman" w:hAnsi="Times New Roman" w:cs="Times New Roman" w:eastAsiaTheme="minorEastAsia"/>
          <w:b/>
          <w:bCs/>
          <w:color w:val="000000"/>
          <w:kern w:val="0"/>
          <w:sz w:val="30"/>
          <w:szCs w:val="30"/>
          <w:highlight w:val="none"/>
          <w:lang w:val="en-US" w:eastAsia="zh-CN" w:bidi="ar"/>
        </w:rPr>
      </w:pPr>
    </w:p>
    <w:p w14:paraId="5DF5E95E">
      <w:pPr>
        <w:pStyle w:val="3"/>
        <w:tabs>
          <w:tab w:val="left" w:pos="0"/>
          <w:tab w:val="left" w:pos="993"/>
          <w:tab w:val="left" w:pos="1134"/>
        </w:tabs>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default" w:ascii="Times New Roman" w:hAnsi="Times New Roman" w:cs="Times New Roman" w:eastAsiaTheme="minorEastAsia"/>
          <w:b/>
          <w:bCs/>
          <w:color w:val="000000"/>
          <w:kern w:val="0"/>
          <w:sz w:val="30"/>
          <w:szCs w:val="30"/>
          <w:highlight w:val="none"/>
          <w:lang w:val="en-US" w:eastAsia="zh-CN" w:bidi="ar"/>
        </w:rPr>
        <w:t>非联合体声明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eastAsia" w:asciiTheme="minorEastAsia" w:hAnsiTheme="minorEastAsia" w:eastAsiaTheme="minorEastAsia" w:cstheme="minorEastAsia"/>
          <w:color w:val="000000"/>
          <w:kern w:val="0"/>
          <w:sz w:val="24"/>
          <w:highlight w:val="none"/>
          <w:u w:val="single"/>
          <w:lang w:bidi="ar"/>
        </w:rPr>
      </w:pPr>
      <w:r>
        <w:rPr>
          <w:rFonts w:hint="eastAsia" w:asciiTheme="minorEastAsia" w:hAnsiTheme="minorEastAsia" w:eastAsiaTheme="minorEastAsia" w:cstheme="minorEastAsia"/>
          <w:color w:val="000000"/>
          <w:kern w:val="0"/>
          <w:sz w:val="24"/>
          <w:highlight w:val="none"/>
          <w:lang w:bidi="ar"/>
        </w:rPr>
        <w:t>致：</w:t>
      </w:r>
      <w:r>
        <w:rPr>
          <w:rFonts w:hint="eastAsia" w:asciiTheme="minorEastAsia" w:hAnsiTheme="minorEastAsia" w:eastAsiaTheme="minorEastAsia" w:cstheme="minorEastAsia"/>
          <w:color w:val="000000"/>
          <w:kern w:val="0"/>
          <w:sz w:val="24"/>
          <w:highlight w:val="none"/>
          <w:u w:val="single"/>
          <w:lang w:bidi="ar"/>
        </w:rPr>
        <w:t xml:space="preserve">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Theme="minorEastAsia" w:hAnsiTheme="minorEastAsia" w:eastAsiaTheme="minorEastAsia" w:cstheme="minorEastAsia"/>
          <w:color w:val="000000"/>
          <w:kern w:val="0"/>
          <w:sz w:val="24"/>
          <w:highlight w:val="none"/>
          <w:lang w:bidi="ar"/>
        </w:rPr>
      </w:pPr>
      <w:r>
        <w:rPr>
          <w:rFonts w:hint="eastAsia" w:asciiTheme="minorEastAsia" w:hAnsiTheme="minorEastAsia" w:eastAsiaTheme="minorEastAsia" w:cstheme="minorEastAsia"/>
          <w:color w:val="000000"/>
          <w:kern w:val="0"/>
          <w:sz w:val="24"/>
          <w:highlight w:val="none"/>
          <w:lang w:bidi="ar"/>
        </w:rPr>
        <w:t>本公司就参加</w:t>
      </w:r>
      <w:r>
        <w:rPr>
          <w:rFonts w:hint="eastAsia" w:asciiTheme="minorEastAsia" w:hAnsiTheme="minorEastAsia" w:eastAsiaTheme="minorEastAsia" w:cstheme="minorEastAsia"/>
          <w:color w:val="000000"/>
          <w:kern w:val="0"/>
          <w:sz w:val="24"/>
          <w:highlight w:val="none"/>
          <w:u w:val="single"/>
          <w:lang w:val="en-US" w:eastAsia="zh-CN" w:bidi="ar"/>
        </w:rPr>
        <w:t xml:space="preserve">    </w:t>
      </w:r>
      <w:r>
        <w:rPr>
          <w:rFonts w:hint="eastAsia" w:asciiTheme="minorEastAsia" w:hAnsiTheme="minorEastAsia" w:eastAsiaTheme="minorEastAsia" w:cstheme="minorEastAsia"/>
          <w:color w:val="000000"/>
          <w:kern w:val="0"/>
          <w:sz w:val="24"/>
          <w:highlight w:val="none"/>
          <w:u w:val="single"/>
          <w:lang w:bidi="ar"/>
        </w:rPr>
        <w:t>（项目名称、项目编号）</w:t>
      </w:r>
      <w:r>
        <w:rPr>
          <w:rFonts w:hint="eastAsia" w:asciiTheme="minorEastAsia" w:hAnsiTheme="minorEastAsia" w:eastAsiaTheme="minorEastAsia" w:cstheme="minorEastAsia"/>
          <w:color w:val="000000"/>
          <w:kern w:val="0"/>
          <w:sz w:val="24"/>
          <w:highlight w:val="none"/>
          <w:u w:val="single"/>
          <w:lang w:val="en-US" w:eastAsia="zh-CN" w:bidi="ar"/>
        </w:rPr>
        <w:t xml:space="preserve">    </w:t>
      </w:r>
      <w:r>
        <w:rPr>
          <w:rFonts w:hint="eastAsia" w:asciiTheme="minorEastAsia" w:hAnsiTheme="minorEastAsia" w:eastAsiaTheme="minorEastAsia" w:cstheme="minorEastAsia"/>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Theme="minorEastAsia" w:hAnsiTheme="minorEastAsia" w:eastAsiaTheme="minorEastAsia" w:cstheme="minorEastAsia"/>
          <w:color w:val="000000"/>
          <w:kern w:val="0"/>
          <w:sz w:val="24"/>
          <w:highlight w:val="none"/>
          <w:lang w:bidi="ar"/>
        </w:rPr>
      </w:pPr>
      <w:r>
        <w:rPr>
          <w:rFonts w:hint="eastAsia" w:asciiTheme="minorEastAsia" w:hAnsiTheme="minorEastAsia" w:eastAsiaTheme="minorEastAsia" w:cstheme="minorEastAsia"/>
          <w:color w:val="000000"/>
          <w:kern w:val="0"/>
          <w:sz w:val="24"/>
          <w:highlight w:val="none"/>
          <w:lang w:bidi="ar"/>
        </w:rPr>
        <w:t>本公司保证参与本项目并非联合体，本项目由本公司独立承担。本公司违反上述保证，或本声明陈述与事实不符，经查实，本公司愿意接受公开通报，承担由此带来的后果。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eastAsia" w:asciiTheme="minorEastAsia" w:hAnsiTheme="minorEastAsia" w:eastAsiaTheme="minorEastAsia" w:cstheme="minorEastAsia"/>
          <w:color w:val="000000"/>
          <w:kern w:val="0"/>
          <w:sz w:val="24"/>
          <w:highlight w:val="none"/>
          <w:lang w:bidi="ar"/>
        </w:rPr>
      </w:pPr>
      <w:r>
        <w:rPr>
          <w:rFonts w:hint="eastAsia" w:asciiTheme="minorEastAsia" w:hAnsiTheme="minorEastAsia" w:eastAsiaTheme="minorEastAsia" w:cstheme="minorEastAsia"/>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lang w:eastAsia="zh-CN"/>
        </w:rPr>
        <w:t>供应商</w:t>
      </w:r>
      <w:r>
        <w:rPr>
          <w:rFonts w:hint="eastAsia" w:asciiTheme="minorEastAsia" w:hAnsiTheme="minorEastAsia" w:eastAsiaTheme="minorEastAsia" w:cstheme="minorEastAsia"/>
          <w:sz w:val="24"/>
          <w:highlight w:val="none"/>
        </w:rPr>
        <w:t>名称：</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color w:val="000000"/>
          <w:kern w:val="0"/>
          <w:sz w:val="24"/>
          <w:highlight w:val="none"/>
          <w:lang w:bidi="ar"/>
        </w:rPr>
        <w:t>法定代表人或授权代表：</w:t>
      </w:r>
      <w:r>
        <w:rPr>
          <w:rFonts w:hint="eastAsia" w:asciiTheme="minorEastAsia" w:hAnsiTheme="minorEastAsia" w:eastAsiaTheme="minorEastAsia" w:cstheme="minorEastAsia"/>
          <w:color w:val="000000"/>
          <w:kern w:val="0"/>
          <w:sz w:val="24"/>
          <w:highlight w:val="none"/>
          <w:u w:val="single"/>
          <w:lang w:bidi="ar"/>
        </w:rPr>
        <w:t xml:space="preserve">          </w:t>
      </w:r>
      <w:r>
        <w:rPr>
          <w:rFonts w:hint="eastAsia" w:asciiTheme="minorEastAsia" w:hAnsiTheme="minorEastAsia" w:eastAsiaTheme="minorEastAsia" w:cstheme="minorEastAsia"/>
          <w:color w:val="000000"/>
          <w:kern w:val="0"/>
          <w:sz w:val="24"/>
          <w:highlight w:val="none"/>
          <w:lang w:bidi="ar"/>
        </w:rPr>
        <w:t xml:space="preserve">(签字或盖章) </w:t>
      </w:r>
    </w:p>
    <w:p w14:paraId="6DEFFA00">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日  期：     年    月    日</w:t>
      </w:r>
    </w:p>
    <w:p w14:paraId="2AD53130">
      <w:pPr>
        <w:keepNext w:val="0"/>
        <w:keepLines w:val="0"/>
        <w:pageBreakBefore w:val="0"/>
        <w:widowControl/>
        <w:suppressLineNumbers w:val="0"/>
        <w:kinsoku/>
        <w:wordWrap/>
        <w:bidi w:val="0"/>
        <w:spacing w:after="0" w:line="360" w:lineRule="auto"/>
        <w:ind w:left="0" w:leftChars="0" w:right="0" w:rightChars="0" w:firstLine="440" w:firstLineChars="200"/>
        <w:jc w:val="center"/>
        <w:rPr>
          <w:rFonts w:hint="eastAsia" w:ascii="宋体" w:hAnsi="宋体" w:eastAsia="宋体" w:cs="宋体"/>
          <w:u w:val="single"/>
        </w:rPr>
      </w:pPr>
      <w:r>
        <w:rPr>
          <w:rFonts w:hint="eastAsia" w:ascii="宋体" w:hAnsi="宋体" w:eastAsia="宋体" w:cs="宋体"/>
          <w:u w:val="single"/>
        </w:rPr>
        <w:br w:type="page"/>
      </w:r>
    </w:p>
    <w:p w14:paraId="38B23586">
      <w:pPr>
        <w:keepNext w:val="0"/>
        <w:keepLines w:val="0"/>
        <w:pageBreakBefore w:val="0"/>
        <w:widowControl/>
        <w:kinsoku/>
        <w:wordWrap/>
        <w:overflowPunct/>
        <w:topLinePunct w:val="0"/>
        <w:autoSpaceDE w:val="0"/>
        <w:autoSpaceDN w:val="0"/>
        <w:bidi w:val="0"/>
        <w:adjustRightInd w:val="0"/>
        <w:snapToGrid w:val="0"/>
        <w:spacing w:after="0" w:line="360" w:lineRule="auto"/>
        <w:ind w:left="0" w:leftChars="0" w:right="0" w:rightChars="0" w:firstLine="643" w:firstLineChars="200"/>
        <w:jc w:val="left"/>
        <w:textAlignment w:val="auto"/>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附件7：</w:t>
      </w:r>
    </w:p>
    <w:p w14:paraId="03664DDA">
      <w:pPr>
        <w:keepNext w:val="0"/>
        <w:keepLines w:val="0"/>
        <w:pageBreakBefore w:val="0"/>
        <w:widowControl/>
        <w:suppressLineNumbers w:val="0"/>
        <w:kinsoku/>
        <w:wordWrap/>
        <w:bidi w:val="0"/>
        <w:spacing w:after="0" w:line="360" w:lineRule="auto"/>
        <w:ind w:left="0" w:leftChars="0" w:right="0" w:rightChars="0" w:firstLine="643" w:firstLineChars="200"/>
        <w:jc w:val="center"/>
        <w:rPr>
          <w:rFonts w:hint="eastAsia" w:ascii="宋体" w:hAnsi="宋体" w:eastAsia="宋体" w:cs="宋体"/>
          <w:sz w:val="30"/>
          <w:szCs w:val="30"/>
        </w:rPr>
      </w:pPr>
      <w:r>
        <w:rPr>
          <w:rFonts w:hint="eastAsia" w:ascii="宋体" w:hAnsi="宋体" w:eastAsia="宋体" w:cs="宋体"/>
          <w:b/>
          <w:bCs/>
          <w:sz w:val="32"/>
          <w:szCs w:val="32"/>
          <w:lang w:val="en-US" w:eastAsia="zh-CN"/>
        </w:rPr>
        <w:t>供应商符合《政府采购法》第二十二条规定条件的承诺函</w:t>
      </w:r>
    </w:p>
    <w:p w14:paraId="1FC91547">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color w:val="000000"/>
          <w:kern w:val="0"/>
          <w:sz w:val="24"/>
          <w:szCs w:val="24"/>
          <w:lang w:val="en-US" w:eastAsia="zh-CN" w:bidi="ar"/>
        </w:rPr>
      </w:pPr>
    </w:p>
    <w:p w14:paraId="43589649">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lang w:val="en-US" w:eastAsia="zh-CN" w:bidi="ar"/>
        </w:rPr>
        <w:t>致：</w:t>
      </w:r>
      <w:r>
        <w:rPr>
          <w:rFonts w:hint="eastAsia" w:ascii="宋体" w:hAnsi="宋体" w:eastAsia="宋体" w:cs="宋体"/>
          <w:color w:val="000000"/>
          <w:kern w:val="0"/>
          <w:sz w:val="24"/>
          <w:szCs w:val="24"/>
          <w:u w:val="single"/>
          <w:lang w:val="en-US" w:eastAsia="zh-CN" w:bidi="ar"/>
        </w:rPr>
        <w:t xml:space="preserve">             （招标代理机构名称）</w:t>
      </w:r>
    </w:p>
    <w:p w14:paraId="01A05D31">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本公司 </w:t>
      </w:r>
      <w:r>
        <w:rPr>
          <w:rFonts w:hint="eastAsia" w:ascii="宋体" w:hAnsi="宋体" w:eastAsia="宋体" w:cs="宋体"/>
          <w:color w:val="000000"/>
          <w:kern w:val="0"/>
          <w:sz w:val="24"/>
          <w:szCs w:val="24"/>
          <w:u w:val="single"/>
          <w:lang w:val="en-US" w:eastAsia="zh-CN" w:bidi="ar"/>
        </w:rPr>
        <w:t xml:space="preserve">          （公司名称） </w:t>
      </w:r>
      <w:r>
        <w:rPr>
          <w:rFonts w:hint="eastAsia" w:ascii="宋体" w:hAnsi="宋体" w:eastAsia="宋体" w:cs="宋体"/>
          <w:color w:val="000000"/>
          <w:kern w:val="0"/>
          <w:sz w:val="24"/>
          <w:szCs w:val="24"/>
          <w:lang w:val="en-US" w:eastAsia="zh-CN" w:bidi="ar"/>
        </w:rPr>
        <w:t xml:space="preserve">参加 </w:t>
      </w:r>
      <w:r>
        <w:rPr>
          <w:rFonts w:hint="eastAsia" w:ascii="宋体" w:hAnsi="宋体" w:eastAsia="宋体" w:cs="宋体"/>
          <w:color w:val="000000"/>
          <w:kern w:val="0"/>
          <w:sz w:val="24"/>
          <w:szCs w:val="24"/>
          <w:u w:val="single"/>
          <w:lang w:val="en-US" w:eastAsia="zh-CN" w:bidi="ar"/>
        </w:rPr>
        <w:t xml:space="preserve">   (项目名称) (项目编号：  )</w:t>
      </w:r>
      <w:r>
        <w:rPr>
          <w:rFonts w:hint="eastAsia" w:ascii="宋体" w:hAnsi="宋体" w:eastAsia="宋体" w:cs="宋体"/>
          <w:color w:val="000000"/>
          <w:kern w:val="0"/>
          <w:sz w:val="24"/>
          <w:szCs w:val="24"/>
          <w:lang w:val="en-US" w:eastAsia="zh-CN" w:bidi="ar"/>
        </w:rPr>
        <w:t xml:space="preserve">的投标活动，现承诺： </w:t>
      </w:r>
    </w:p>
    <w:p w14:paraId="02F31D15">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我公司满足政府采购法第二十二条关于供应商的资格要求： </w:t>
      </w:r>
    </w:p>
    <w:p w14:paraId="3BD998D4">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（一）具有独立承担民事责任的能力； </w:t>
      </w:r>
    </w:p>
    <w:p w14:paraId="2D7DA399">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（二）具有良好的商业信誉和健全的财务会计制度； </w:t>
      </w:r>
    </w:p>
    <w:p w14:paraId="7093C5EC">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（三）具有履行合同所必需的设备和专业技术能力； </w:t>
      </w:r>
    </w:p>
    <w:p w14:paraId="1A15EBA5">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（四）有依法缴纳税收的良好记录； </w:t>
      </w:r>
    </w:p>
    <w:p w14:paraId="3372C889">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（五）参加政府采购活动前三年内，在经营活动中没有重大违法记录； </w:t>
      </w:r>
    </w:p>
    <w:p w14:paraId="11A210A2">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（六）法律、行政法规规定的其他条件。 </w:t>
      </w:r>
    </w:p>
    <w:p w14:paraId="3EF2EC79">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同时也满足本项目法律法规规章规定关于供应商的其他资格性条件，未参与本采购项目前期咨询论证，不属于禁止参加投标的供应商。 </w:t>
      </w:r>
    </w:p>
    <w:p w14:paraId="60B5A27A">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如违反以上承诺，本公司愿承担一切法律责任。 </w:t>
      </w:r>
    </w:p>
    <w:p w14:paraId="41A7E519">
      <w:pPr>
        <w:keepNext w:val="0"/>
        <w:keepLines w:val="0"/>
        <w:pageBreakBefore w:val="0"/>
        <w:widowControl/>
        <w:kinsoku/>
        <w:wordWrap/>
        <w:overflowPunct/>
        <w:topLinePunct w:val="0"/>
        <w:autoSpaceDE/>
        <w:autoSpaceDN/>
        <w:bidi w:val="0"/>
        <w:adjustRightInd/>
        <w:snapToGrid/>
        <w:spacing w:after="0" w:line="360" w:lineRule="auto"/>
        <w:ind w:left="0" w:leftChars="0" w:right="0" w:rightChars="0" w:firstLine="480" w:firstLineChars="200"/>
        <w:jc w:val="center"/>
        <w:textAlignment w:val="auto"/>
        <w:rPr>
          <w:rFonts w:hint="eastAsia" w:ascii="宋体" w:hAnsi="宋体" w:eastAsia="宋体" w:cs="宋体"/>
          <w:sz w:val="24"/>
          <w:szCs w:val="24"/>
        </w:rPr>
      </w:pPr>
    </w:p>
    <w:p w14:paraId="2D103B55">
      <w:pPr>
        <w:pageBreakBefore w:val="0"/>
        <w:kinsoku/>
        <w:wordWrap/>
        <w:bidi w:val="0"/>
        <w:spacing w:after="0"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供应商名称（盖章）：</w:t>
      </w:r>
      <w:r>
        <w:rPr>
          <w:rFonts w:hint="eastAsia" w:ascii="宋体" w:hAnsi="宋体" w:eastAsia="宋体" w:cs="宋体"/>
          <w:sz w:val="24"/>
          <w:szCs w:val="24"/>
          <w:u w:val="single"/>
        </w:rPr>
        <w:t xml:space="preserve">                   </w:t>
      </w:r>
    </w:p>
    <w:p w14:paraId="7B69C2B8">
      <w:pPr>
        <w:pageBreakBefore w:val="0"/>
        <w:kinsoku/>
        <w:wordWrap/>
        <w:bidi w:val="0"/>
        <w:spacing w:after="0" w:line="360" w:lineRule="auto"/>
        <w:ind w:left="0" w:leftChars="0" w:right="0" w:righ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法定代表人或授权代表（签字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34CE3A9C">
      <w:pPr>
        <w:pageBreakBefore w:val="0"/>
        <w:kinsoku/>
        <w:wordWrap/>
        <w:bidi w:val="0"/>
        <w:adjustRightInd w:val="0"/>
        <w:snapToGrid w:val="0"/>
        <w:spacing w:after="0" w:line="360" w:lineRule="auto"/>
        <w:ind w:left="0" w:leftChars="0" w:right="0" w:righ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57AF5FE4">
      <w:pPr>
        <w:pStyle w:val="2"/>
        <w:pageBreakBefore w:val="0"/>
        <w:numPr>
          <w:ilvl w:val="0"/>
          <w:numId w:val="0"/>
        </w:numPr>
        <w:kinsoku/>
        <w:wordWrap/>
        <w:bidi w:val="0"/>
        <w:spacing w:before="0" w:after="0" w:line="360" w:lineRule="auto"/>
        <w:ind w:left="0" w:leftChars="0" w:right="0" w:rightChars="0" w:firstLine="562" w:firstLineChars="200"/>
        <w:jc w:val="center"/>
        <w:rPr>
          <w:rFonts w:hint="eastAsia" w:ascii="宋体" w:hAnsi="宋体" w:eastAsia="宋体" w:cs="宋体"/>
          <w:szCs w:val="32"/>
        </w:rPr>
      </w:pPr>
      <w:r>
        <w:rPr>
          <w:rFonts w:hint="eastAsia" w:ascii="宋体" w:hAnsi="宋体" w:eastAsia="宋体" w:cs="宋体"/>
          <w:u w:val="single"/>
        </w:rPr>
        <w:br w:type="page"/>
      </w:r>
      <w:r>
        <w:rPr>
          <w:rFonts w:hint="eastAsia" w:ascii="宋体" w:hAnsi="宋体" w:eastAsia="宋体" w:cs="宋体"/>
          <w:b/>
          <w:bCs/>
          <w:sz w:val="32"/>
          <w:szCs w:val="32"/>
          <w:lang w:val="en-US" w:eastAsia="zh-CN" w:bidi="ar-SA"/>
        </w:rPr>
        <w:t>拒绝政府采购领域商业贿赂承诺书</w:t>
      </w:r>
    </w:p>
    <w:p w14:paraId="279722A7">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为响应党中央、国务院关于治理政府采购领域商业贿赂行为的号召，我公司在此庄严承诺：</w:t>
      </w:r>
    </w:p>
    <w:p w14:paraId="269D2BE7">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    一、在参与政府采购活动中遵纪守法、诚信经营、公平竞标。</w:t>
      </w:r>
    </w:p>
    <w:p w14:paraId="09B28420">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    二、不向政府采购人、采购代理机构和政府采购评审专家进行任何形式的商业贿赂以谋取交易机会。</w:t>
      </w:r>
    </w:p>
    <w:p w14:paraId="527DC29D">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    三、不向政府采购代理机构和采购人提供虚假资质证明文件或采用虚假应标方式参与政府采购市场竞争并谋取成交。</w:t>
      </w:r>
    </w:p>
    <w:p w14:paraId="7BBB20F4">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    四、不采取“围标、陪标”等商业欺诈手段获得政府采购订单。</w:t>
      </w:r>
    </w:p>
    <w:p w14:paraId="7A150465">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    五、不采取不正当手段诋毁、排挤其他供应商。</w:t>
      </w:r>
    </w:p>
    <w:p w14:paraId="77C108F1">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    六、不在提供货物和服务时“偷梁换柱、以次充好”损害采购人的合法权益。</w:t>
      </w:r>
    </w:p>
    <w:p w14:paraId="3B05A847">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    七、不与采购人、采购代理机构、政府采购评审专家或其它供应商恶意串通，进行质疑和投诉，维护政府采购市场秩序。</w:t>
      </w:r>
    </w:p>
    <w:p w14:paraId="7F58F02D">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    八、尊重和接受政府采购监督管理部门的监督和政府采购代理机构招标采购要求，承担因违约行为给采购人造成的损失。</w:t>
      </w:r>
    </w:p>
    <w:p w14:paraId="5B0EDCAB">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    九、不发生其他有悖于政府采购公开、公平、公正和诚信原则的行为。                                    </w:t>
      </w:r>
    </w:p>
    <w:p w14:paraId="5BA542DD">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p>
    <w:p w14:paraId="0F427BFF">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p>
    <w:p w14:paraId="717DFBEC">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供应商名称（盖章）：</w:t>
      </w:r>
      <w:r>
        <w:rPr>
          <w:rFonts w:hint="eastAsia" w:ascii="宋体" w:hAnsi="宋体" w:eastAsia="宋体" w:cs="宋体"/>
          <w:sz w:val="24"/>
          <w:szCs w:val="24"/>
          <w:u w:val="single"/>
        </w:rPr>
        <w:t xml:space="preserve">                  </w:t>
      </w:r>
    </w:p>
    <w:p w14:paraId="15C4CBF5">
      <w:pPr>
        <w:keepNext w:val="0"/>
        <w:keepLines w:val="0"/>
        <w:pageBreakBefore w:val="0"/>
        <w:kinsoku/>
        <w:wordWrap/>
        <w:overflowPunct/>
        <w:topLinePunct w:val="0"/>
        <w:bidi w:val="0"/>
        <w:adjustRightInd w:val="0"/>
        <w:snapToGrid w:val="0"/>
        <w:spacing w:after="0" w:line="360" w:lineRule="auto"/>
        <w:ind w:left="0" w:leftChars="0"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法定代表人或授权代表（签字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4D9C658C">
      <w:pPr>
        <w:pStyle w:val="3"/>
        <w:pageBreakBefore w:val="0"/>
        <w:kinsoku/>
        <w:wordWrap/>
        <w:bidi w:val="0"/>
        <w:spacing w:after="0" w:line="360" w:lineRule="auto"/>
        <w:ind w:left="0" w:leftChars="0" w:right="0" w:righ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3B4D9DF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pStyle w:val="2"/>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tar">
    <w15:presenceInfo w15:providerId="None" w15:userId="st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64B2C"/>
    <w:rsid w:val="0B662F05"/>
    <w:rsid w:val="0E070F7A"/>
    <w:rsid w:val="22D60C79"/>
    <w:rsid w:val="358E166E"/>
    <w:rsid w:val="3C207777"/>
    <w:rsid w:val="3EC06CDA"/>
    <w:rsid w:val="473531B0"/>
    <w:rsid w:val="51864D34"/>
    <w:rsid w:val="60200738"/>
    <w:rsid w:val="651C5F36"/>
    <w:rsid w:val="6E005A16"/>
    <w:rsid w:val="7D186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imes New Roman"/>
      <w:sz w:val="22"/>
      <w:szCs w:val="22"/>
      <w:lang w:val="en-US" w:eastAsia="zh-CN" w:bidi="ar-SA"/>
    </w:rPr>
  </w:style>
  <w:style w:type="paragraph" w:styleId="2">
    <w:name w:val="heading 4"/>
    <w:basedOn w:val="1"/>
    <w:next w:val="1"/>
    <w:unhideWhenUsed/>
    <w:qFormat/>
    <w:uiPriority w:val="9"/>
    <w:pPr>
      <w:keepNext/>
      <w:numPr>
        <w:ilvl w:val="3"/>
        <w:numId w:val="1"/>
      </w:numPr>
      <w:spacing w:before="240" w:after="60"/>
      <w:outlineLvl w:val="3"/>
    </w:pPr>
    <w:rPr>
      <w:rFonts w:cs="Times New Roman"/>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3431</Words>
  <Characters>3489</Characters>
  <Lines>0</Lines>
  <Paragraphs>0</Paragraphs>
  <TotalTime>1</TotalTime>
  <ScaleCrop>false</ScaleCrop>
  <LinksUpToDate>false</LinksUpToDate>
  <CharactersWithSpaces>4568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2025-10-21T05:09:00Z</dcterms:created>
  <dc:creator>asus</dc:creator>
  <cp:lastModifiedBy>Administrator</cp:lastModifiedBy>
  <dcterms:modified xsi:type="dcterms:W3CDTF">2026-01-14T02:08:47Z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eyJoZGlkIjoiZWJkNjE1ZDZmZDMyMmI2NjFmOGRmNTUwZjYyZDA1YjAiLCJ1c2VySWQiOiI0NDk5Nzk3NTMifQ==</vt:lpwstr>
  </property>
  <property fmtid="{D5CDD505-2E9C-101B-9397-08002B2CF9AE}" pid="4" name="ICV">
    <vt:lpwstr>FECCF21A07D3403FB812CC5FAA6722F3_13</vt:lpwstr>
  </property>
</Properties>
</file>