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336EBD02">
      <w:pPr>
        <w:jc w:val="both"/>
        <w:outlineLvl w:val="9"/>
        <w:rPr>
          <w:sz w:val="52"/>
          <w:szCs w:val="52"/>
        </w:rPr>
      </w:pPr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0C1AF533">
      <w:pPr>
        <w:spacing w:line="480" w:lineRule="auto"/>
        <w:jc w:val="center"/>
        <w:rPr>
          <w:rFonts w:hint="eastAsia" w:ascii="宋体" w:hAnsi="宋体" w:eastAsia="宋体" w:cs="宋体"/>
          <w:b/>
          <w:color w:val="000000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8"/>
          <w:szCs w:val="48"/>
          <w:lang w:val="en-US" w:eastAsia="zh-CN"/>
        </w:rPr>
        <w:t>汉中文旅西安兵马俑高速收费站</w:t>
      </w:r>
    </w:p>
    <w:p w14:paraId="0BC7546A">
      <w:pPr>
        <w:spacing w:line="480" w:lineRule="auto"/>
        <w:jc w:val="center"/>
        <w:rPr>
          <w:rFonts w:hint="eastAsia" w:ascii="宋体" w:hAnsi="宋体" w:eastAsia="宋体" w:cs="宋体"/>
          <w:b/>
          <w:color w:val="000000"/>
          <w:sz w:val="48"/>
          <w:szCs w:val="48"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color w:val="000000"/>
          <w:sz w:val="48"/>
          <w:szCs w:val="48"/>
          <w:lang w:val="en-US" w:eastAsia="zh-CN"/>
        </w:rPr>
        <w:t>广告宣传</w:t>
      </w:r>
    </w:p>
    <w:p w14:paraId="7D61A657">
      <w:pPr>
        <w:pStyle w:val="5"/>
        <w:rPr>
          <w:rFonts w:hint="eastAsia"/>
          <w:lang w:eastAsia="zh-CN"/>
        </w:rPr>
      </w:pPr>
    </w:p>
    <w:p w14:paraId="0B31FAE5">
      <w:pPr>
        <w:spacing w:line="500" w:lineRule="exact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AE1204B">
      <w:pPr>
        <w:pStyle w:val="3"/>
        <w:jc w:val="center"/>
        <w:outlineLvl w:val="9"/>
        <w:rPr>
          <w:b/>
          <w:bCs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360" w:lineRule="auto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color w:val="auto"/>
        </w:rPr>
        <w:t>根据《中华人民共和国民法典》</w:t>
      </w:r>
      <w:r>
        <w:rPr>
          <w:rFonts w:hint="eastAsia" w:asciiTheme="minorEastAsia" w:hAnsiTheme="minorEastAsia" w:cstheme="minorEastAsia"/>
          <w:color w:val="auto"/>
          <w:lang w:eastAsia="zh-CN"/>
        </w:rPr>
        <w:t>、</w:t>
      </w:r>
      <w:r>
        <w:rPr>
          <w:rFonts w:hint="eastAsia" w:asciiTheme="minorEastAsia" w:hAnsiTheme="minorEastAsia" w:cstheme="minorEastAsia"/>
          <w:color w:val="auto"/>
        </w:rPr>
        <w:t>《中华人民共和国政府采购法》及相关法规和政策规定</w:t>
      </w:r>
      <w:r>
        <w:rPr>
          <w:rFonts w:hint="eastAsia" w:asciiTheme="minorEastAsia" w:hAnsiTheme="minorEastAsia" w:cstheme="minor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以及</w:t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 xml:space="preserve"> </w:t>
      </w:r>
      <w:ins w:id="0" w:author="L。" w:date="2025-12-11T17:51:45Z">
        <w:r>
          <w:rPr>
            <w:rFonts w:hint="eastAsia" w:asciiTheme="minorEastAsia" w:hAnsiTheme="minorEastAsia" w:cstheme="minorEastAsia"/>
            <w:color w:val="auto"/>
            <w:u w:val="single"/>
            <w:lang w:val="en-US" w:eastAsia="zh-CN"/>
          </w:rPr>
          <w:t>汉中文旅西安兵马俑高速收费站广告宣传</w:t>
        </w:r>
      </w:ins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</w:rPr>
        <w:t>（项目编号：</w:t>
      </w:r>
      <w:r>
        <w:rPr>
          <w:rFonts w:hint="default" w:asciiTheme="minorEastAsia" w:hAnsiTheme="minorEastAsia" w:cstheme="minorEastAsia"/>
          <w:lang w:eastAsia="zh-CN"/>
        </w:rPr>
        <w:t>（</w:t>
      </w:r>
      <w:ins w:id="1" w:author="L。" w:date="2025-12-11T17:52:29Z">
        <w:r>
          <w:rPr>
            <w:rFonts w:hint="default" w:asciiTheme="minorEastAsia" w:hAnsiTheme="minorEastAsia" w:cstheme="minorEastAsia"/>
            <w:lang w:eastAsia="zh-CN"/>
          </w:rPr>
          <w:t>HZJZS2025-0314</w:t>
        </w:r>
      </w:ins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val="en-US" w:eastAsia="zh-CN"/>
        </w:rPr>
        <w:t>招标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val="en-US" w:eastAsia="zh-CN"/>
        </w:rPr>
        <w:t>投标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</w:t>
      </w:r>
      <w:r>
        <w:rPr>
          <w:rFonts w:hint="eastAsia"/>
          <w:lang w:val="en-US" w:eastAsia="zh-CN"/>
        </w:rPr>
        <w:t>限</w:t>
      </w:r>
      <w:r>
        <w:rPr>
          <w:rFonts w:hint="eastAsia"/>
        </w:rPr>
        <w:t>：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 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eastAsiaTheme="minor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四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结算方式</w:t>
      </w:r>
      <w:r>
        <w:rPr>
          <w:rFonts w:hint="eastAsia"/>
          <w:highlight w:val="none"/>
          <w:lang w:eastAsia="zh-CN"/>
        </w:rPr>
        <w:t>：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5F426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eastAsiaTheme="minorEastAsia"/>
          <w:color w:val="0000FF"/>
          <w:lang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>付款方式：</w:t>
      </w:r>
      <w:ins w:id="2" w:author="L。" w:date="2025-12-11T17:53:23Z">
        <w:r>
          <w:rPr>
            <w:rFonts w:hint="eastAsia"/>
            <w:lang w:val="en-US" w:eastAsia="zh-CN"/>
          </w:rPr>
          <w:t>广告发布后15个工作日内付80%，提交验收报告，我方验收合格后15个工作日，支付剩余20%</w:t>
        </w:r>
      </w:ins>
      <w:ins w:id="3" w:author="L。" w:date="2025-12-11T17:53:23Z">
        <w:r>
          <w:rPr>
            <w:rFonts w:hint="eastAsia"/>
            <w:lang w:val="en-US" w:eastAsia="zh-CN"/>
          </w:rPr>
          <w:t>。</w:t>
        </w:r>
      </w:ins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3、售后服务：项目成果交付后，</w:t>
      </w:r>
      <w:r>
        <w:rPr>
          <w:rFonts w:hint="eastAsia"/>
          <w:color w:val="auto"/>
        </w:rPr>
        <w:t>对采购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</w:rPr>
        <w:t>提出的数据和成果问题</w:t>
      </w:r>
      <w:r>
        <w:rPr>
          <w:rFonts w:hint="eastAsia"/>
          <w:color w:val="auto"/>
          <w:lang w:eastAsia="zh-CN"/>
        </w:rPr>
        <w:t>能得到</w:t>
      </w:r>
      <w:r>
        <w:rPr>
          <w:rFonts w:hint="eastAsia"/>
          <w:color w:val="auto"/>
        </w:rPr>
        <w:t>及时解决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并提供其他技术服务，直至项目顺利完成。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。">
    <w15:presenceInfo w15:providerId="WPS Office" w15:userId="3983034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30308BB"/>
    <w:rsid w:val="07596697"/>
    <w:rsid w:val="0C4E121F"/>
    <w:rsid w:val="0CA43CE5"/>
    <w:rsid w:val="0E4137B5"/>
    <w:rsid w:val="10E70644"/>
    <w:rsid w:val="182B46B5"/>
    <w:rsid w:val="1ECA6EAF"/>
    <w:rsid w:val="2D7C5B1C"/>
    <w:rsid w:val="30712FDD"/>
    <w:rsid w:val="344F3B6B"/>
    <w:rsid w:val="35E70583"/>
    <w:rsid w:val="3E7F7BFA"/>
    <w:rsid w:val="40730CFD"/>
    <w:rsid w:val="4925669B"/>
    <w:rsid w:val="4DDF240E"/>
    <w:rsid w:val="59EE791A"/>
    <w:rsid w:val="5B752A57"/>
    <w:rsid w:val="5C5E4470"/>
    <w:rsid w:val="61025A59"/>
    <w:rsid w:val="6A80282B"/>
    <w:rsid w:val="7130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2395</Words>
  <Characters>2574</Characters>
  <Lines>0</Lines>
  <Paragraphs>0</Paragraphs>
  <TotalTime>1</TotalTime>
  <ScaleCrop>false</ScaleCrop>
  <LinksUpToDate>false</LinksUpToDate>
  <CharactersWithSpaces>2923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L。</cp:lastModifiedBy>
  <dcterms:modified xsi:type="dcterms:W3CDTF">2025-12-11T09:55:17Z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eyJoZGlkIjoiNGEwMTMxNzNkMTBjOGU0MTFkODZiMGU3MDJjNjg1MDkiLCJ1c2VySWQiOiIxNTExMTk4NTgwIn0=</vt:lpwstr>
  </property>
</Properties>
</file>