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37CEB8D">
      <w:pPr>
        <w:rPr>
          <w:rFonts w:hint="eastAsia" w:ascii="Times New Roman" w:hAnsi="Times New Roman" w:eastAsia="华文中宋"/>
          <w:b/>
          <w:color w:val="000000"/>
          <w:sz w:val="52"/>
          <w:szCs w:val="52"/>
        </w:rPr>
      </w:pPr>
      <w:bookmarkStart w:id="177" w:name="_GoBack"/>
      <w:bookmarkEnd w:id="177"/>
      <w:r>
        <w:rPr>
          <w:rFonts w:hint="eastAsia" w:ascii="Times New Roman" w:hAnsi="Times New Roman" w:eastAsia="仿宋_GB2312"/>
          <w:bCs/>
          <w:color w:val="000000"/>
          <w:sz w:val="30"/>
          <w:szCs w:val="30"/>
        </w:rPr>
        <w:t>GF—</w:t>
      </w:r>
      <w:r>
        <w:rPr>
          <w:rFonts w:hint="eastAsia" w:ascii="Times New Roman" w:hAnsi="Times New Roman" w:eastAsia="仿宋_GB2312"/>
          <w:bCs/>
          <w:color w:val="000000"/>
          <w:sz w:val="30"/>
          <w:szCs w:val="30"/>
          <w:lang w:val="en-US" w:eastAsia="zh-CN"/>
        </w:rPr>
        <w:t>2015</w:t>
      </w:r>
      <w:r>
        <w:rPr>
          <w:rFonts w:hint="eastAsia" w:ascii="Times New Roman" w:hAnsi="Times New Roman" w:eastAsia="仿宋_GB2312"/>
          <w:bCs/>
          <w:color w:val="000000"/>
          <w:sz w:val="30"/>
          <w:szCs w:val="30"/>
        </w:rPr>
        <w:t>—</w:t>
      </w:r>
      <w:r>
        <w:rPr>
          <w:rFonts w:hint="eastAsia" w:ascii="Times New Roman" w:hAnsi="Times New Roman" w:eastAsia="仿宋_GB2312"/>
          <w:bCs/>
          <w:color w:val="000000"/>
          <w:sz w:val="30"/>
          <w:szCs w:val="30"/>
          <w:lang w:val="en-US" w:eastAsia="zh-CN"/>
        </w:rPr>
        <w:t>0210</w:t>
      </w:r>
    </w:p>
    <w:p w14:paraId="34C0B5D4">
      <w:pPr>
        <w:ind w:firstLine="5737" w:firstLineChars="1905"/>
        <w:rPr>
          <w:rFonts w:hint="eastAsia" w:ascii="Times New Roman" w:hAnsi="Times New Roman" w:eastAsia="华文中宋"/>
          <w:b/>
          <w:color w:val="000000"/>
          <w:sz w:val="30"/>
          <w:szCs w:val="30"/>
        </w:rPr>
      </w:pPr>
      <w:r>
        <w:rPr>
          <w:rFonts w:hint="eastAsia" w:ascii="Times New Roman" w:hAnsi="Times New Roman" w:eastAsia="华文中宋"/>
          <w:b/>
          <w:color w:val="000000"/>
          <w:sz w:val="30"/>
          <w:szCs w:val="30"/>
        </w:rPr>
        <w:t>合同编号：</w:t>
      </w:r>
      <w:r>
        <w:rPr>
          <w:rFonts w:hint="eastAsia" w:ascii="Times New Roman" w:hAnsi="Times New Roman" w:eastAsia="华文中宋"/>
          <w:b/>
          <w:color w:val="000000"/>
          <w:sz w:val="30"/>
          <w:szCs w:val="30"/>
          <w:u w:val="single"/>
        </w:rPr>
        <w:t xml:space="preserve">          </w:t>
      </w:r>
    </w:p>
    <w:p w14:paraId="561D6F2E">
      <w:pPr>
        <w:jc w:val="center"/>
        <w:rPr>
          <w:rFonts w:ascii="Times New Roman" w:hAnsi="Times New Roman" w:eastAsia="华文中宋"/>
          <w:b/>
          <w:color w:val="000000"/>
          <w:sz w:val="30"/>
          <w:szCs w:val="30"/>
        </w:rPr>
      </w:pPr>
    </w:p>
    <w:p w14:paraId="1BA6014F">
      <w:pPr>
        <w:jc w:val="center"/>
        <w:rPr>
          <w:rFonts w:ascii="Times New Roman" w:hAnsi="Times New Roman" w:eastAsia="华文中宋"/>
          <w:b/>
          <w:color w:val="000000"/>
          <w:sz w:val="52"/>
          <w:szCs w:val="52"/>
        </w:rPr>
      </w:pPr>
    </w:p>
    <w:p w14:paraId="5813FC73">
      <w:pPr>
        <w:jc w:val="center"/>
        <w:rPr>
          <w:rFonts w:hint="eastAsia" w:ascii="Times New Roman" w:hAnsi="Times New Roman" w:eastAsia="华文中宋"/>
          <w:b/>
          <w:color w:val="000000"/>
          <w:sz w:val="72"/>
          <w:szCs w:val="52"/>
        </w:rPr>
      </w:pPr>
      <w:r>
        <w:rPr>
          <w:rFonts w:ascii="Times New Roman" w:hAnsi="Times New Roman" w:eastAsia="华文中宋"/>
          <w:b/>
          <w:color w:val="000000"/>
          <w:sz w:val="72"/>
          <w:szCs w:val="52"/>
        </w:rPr>
        <w:t>建设工程</w:t>
      </w:r>
      <w:r>
        <w:rPr>
          <w:rFonts w:hint="eastAsia" w:ascii="Times New Roman" w:hAnsi="Times New Roman" w:eastAsia="华文中宋"/>
          <w:b/>
          <w:color w:val="000000"/>
          <w:sz w:val="72"/>
          <w:szCs w:val="52"/>
        </w:rPr>
        <w:t>设计</w:t>
      </w:r>
      <w:r>
        <w:rPr>
          <w:rFonts w:ascii="Times New Roman" w:hAnsi="Times New Roman" w:eastAsia="华文中宋"/>
          <w:b/>
          <w:color w:val="000000"/>
          <w:sz w:val="72"/>
          <w:szCs w:val="52"/>
        </w:rPr>
        <w:t>合同</w:t>
      </w:r>
      <w:r>
        <w:rPr>
          <w:rFonts w:hint="eastAsia" w:ascii="Times New Roman" w:hAnsi="Times New Roman" w:eastAsia="华文中宋"/>
          <w:b/>
          <w:color w:val="000000"/>
          <w:sz w:val="72"/>
          <w:szCs w:val="52"/>
        </w:rPr>
        <w:t>示范文本</w:t>
      </w:r>
    </w:p>
    <w:p w14:paraId="2C84757A">
      <w:pPr>
        <w:jc w:val="center"/>
        <w:rPr>
          <w:rFonts w:hint="eastAsia" w:ascii="Times New Roman" w:hAnsi="Times New Roman" w:eastAsia="华文中宋"/>
          <w:b/>
          <w:color w:val="000000"/>
          <w:sz w:val="52"/>
          <w:szCs w:val="52"/>
        </w:rPr>
      </w:pPr>
      <w:r>
        <w:rPr>
          <w:rFonts w:hint="eastAsia" w:ascii="Times New Roman" w:hAnsi="Times New Roman" w:eastAsia="华文中宋"/>
          <w:b/>
          <w:color w:val="000000"/>
          <w:sz w:val="72"/>
          <w:szCs w:val="52"/>
        </w:rPr>
        <w:t>（专业建设工程）</w:t>
      </w:r>
    </w:p>
    <w:p w14:paraId="71C6C9C1">
      <w:pPr>
        <w:jc w:val="center"/>
        <w:rPr>
          <w:rFonts w:ascii="Times New Roman" w:hAnsi="Times New Roman" w:eastAsia="华文中宋"/>
          <w:b/>
          <w:color w:val="000000"/>
          <w:sz w:val="52"/>
          <w:szCs w:val="52"/>
        </w:rPr>
      </w:pPr>
    </w:p>
    <w:p w14:paraId="69F88273">
      <w:pPr>
        <w:jc w:val="center"/>
        <w:rPr>
          <w:rFonts w:hint="eastAsia" w:ascii="Times New Roman" w:hAnsi="Times New Roman" w:eastAsia="华文中宋"/>
          <w:b/>
          <w:color w:val="000000"/>
          <w:sz w:val="52"/>
          <w:szCs w:val="52"/>
        </w:rPr>
      </w:pPr>
    </w:p>
    <w:p w14:paraId="231E61D7">
      <w:pPr>
        <w:jc w:val="center"/>
        <w:rPr>
          <w:rFonts w:hint="eastAsia" w:ascii="Times New Roman" w:hAnsi="Times New Roman" w:eastAsia="华文中宋"/>
          <w:b/>
          <w:color w:val="000000"/>
          <w:sz w:val="52"/>
          <w:szCs w:val="52"/>
        </w:rPr>
      </w:pPr>
    </w:p>
    <w:p w14:paraId="65B8E2C3">
      <w:pPr>
        <w:jc w:val="center"/>
        <w:rPr>
          <w:rFonts w:ascii="Times New Roman" w:hAnsi="Times New Roman" w:eastAsia="楷体_GB2312"/>
          <w:b/>
          <w:color w:val="000000"/>
          <w:sz w:val="72"/>
          <w:szCs w:val="72"/>
        </w:rPr>
      </w:pPr>
    </w:p>
    <w:p w14:paraId="60EC7DC1">
      <w:pPr>
        <w:jc w:val="center"/>
        <w:rPr>
          <w:rFonts w:ascii="Times New Roman" w:hAnsi="Times New Roman" w:eastAsia="黑体"/>
          <w:b/>
          <w:color w:val="000000"/>
          <w:sz w:val="52"/>
          <w:szCs w:val="52"/>
        </w:rPr>
      </w:pPr>
    </w:p>
    <w:p w14:paraId="5849FCEB">
      <w:pPr>
        <w:rPr>
          <w:rFonts w:ascii="Times New Roman" w:hAnsi="Times New Roman"/>
          <w:b/>
          <w:color w:val="000000"/>
          <w:sz w:val="28"/>
          <w:szCs w:val="28"/>
        </w:rPr>
      </w:pPr>
    </w:p>
    <w:p w14:paraId="4C2A7DDE">
      <w:pPr>
        <w:rPr>
          <w:rFonts w:ascii="Times New Roman" w:hAnsi="Times New Roman"/>
          <w:b/>
          <w:color w:val="000000"/>
          <w:sz w:val="28"/>
          <w:szCs w:val="28"/>
        </w:rPr>
      </w:pPr>
    </w:p>
    <w:p w14:paraId="7CA989D9">
      <w:pPr>
        <w:rPr>
          <w:rFonts w:hint="eastAsia" w:ascii="Times New Roman" w:hAnsi="Times New Roman"/>
          <w:b/>
          <w:color w:val="000000"/>
          <w:sz w:val="28"/>
          <w:szCs w:val="28"/>
        </w:rPr>
      </w:pPr>
    </w:p>
    <w:p w14:paraId="6E208956">
      <w:pPr>
        <w:ind w:left="0" w:leftChars="0" w:right="3360" w:rightChars="1600" w:firstLine="2318" w:firstLineChars="11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4128F40">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IL0rnZAAAACQEAAA8AAAAAAAAAAQAg&#10;AAAAIgAAAGRycy9kb3ducmV2LnhtbFBLAQIUABQAAAAIAIdO4kD9Xou2DQIAABoEAAAOAAAAAAAA&#10;AAEAIAAAACgBAABkcnMvZTJvRG9jLnhtbFBLBQYAAAAABgAGAFkBAACnBQAAAAA=&#10;">
                <v:fill on="f" focussize="0,0"/>
                <v:stroke color="#FFFFFF" joinstyle="miter"/>
                <v:imagedata o:title=""/>
                <o:lock v:ext="edit" aspectratio="f"/>
                <v:textbox>
                  <w:txbxContent>
                    <w:p w14:paraId="64128F40">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住房和城乡建设部</w:t>
      </w:r>
    </w:p>
    <w:p w14:paraId="1010C538">
      <w:pPr>
        <w:ind w:left="0" w:leftChars="0" w:right="3139" w:rightChars="1495" w:firstLine="2329" w:firstLineChars="725"/>
        <w:jc w:val="both"/>
        <w:rPr>
          <w:rFonts w:ascii="Times New Roman" w:hAnsi="Times New Roman"/>
          <w:b/>
          <w:color w:val="000000"/>
          <w:sz w:val="32"/>
          <w:szCs w:val="28"/>
        </w:rPr>
      </w:pPr>
      <w:r>
        <w:rPr>
          <w:rFonts w:ascii="Times New Roman" w:hAnsi="Times New Roman"/>
          <w:b/>
          <w:color w:val="000000"/>
          <w:sz w:val="32"/>
          <w:szCs w:val="28"/>
        </w:rPr>
        <w:t>国家工商行政管理总局</w:t>
      </w:r>
    </w:p>
    <w:p w14:paraId="48245698">
      <w:pPr>
        <w:rPr>
          <w:rFonts w:hint="eastAsia" w:ascii="Times New Roman" w:hAnsi="Times New Roman"/>
          <w:b/>
          <w:color w:val="000000"/>
        </w:rPr>
      </w:pPr>
    </w:p>
    <w:p w14:paraId="1E263060">
      <w:pPr>
        <w:rPr>
          <w:rFonts w:hint="eastAsia" w:ascii="Times New Roman" w:hAnsi="Times New Roman"/>
          <w:b/>
          <w:color w:val="000000"/>
        </w:rPr>
      </w:pPr>
    </w:p>
    <w:p w14:paraId="1B845171">
      <w:pPr>
        <w:rPr>
          <w:rFonts w:hint="eastAsia" w:ascii="Times New Roman" w:hAnsi="Times New Roman"/>
          <w:b/>
          <w:color w:val="000000"/>
        </w:rPr>
      </w:pPr>
    </w:p>
    <w:p w14:paraId="487F860F">
      <w:pPr>
        <w:rPr>
          <w:rFonts w:hint="eastAsia" w:ascii="Times New Roman" w:hAnsi="Times New Roman"/>
          <w:b/>
          <w:color w:val="000000"/>
        </w:rPr>
      </w:pPr>
    </w:p>
    <w:p w14:paraId="67848BA4">
      <w:pPr>
        <w:rPr>
          <w:rFonts w:hint="eastAsia" w:ascii="Times New Roman" w:hAnsi="Times New Roman"/>
          <w:b/>
          <w:color w:val="000000"/>
        </w:rPr>
      </w:pPr>
    </w:p>
    <w:p w14:paraId="3241556E">
      <w:pPr>
        <w:rPr>
          <w:rFonts w:hint="eastAsia" w:ascii="Times New Roman" w:hAnsi="Times New Roman"/>
          <w:b/>
          <w:color w:val="000000"/>
        </w:rPr>
      </w:pPr>
    </w:p>
    <w:p w14:paraId="54691654">
      <w:pPr>
        <w:rPr>
          <w:rFonts w:hint="eastAsia"/>
          <w:lang w:val="zh-CN"/>
        </w:rPr>
      </w:pPr>
      <w:bookmarkStart w:id="0" w:name="_Toc296503025"/>
      <w:bookmarkStart w:id="1" w:name="_Toc296890982"/>
    </w:p>
    <w:p w14:paraId="595E86C3">
      <w:pPr>
        <w:pStyle w:val="86"/>
        <w:spacing w:before="0" w:beforeLines="0" w:after="0" w:afterLines="0"/>
        <w:jc w:val="center"/>
        <w:rPr>
          <w:rFonts w:hint="eastAsia" w:ascii="Times New Roman" w:hAnsi="Times New Roman" w:eastAsia="华文中宋"/>
          <w:lang w:val="zh-CN"/>
        </w:rPr>
      </w:pPr>
      <w:r>
        <w:rPr>
          <w:rFonts w:hint="eastAsia" w:ascii="Times New Roman" w:hAnsi="Times New Roman" w:eastAsia="华文中宋"/>
          <w:lang w:val="zh-CN"/>
        </w:rPr>
        <w:t>说  明</w:t>
      </w:r>
    </w:p>
    <w:p w14:paraId="5EA9C688">
      <w:pPr>
        <w:rPr>
          <w:rFonts w:hint="eastAsia"/>
          <w:lang w:val="zh-CN"/>
        </w:rPr>
      </w:pPr>
    </w:p>
    <w:p w14:paraId="0AE6CADE">
      <w:pPr>
        <w:ind w:firstLine="600" w:firstLineChars="200"/>
        <w:rPr>
          <w:rFonts w:ascii="仿宋_GB2312" w:eastAsia="仿宋_GB2312"/>
          <w:sz w:val="30"/>
          <w:szCs w:val="30"/>
        </w:rPr>
      </w:pPr>
      <w:r>
        <w:rPr>
          <w:rFonts w:hint="eastAsia" w:ascii="仿宋_GB2312" w:eastAsia="仿宋_GB2312"/>
          <w:sz w:val="30"/>
          <w:szCs w:val="30"/>
        </w:rPr>
        <w:t>为了指导建设工程设计合同当事人的签约行为，维护合同当事人的合法权益，依据《中华人民共和国合同法》、《中华人民共和国建筑法》、《中华人民共和国招标投标法》以及相关法律法规，住房城乡建设部、</w:t>
      </w:r>
      <w:r>
        <w:rPr>
          <w:rFonts w:hint="eastAsia" w:ascii="仿宋_GB2312" w:eastAsia="仿宋_GB2312"/>
          <w:sz w:val="30"/>
          <w:szCs w:val="30"/>
          <w:highlight w:val="none"/>
        </w:rPr>
        <w:t>工商总局</w:t>
      </w:r>
      <w:r>
        <w:rPr>
          <w:rFonts w:hint="eastAsia" w:ascii="仿宋_GB2312" w:eastAsia="仿宋_GB2312"/>
          <w:sz w:val="30"/>
          <w:szCs w:val="30"/>
        </w:rPr>
        <w:t>对《建设工程设计合同（二）（专业建设工程设计合同）》（GF-2000-0210）进行了修订，制定了《建设工程设计合同示范文本（专业建设工程）》（GF-</w:t>
      </w:r>
      <w:r>
        <w:rPr>
          <w:rFonts w:hint="eastAsia" w:ascii="仿宋_GB2312" w:eastAsia="仿宋_GB2312"/>
          <w:sz w:val="30"/>
          <w:szCs w:val="30"/>
          <w:lang w:val="en-US" w:eastAsia="zh-CN"/>
        </w:rPr>
        <w:t>2015</w:t>
      </w:r>
      <w:r>
        <w:rPr>
          <w:rFonts w:hint="eastAsia" w:ascii="仿宋_GB2312" w:eastAsia="仿宋_GB2312"/>
          <w:sz w:val="30"/>
          <w:szCs w:val="30"/>
        </w:rPr>
        <w:t>-</w:t>
      </w:r>
      <w:r>
        <w:rPr>
          <w:rFonts w:hint="eastAsia" w:ascii="仿宋_GB2312" w:eastAsia="仿宋_GB2312"/>
          <w:sz w:val="30"/>
          <w:szCs w:val="30"/>
          <w:lang w:val="en-US" w:eastAsia="zh-CN"/>
        </w:rPr>
        <w:t>0210</w:t>
      </w:r>
      <w:r>
        <w:rPr>
          <w:rFonts w:hint="eastAsia" w:ascii="仿宋_GB2312" w:eastAsia="仿宋_GB2312"/>
          <w:sz w:val="30"/>
          <w:szCs w:val="30"/>
        </w:rPr>
        <w:t>）（以下简称《示范文本》）。为了便于合同当事人使用《示范文本》，现就有关问题说明如下：</w:t>
      </w:r>
    </w:p>
    <w:p w14:paraId="7309F2BB">
      <w:pPr>
        <w:ind w:firstLine="600" w:firstLineChars="200"/>
        <w:rPr>
          <w:rFonts w:hint="eastAsia" w:ascii="黑体" w:hAnsi="黑体" w:eastAsia="黑体"/>
          <w:bCs/>
          <w:sz w:val="30"/>
          <w:szCs w:val="30"/>
        </w:rPr>
      </w:pPr>
      <w:r>
        <w:rPr>
          <w:rFonts w:hint="eastAsia" w:ascii="黑体" w:hAnsi="黑体" w:eastAsia="黑体"/>
          <w:bCs/>
          <w:sz w:val="30"/>
          <w:szCs w:val="30"/>
        </w:rPr>
        <w:t>一、《示范文本》的组成</w:t>
      </w:r>
    </w:p>
    <w:p w14:paraId="31B3633E">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61F14431">
      <w:pPr>
        <w:ind w:firstLine="600" w:firstLineChars="200"/>
        <w:rPr>
          <w:rFonts w:hint="eastAsia" w:ascii="仿宋_GB2312" w:eastAsia="仿宋_GB2312"/>
          <w:sz w:val="30"/>
          <w:szCs w:val="30"/>
        </w:rPr>
      </w:pPr>
      <w:r>
        <w:rPr>
          <w:rFonts w:hint="eastAsia" w:ascii="仿宋_GB2312" w:eastAsia="仿宋_GB2312"/>
          <w:sz w:val="30"/>
          <w:szCs w:val="30"/>
        </w:rPr>
        <w:t>（一）合同协议书</w:t>
      </w:r>
    </w:p>
    <w:p w14:paraId="1245CF86">
      <w:pPr>
        <w:ind w:left="147" w:leftChars="70" w:firstLine="450" w:firstLineChars="150"/>
        <w:rPr>
          <w:rFonts w:hint="eastAsia" w:ascii="仿宋_GB2312" w:eastAsia="仿宋_GB2312"/>
          <w:sz w:val="30"/>
          <w:szCs w:val="30"/>
        </w:rPr>
      </w:pPr>
      <w:r>
        <w:rPr>
          <w:rFonts w:hint="eastAsia" w:ascii="仿宋_GB2312" w:eastAsia="仿宋_GB2312"/>
          <w:sz w:val="30"/>
          <w:szCs w:val="30"/>
        </w:rPr>
        <w:t>《示范文本》合同协议书集中约定了合同当事人基本的合同权利义务。</w:t>
      </w:r>
    </w:p>
    <w:p w14:paraId="3C7C07A7">
      <w:pPr>
        <w:ind w:firstLine="600" w:firstLineChars="200"/>
        <w:rPr>
          <w:rFonts w:hint="eastAsia" w:ascii="仿宋_GB2312" w:eastAsia="仿宋_GB2312"/>
          <w:sz w:val="30"/>
          <w:szCs w:val="30"/>
        </w:rPr>
      </w:pPr>
      <w:r>
        <w:rPr>
          <w:rFonts w:hint="eastAsia" w:ascii="仿宋_GB2312" w:eastAsia="仿宋_GB2312"/>
          <w:sz w:val="30"/>
          <w:szCs w:val="30"/>
        </w:rPr>
        <w:t>（二）通用合同条款</w:t>
      </w:r>
    </w:p>
    <w:p w14:paraId="069A0505">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通用合同条款是合同当事人根据《中华人民共和国建筑法》、《中华人民共和国合同法》等法律法规的规定，就工程设计的实施及相关事项，对合同当事人的权利义务作出的原则性约定。</w:t>
      </w:r>
    </w:p>
    <w:p w14:paraId="4130167C">
      <w:pPr>
        <w:ind w:firstLine="600" w:firstLineChars="200"/>
        <w:rPr>
          <w:rFonts w:hint="eastAsia" w:ascii="仿宋_GB2312" w:eastAsia="仿宋_GB2312"/>
          <w:sz w:val="30"/>
          <w:szCs w:val="30"/>
        </w:rPr>
      </w:pPr>
      <w:r>
        <w:rPr>
          <w:rFonts w:hint="eastAsia" w:ascii="仿宋_GB2312" w:eastAsia="仿宋_GB2312"/>
          <w:sz w:val="30"/>
          <w:szCs w:val="30"/>
        </w:rPr>
        <w:t>通用合同条款既考虑了现行法律法规对工程建设的有关要求，也考虑了工程设计管理的特殊需要。</w:t>
      </w:r>
    </w:p>
    <w:p w14:paraId="7702440D">
      <w:pPr>
        <w:ind w:firstLine="600" w:firstLineChars="200"/>
        <w:rPr>
          <w:rFonts w:hint="eastAsia" w:ascii="仿宋_GB2312" w:eastAsia="仿宋_GB2312"/>
          <w:sz w:val="30"/>
          <w:szCs w:val="30"/>
        </w:rPr>
      </w:pPr>
      <w:r>
        <w:rPr>
          <w:rFonts w:hint="eastAsia" w:ascii="仿宋_GB2312" w:eastAsia="仿宋_GB2312"/>
          <w:sz w:val="30"/>
          <w:szCs w:val="30"/>
        </w:rPr>
        <w:t>（三）专用合同条款</w:t>
      </w:r>
    </w:p>
    <w:p w14:paraId="65B23FDE">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EE5452D">
      <w:pPr>
        <w:ind w:right="25" w:rightChars="12" w:firstLine="600" w:firstLineChars="200"/>
        <w:rPr>
          <w:rFonts w:hint="eastAsia" w:ascii="仿宋_GB2312" w:eastAsia="仿宋_GB2312"/>
          <w:sz w:val="30"/>
          <w:szCs w:val="30"/>
        </w:rPr>
      </w:pPr>
      <w:r>
        <w:rPr>
          <w:rFonts w:hint="eastAsia" w:ascii="仿宋_GB2312" w:eastAsia="仿宋_GB2312"/>
          <w:sz w:val="30"/>
          <w:szCs w:val="30"/>
          <w:highlight w:val="none"/>
        </w:rPr>
        <w:t>1</w:t>
      </w:r>
      <w:r>
        <w:rPr>
          <w:rFonts w:hint="eastAsia" w:ascii="仿宋_GB2312" w:eastAsia="仿宋_GB2312"/>
          <w:sz w:val="30"/>
          <w:szCs w:val="30"/>
          <w:highlight w:val="none"/>
          <w:lang w:val="en-US" w:eastAsia="zh-CN"/>
        </w:rPr>
        <w:t>.</w:t>
      </w:r>
      <w:r>
        <w:rPr>
          <w:rFonts w:hint="eastAsia" w:ascii="仿宋_GB2312" w:eastAsia="仿宋_GB2312"/>
          <w:sz w:val="30"/>
          <w:szCs w:val="30"/>
          <w:highlight w:val="none"/>
        </w:rPr>
        <w:t>专</w:t>
      </w:r>
      <w:r>
        <w:rPr>
          <w:rFonts w:hint="eastAsia" w:ascii="仿宋_GB2312" w:eastAsia="仿宋_GB2312"/>
          <w:sz w:val="30"/>
          <w:szCs w:val="30"/>
        </w:rPr>
        <w:t>用合同条款的编号应与相应的通用合同条款的编号一致；</w:t>
      </w:r>
    </w:p>
    <w:p w14:paraId="739FD20B">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15E68D24">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22AE0D6B">
      <w:pPr>
        <w:ind w:firstLine="600" w:firstLineChars="200"/>
        <w:rPr>
          <w:rFonts w:hint="eastAsia" w:ascii="仿宋_GB2312" w:eastAsia="仿宋_GB2312"/>
          <w:b/>
          <w:sz w:val="30"/>
          <w:szCs w:val="30"/>
        </w:rPr>
      </w:pPr>
      <w:r>
        <w:rPr>
          <w:rFonts w:hint="eastAsia" w:ascii="黑体" w:hAnsi="黑体" w:eastAsia="黑体"/>
          <w:bCs/>
          <w:sz w:val="30"/>
          <w:szCs w:val="30"/>
        </w:rPr>
        <w:t>二、《示范文本》的性质和适用范围</w:t>
      </w:r>
    </w:p>
    <w:p w14:paraId="792B874E">
      <w:pPr>
        <w:ind w:firstLine="600" w:firstLineChars="200"/>
        <w:rPr>
          <w:rFonts w:hint="eastAsia" w:ascii="仿宋_GB2312" w:eastAsia="仿宋_GB2312"/>
          <w:sz w:val="30"/>
          <w:szCs w:val="30"/>
        </w:rPr>
      </w:pPr>
      <w:r>
        <w:rPr>
          <w:rFonts w:hint="eastAsia" w:ascii="仿宋_GB2312" w:eastAsia="仿宋_GB2312"/>
          <w:sz w:val="30"/>
          <w:szCs w:val="30"/>
        </w:rPr>
        <w:t>《示范文本》供合同双方当事人参照使用。</w:t>
      </w:r>
    </w:p>
    <w:p w14:paraId="0DE6B2DD">
      <w:pPr>
        <w:ind w:firstLine="600" w:firstLineChars="200"/>
        <w:rPr>
          <w:rFonts w:hint="eastAsia" w:ascii="仿宋_GB2312" w:eastAsia="仿宋_GB2312"/>
          <w:sz w:val="30"/>
          <w:szCs w:val="30"/>
        </w:rPr>
      </w:pPr>
      <w:r>
        <w:rPr>
          <w:rFonts w:hint="eastAsia" w:ascii="仿宋_GB2312" w:eastAsia="仿宋_GB2312"/>
          <w:sz w:val="30"/>
          <w:szCs w:val="30"/>
        </w:rPr>
        <w:t>《示范文本》适用于房屋建筑工程以外各行业建设工程项目的主体工程和配套工程（含厂/矿区内的自备电站、道路、专用铁路、通信、各种管网</w:t>
      </w:r>
      <w:r>
        <w:rPr>
          <w:rFonts w:hint="eastAsia" w:ascii="仿宋_GB2312" w:eastAsia="仿宋_GB2312"/>
          <w:sz w:val="30"/>
          <w:szCs w:val="30"/>
          <w:lang w:eastAsia="zh-CN"/>
        </w:rPr>
        <w:t>管线</w:t>
      </w:r>
      <w:r>
        <w:rPr>
          <w:rFonts w:hint="eastAsia" w:ascii="仿宋_GB2312" w:eastAsia="仿宋_GB2312"/>
          <w:sz w:val="30"/>
          <w:szCs w:val="30"/>
        </w:rPr>
        <w:t>和配套的建筑物等全部配套工程）以及与主体工程、配套工程相关的工艺、土木、建筑、环境保护、水土保持、消防、安全、卫生、节能、防雷、抗震、照明工程等工程设计活动。</w:t>
      </w:r>
    </w:p>
    <w:p w14:paraId="69511DB2">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房屋建筑工程以外的各行业建设工程统称为</w:t>
      </w:r>
      <w:r>
        <w:rPr>
          <w:rFonts w:hint="eastAsia" w:ascii="Times New Roman" w:hAnsi="Times New Roman" w:eastAsia="仿宋_GB2312"/>
          <w:color w:val="000000"/>
          <w:sz w:val="30"/>
          <w:szCs w:val="30"/>
        </w:rPr>
        <w:t>专业建设</w:t>
      </w:r>
      <w:r>
        <w:rPr>
          <w:rFonts w:ascii="Times New Roman" w:hAnsi="Times New Roman" w:eastAsia="仿宋_GB2312"/>
          <w:color w:val="000000"/>
          <w:sz w:val="30"/>
          <w:szCs w:val="30"/>
        </w:rPr>
        <w:t>工程</w:t>
      </w:r>
      <w:r>
        <w:rPr>
          <w:rFonts w:hint="eastAsia" w:ascii="Times New Roman" w:hAnsi="Times New Roman" w:eastAsia="仿宋_GB2312"/>
          <w:color w:val="000000"/>
          <w:sz w:val="30"/>
          <w:szCs w:val="30"/>
        </w:rPr>
        <w:t>，具体包括煤炭、化工石化医药、石油天然气</w:t>
      </w:r>
      <w:r>
        <w:rPr>
          <w:rFonts w:hint="eastAsia" w:ascii="Times New Roman" w:hAnsi="Times New Roman" w:eastAsia="仿宋_GB2312"/>
          <w:color w:val="000000"/>
          <w:sz w:val="30"/>
          <w:szCs w:val="30"/>
          <w:lang w:eastAsia="zh-CN"/>
        </w:rPr>
        <w:t>（海洋石油）</w:t>
      </w:r>
      <w:r>
        <w:rPr>
          <w:rFonts w:hint="eastAsia" w:ascii="Times New Roman" w:hAnsi="Times New Roman" w:eastAsia="仿宋_GB2312"/>
          <w:color w:val="000000"/>
          <w:sz w:val="30"/>
          <w:szCs w:val="30"/>
        </w:rPr>
        <w:t>、电力、冶金、军工、机械、商物粮、核工业、电子通信广电、轻纺、建材、铁道、公路、水运、民航、市政、农林、水利、海洋等工程。</w:t>
      </w:r>
    </w:p>
    <w:p w14:paraId="03F72D75">
      <w:pPr>
        <w:spacing w:line="360" w:lineRule="auto"/>
        <w:ind w:firstLine="600" w:firstLineChars="200"/>
        <w:rPr>
          <w:rFonts w:ascii="仿宋_GB2312" w:eastAsia="仿宋_GB2312"/>
          <w:sz w:val="30"/>
          <w:szCs w:val="30"/>
        </w:rPr>
        <w:sectPr>
          <w:headerReference r:id="rId3" w:type="first"/>
          <w:footerReference r:id="rId5" w:type="first"/>
          <w:footerReference r:id="rId4" w:type="default"/>
          <w:pgSz w:w="11906" w:h="16838"/>
          <w:pgMar w:top="1418" w:right="1555" w:bottom="1418" w:left="1531" w:header="851" w:footer="992" w:gutter="0"/>
          <w:pgNumType w:start="0"/>
          <w:cols w:space="720" w:num="1"/>
          <w:titlePg/>
          <w:docGrid w:type="lines" w:linePitch="312" w:charSpace="0"/>
        </w:sectPr>
      </w:pPr>
    </w:p>
    <w:p w14:paraId="06B17303">
      <w:pPr>
        <w:pStyle w:val="86"/>
        <w:spacing w:before="120" w:beforeLines="0" w:after="120" w:afterLines="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70FB3A2D">
      <w:pPr>
        <w:pStyle w:val="19"/>
        <w:tabs>
          <w:tab w:val="right" w:leader="middleDot" w:pos="8400"/>
          <w:tab w:val="right" w:leader="dot" w:pos="8810"/>
        </w:tabs>
        <w:ind w:left="0" w:leftChars="0" w:firstLine="280" w:firstLineChars="100"/>
        <w:rPr>
          <w:rFonts w:hint="eastAsia" w:ascii="Times New Roman" w:hAnsi="Times New Roman" w:eastAsia="仿宋_GB2312"/>
          <w:b/>
          <w:sz w:val="28"/>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41"/>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41"/>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41"/>
          <w:rFonts w:ascii="Times New Roman" w:hAnsi="Times New Roman" w:eastAsia="仿宋_GB2312"/>
          <w:b/>
          <w:sz w:val="30"/>
          <w:szCs w:val="30"/>
          <w:lang/>
        </w:rPr>
        <w:t>第一部分 合同协议书</w:t>
      </w:r>
      <w:r>
        <w:rPr>
          <w:rFonts w:ascii="Times New Roman" w:hAnsi="Times New Roman" w:eastAsia="仿宋_GB2312"/>
          <w:b/>
          <w:sz w:val="30"/>
          <w:szCs w:val="30"/>
          <w:lang/>
        </w:rPr>
        <w:fldChar w:fldCharType="end"/>
      </w:r>
      <w:r>
        <w:rPr>
          <w:rFonts w:hint="eastAsia" w:ascii="Times New Roman" w:hAnsi="Times New Roman" w:eastAsia="仿宋_GB2312"/>
          <w:bCs/>
          <w:sz w:val="28"/>
          <w:szCs w:val="30"/>
        </w:rPr>
        <w:tab/>
      </w:r>
      <w:r>
        <w:rPr>
          <w:rFonts w:hint="eastAsia" w:ascii="Times New Roman" w:hAnsi="Times New Roman" w:eastAsia="仿宋_GB2312"/>
          <w:bCs/>
          <w:sz w:val="28"/>
          <w:szCs w:val="30"/>
          <w:lang w:val="en-US" w:eastAsia="zh-CN"/>
        </w:rPr>
        <w:t>7</w:t>
      </w:r>
    </w:p>
    <w:p w14:paraId="46F95946">
      <w:pPr>
        <w:pStyle w:val="19"/>
        <w:tabs>
          <w:tab w:val="right" w:leader="middleDot" w:pos="8400"/>
          <w:tab w:val="right" w:leader="dot" w:pos="8810"/>
        </w:tabs>
        <w:ind w:left="0" w:leftChars="0" w:firstLine="298" w:firstLineChars="99"/>
        <w:rPr>
          <w:rFonts w:hint="eastAsia"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41"/>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41"/>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41"/>
          <w:rFonts w:ascii="Times New Roman" w:hAnsi="Times New Roman" w:eastAsia="仿宋_GB2312"/>
          <w:b/>
          <w:sz w:val="30"/>
          <w:szCs w:val="30"/>
          <w:lang/>
        </w:rPr>
        <w:t>第二部分 通用合同</w:t>
      </w:r>
      <w:bookmarkStart w:id="2" w:name="_Hlt278392739"/>
      <w:r>
        <w:rPr>
          <w:rStyle w:val="41"/>
          <w:rFonts w:ascii="Times New Roman" w:hAnsi="Times New Roman" w:eastAsia="仿宋_GB2312"/>
          <w:b/>
          <w:sz w:val="30"/>
          <w:szCs w:val="30"/>
          <w:lang/>
        </w:rPr>
        <w:t>条</w:t>
      </w:r>
      <w:bookmarkEnd w:id="2"/>
      <w:r>
        <w:rPr>
          <w:rStyle w:val="41"/>
          <w:rFonts w:ascii="Times New Roman" w:hAnsi="Times New Roman" w:eastAsia="仿宋_GB2312"/>
          <w:b/>
          <w:sz w:val="30"/>
          <w:szCs w:val="30"/>
          <w:lang/>
        </w:rPr>
        <w:t>款</w:t>
      </w:r>
      <w:r>
        <w:rPr>
          <w:rFonts w:ascii="Times New Roman" w:hAnsi="Times New Roman" w:eastAsia="仿宋_GB2312"/>
          <w:b/>
          <w:sz w:val="30"/>
          <w:szCs w:val="30"/>
          <w:lang/>
        </w:rPr>
        <w:fldChar w:fldCharType="end"/>
      </w:r>
      <w:r>
        <w:rPr>
          <w:rFonts w:hint="eastAsia" w:ascii="Times New Roman" w:hAnsi="Times New Roman" w:eastAsia="仿宋_GB2312"/>
          <w:bCs/>
          <w:sz w:val="28"/>
          <w:szCs w:val="30"/>
        </w:rPr>
        <w:tab/>
      </w:r>
      <w:r>
        <w:rPr>
          <w:rFonts w:hint="eastAsia" w:ascii="Times New Roman" w:hAnsi="Times New Roman" w:eastAsia="仿宋_GB2312"/>
          <w:bCs/>
          <w:sz w:val="28"/>
          <w:szCs w:val="30"/>
          <w:lang/>
        </w:rPr>
        <w:t>1</w:t>
      </w:r>
      <w:r>
        <w:rPr>
          <w:rFonts w:hint="eastAsia" w:ascii="Times New Roman" w:hAnsi="Times New Roman" w:eastAsia="仿宋_GB2312"/>
          <w:bCs/>
          <w:sz w:val="28"/>
          <w:szCs w:val="30"/>
          <w:lang w:val="en-US" w:eastAsia="zh-CN"/>
        </w:rPr>
        <w:t>1</w:t>
      </w:r>
    </w:p>
    <w:p w14:paraId="2BD9E302">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 一般约定</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1</w:t>
      </w:r>
      <w:r>
        <w:rPr>
          <w:rFonts w:hint="eastAsia" w:ascii="Times New Roman" w:hAnsi="Times New Roman" w:eastAsia="仿宋_GB2312"/>
          <w:sz w:val="28"/>
          <w:szCs w:val="28"/>
          <w:lang w:val="en-US" w:eastAsia="zh-CN"/>
        </w:rPr>
        <w:t>1</w:t>
      </w:r>
    </w:p>
    <w:p w14:paraId="115ED52D">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1.1</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词语定义与解释</w:t>
      </w:r>
      <w:r>
        <w:rPr>
          <w:rFonts w:ascii="Times New Roman" w:hAnsi="Times New Roman" w:eastAsia="仿宋_GB2312"/>
          <w:sz w:val="28"/>
          <w:szCs w:val="28"/>
          <w:lang/>
        </w:rPr>
        <w:fldChar w:fldCharType="end"/>
      </w:r>
    </w:p>
    <w:p w14:paraId="797496F0">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1.2</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语言文字</w:t>
      </w:r>
      <w:r>
        <w:rPr>
          <w:rFonts w:ascii="Times New Roman" w:hAnsi="Times New Roman" w:eastAsia="仿宋_GB2312"/>
          <w:sz w:val="28"/>
          <w:szCs w:val="28"/>
          <w:lang/>
        </w:rPr>
        <w:fldChar w:fldCharType="end"/>
      </w:r>
    </w:p>
    <w:p w14:paraId="0FE9E357">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1.3</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法律</w:t>
      </w:r>
      <w:r>
        <w:rPr>
          <w:rFonts w:ascii="Times New Roman" w:hAnsi="Times New Roman" w:eastAsia="仿宋_GB2312"/>
          <w:sz w:val="28"/>
          <w:szCs w:val="28"/>
          <w:lang/>
        </w:rPr>
        <w:fldChar w:fldCharType="end"/>
      </w:r>
    </w:p>
    <w:p w14:paraId="39847244">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 xml:space="preserve">1.4 </w:t>
      </w:r>
      <w:r>
        <w:rPr>
          <w:rStyle w:val="41"/>
          <w:rFonts w:hint="eastAsia" w:ascii="Times New Roman" w:hAnsi="Times New Roman" w:eastAsia="仿宋_GB2312"/>
          <w:sz w:val="28"/>
          <w:szCs w:val="28"/>
          <w:lang/>
        </w:rPr>
        <w:t>技术</w:t>
      </w:r>
      <w:r>
        <w:rPr>
          <w:rStyle w:val="41"/>
          <w:rFonts w:ascii="Times New Roman" w:hAnsi="Times New Roman" w:eastAsia="仿宋_GB2312"/>
          <w:sz w:val="28"/>
          <w:szCs w:val="28"/>
          <w:lang/>
        </w:rPr>
        <w:t>标准</w:t>
      </w:r>
      <w:r>
        <w:rPr>
          <w:rFonts w:ascii="Times New Roman" w:hAnsi="Times New Roman" w:eastAsia="仿宋_GB2312"/>
          <w:sz w:val="28"/>
          <w:szCs w:val="28"/>
          <w:lang/>
        </w:rPr>
        <w:fldChar w:fldCharType="end"/>
      </w:r>
    </w:p>
    <w:p w14:paraId="7FD125EE">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1.5 合同文件的优先顺序</w:t>
      </w:r>
      <w:r>
        <w:rPr>
          <w:rFonts w:ascii="Times New Roman" w:hAnsi="Times New Roman" w:eastAsia="仿宋_GB2312"/>
          <w:sz w:val="28"/>
          <w:szCs w:val="28"/>
          <w:lang/>
        </w:rPr>
        <w:fldChar w:fldCharType="end"/>
      </w:r>
    </w:p>
    <w:p w14:paraId="4DB9A22E">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1.6</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联络</w:t>
      </w:r>
      <w:r>
        <w:rPr>
          <w:rFonts w:ascii="Times New Roman" w:hAnsi="Times New Roman" w:eastAsia="仿宋_GB2312"/>
          <w:sz w:val="28"/>
          <w:szCs w:val="28"/>
          <w:lang/>
        </w:rPr>
        <w:fldChar w:fldCharType="end"/>
      </w:r>
    </w:p>
    <w:p w14:paraId="67018478">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1.7</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严禁贿赂</w:t>
      </w:r>
      <w:r>
        <w:rPr>
          <w:rFonts w:ascii="Times New Roman" w:hAnsi="Times New Roman" w:eastAsia="仿宋_GB2312"/>
          <w:sz w:val="28"/>
          <w:szCs w:val="28"/>
          <w:lang/>
        </w:rPr>
        <w:fldChar w:fldCharType="end"/>
      </w:r>
    </w:p>
    <w:p w14:paraId="7035DF90">
      <w:pPr>
        <w:pStyle w:val="18"/>
        <w:tabs>
          <w:tab w:val="right" w:leader="middleDot" w:pos="8400"/>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1.8</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保密</w:t>
      </w:r>
      <w:r>
        <w:rPr>
          <w:rFonts w:ascii="Times New Roman" w:hAnsi="Times New Roman" w:eastAsia="仿宋_GB2312"/>
          <w:sz w:val="28"/>
          <w:szCs w:val="28"/>
          <w:lang/>
        </w:rPr>
        <w:fldChar w:fldCharType="end"/>
      </w:r>
    </w:p>
    <w:p w14:paraId="4C4D109F">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2. 发包人</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1</w:t>
      </w:r>
      <w:r>
        <w:rPr>
          <w:rFonts w:hint="eastAsia" w:ascii="Times New Roman" w:hAnsi="Times New Roman" w:eastAsia="仿宋_GB2312"/>
          <w:sz w:val="28"/>
          <w:szCs w:val="28"/>
          <w:lang w:val="en-US" w:eastAsia="zh-CN"/>
        </w:rPr>
        <w:t>8</w:t>
      </w:r>
    </w:p>
    <w:p w14:paraId="4C02419F">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 xml:space="preserve">2.1 </w:t>
      </w:r>
      <w:r>
        <w:rPr>
          <w:rStyle w:val="41"/>
          <w:rFonts w:hint="eastAsia" w:ascii="Times New Roman" w:hAnsi="Times New Roman" w:eastAsia="仿宋_GB2312"/>
          <w:sz w:val="28"/>
          <w:szCs w:val="28"/>
          <w:lang/>
        </w:rPr>
        <w:t>发包人一般义务</w:t>
      </w:r>
      <w:r>
        <w:rPr>
          <w:rFonts w:ascii="Times New Roman" w:hAnsi="Times New Roman" w:eastAsia="仿宋_GB2312"/>
          <w:sz w:val="28"/>
          <w:szCs w:val="28"/>
          <w:lang/>
        </w:rPr>
        <w:fldChar w:fldCharType="end"/>
      </w:r>
    </w:p>
    <w:p w14:paraId="1ECB6909">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2.2 发包人代表</w:t>
      </w:r>
      <w:r>
        <w:rPr>
          <w:rFonts w:ascii="Times New Roman" w:hAnsi="Times New Roman" w:eastAsia="仿宋_GB2312"/>
          <w:sz w:val="28"/>
          <w:szCs w:val="28"/>
          <w:lang/>
        </w:rPr>
        <w:fldChar w:fldCharType="end"/>
      </w:r>
    </w:p>
    <w:p w14:paraId="61D7CF8E">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2.3 发包人</w:t>
      </w:r>
      <w:r>
        <w:rPr>
          <w:rStyle w:val="41"/>
          <w:rFonts w:hint="eastAsia" w:ascii="Times New Roman" w:hAnsi="Times New Roman" w:eastAsia="仿宋_GB2312"/>
          <w:sz w:val="28"/>
          <w:szCs w:val="28"/>
          <w:lang/>
        </w:rPr>
        <w:t>决定</w:t>
      </w:r>
      <w:r>
        <w:rPr>
          <w:rFonts w:ascii="Times New Roman" w:hAnsi="Times New Roman" w:eastAsia="仿宋_GB2312"/>
          <w:sz w:val="28"/>
          <w:szCs w:val="28"/>
          <w:lang/>
        </w:rPr>
        <w:fldChar w:fldCharType="end"/>
      </w:r>
    </w:p>
    <w:p w14:paraId="1764C4CE">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2.4</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支付合同价款</w:t>
      </w:r>
      <w:r>
        <w:rPr>
          <w:rFonts w:ascii="Times New Roman" w:hAnsi="Times New Roman" w:eastAsia="仿宋_GB2312"/>
          <w:sz w:val="28"/>
          <w:szCs w:val="28"/>
          <w:lang/>
        </w:rPr>
        <w:fldChar w:fldCharType="end"/>
      </w:r>
    </w:p>
    <w:p w14:paraId="74302C1D">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2.5</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设计文件接收</w:t>
      </w:r>
      <w:r>
        <w:rPr>
          <w:rFonts w:ascii="Times New Roman" w:hAnsi="Times New Roman" w:eastAsia="仿宋_GB2312"/>
          <w:sz w:val="28"/>
          <w:szCs w:val="28"/>
          <w:lang/>
        </w:rPr>
        <w:fldChar w:fldCharType="end"/>
      </w:r>
    </w:p>
    <w:p w14:paraId="142CFC02">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 xml:space="preserve">3. </w:t>
      </w:r>
      <w:r>
        <w:rPr>
          <w:rStyle w:val="41"/>
          <w:rFonts w:hint="eastAsia" w:ascii="Times New Roman" w:hAnsi="Times New Roman" w:eastAsia="仿宋_GB2312"/>
          <w:sz w:val="28"/>
          <w:szCs w:val="28"/>
          <w:lang/>
        </w:rPr>
        <w:t>设计</w:t>
      </w:r>
      <w:r>
        <w:rPr>
          <w:rStyle w:val="41"/>
          <w:rFonts w:ascii="Times New Roman" w:hAnsi="Times New Roman" w:eastAsia="仿宋_GB2312"/>
          <w:sz w:val="28"/>
          <w:szCs w:val="28"/>
          <w:lang/>
        </w:rPr>
        <w:t>人</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2</w:t>
      </w:r>
      <w:r>
        <w:rPr>
          <w:rFonts w:hint="eastAsia" w:ascii="Times New Roman" w:hAnsi="Times New Roman" w:eastAsia="仿宋_GB2312"/>
          <w:sz w:val="28"/>
          <w:szCs w:val="28"/>
          <w:lang w:val="en-US" w:eastAsia="zh-CN"/>
        </w:rPr>
        <w:t>0</w:t>
      </w:r>
    </w:p>
    <w:p w14:paraId="09CCA7C5">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 xml:space="preserve">3.1 </w:t>
      </w:r>
      <w:r>
        <w:rPr>
          <w:rStyle w:val="41"/>
          <w:rFonts w:hint="eastAsia" w:ascii="Times New Roman" w:hAnsi="Times New Roman" w:eastAsia="仿宋_GB2312"/>
          <w:sz w:val="28"/>
          <w:szCs w:val="28"/>
          <w:lang/>
        </w:rPr>
        <w:t>设计</w:t>
      </w:r>
      <w:r>
        <w:rPr>
          <w:rStyle w:val="41"/>
          <w:rFonts w:ascii="Times New Roman" w:hAnsi="Times New Roman" w:eastAsia="仿宋_GB2312"/>
          <w:sz w:val="28"/>
          <w:szCs w:val="28"/>
          <w:lang/>
        </w:rPr>
        <w:t>人一般义务</w:t>
      </w:r>
      <w:r>
        <w:rPr>
          <w:rFonts w:ascii="Times New Roman" w:hAnsi="Times New Roman" w:eastAsia="仿宋_GB2312"/>
          <w:sz w:val="28"/>
          <w:szCs w:val="28"/>
          <w:lang/>
        </w:rPr>
        <w:fldChar w:fldCharType="end"/>
      </w:r>
    </w:p>
    <w:p w14:paraId="26A988CA">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3.2 项目负责人</w:t>
      </w:r>
      <w:r>
        <w:rPr>
          <w:rFonts w:ascii="Times New Roman" w:hAnsi="Times New Roman" w:eastAsia="仿宋_GB2312"/>
          <w:sz w:val="28"/>
          <w:szCs w:val="28"/>
          <w:lang/>
        </w:rPr>
        <w:fldChar w:fldCharType="end"/>
      </w:r>
    </w:p>
    <w:p w14:paraId="7C99788B">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 xml:space="preserve">3.3 </w:t>
      </w:r>
      <w:r>
        <w:rPr>
          <w:rStyle w:val="41"/>
          <w:rFonts w:hint="eastAsia" w:ascii="Times New Roman" w:hAnsi="Times New Roman" w:eastAsia="仿宋_GB2312"/>
          <w:sz w:val="28"/>
          <w:szCs w:val="28"/>
          <w:lang/>
        </w:rPr>
        <w:t>设计</w:t>
      </w:r>
      <w:r>
        <w:rPr>
          <w:rStyle w:val="41"/>
          <w:rFonts w:ascii="Times New Roman" w:hAnsi="Times New Roman" w:eastAsia="仿宋_GB2312"/>
          <w:sz w:val="28"/>
          <w:szCs w:val="28"/>
          <w:lang/>
        </w:rPr>
        <w:t>人人员</w:t>
      </w:r>
      <w:r>
        <w:rPr>
          <w:rFonts w:ascii="Times New Roman" w:hAnsi="Times New Roman" w:eastAsia="仿宋_GB2312"/>
          <w:sz w:val="28"/>
          <w:szCs w:val="28"/>
          <w:lang/>
        </w:rPr>
        <w:fldChar w:fldCharType="end"/>
      </w:r>
    </w:p>
    <w:p w14:paraId="457C77A7">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3.4</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设计</w:t>
      </w:r>
      <w:r>
        <w:rPr>
          <w:rStyle w:val="41"/>
          <w:rFonts w:ascii="Times New Roman" w:hAnsi="Times New Roman" w:eastAsia="仿宋_GB2312"/>
          <w:sz w:val="28"/>
          <w:szCs w:val="28"/>
          <w:lang/>
        </w:rPr>
        <w:t>分包</w:t>
      </w:r>
      <w:r>
        <w:rPr>
          <w:rFonts w:ascii="Times New Roman" w:hAnsi="Times New Roman" w:eastAsia="仿宋_GB2312"/>
          <w:sz w:val="28"/>
          <w:szCs w:val="28"/>
          <w:lang/>
        </w:rPr>
        <w:fldChar w:fldCharType="end"/>
      </w:r>
    </w:p>
    <w:p w14:paraId="29E6361A">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3.5</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联合体</w:t>
      </w:r>
      <w:r>
        <w:rPr>
          <w:rFonts w:ascii="Times New Roman" w:hAnsi="Times New Roman" w:eastAsia="仿宋_GB2312"/>
          <w:sz w:val="28"/>
          <w:szCs w:val="28"/>
          <w:lang/>
        </w:rPr>
        <w:fldChar w:fldCharType="end"/>
      </w:r>
    </w:p>
    <w:p w14:paraId="7B4DC119">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 工程</w:t>
      </w:r>
      <w:r>
        <w:rPr>
          <w:rStyle w:val="41"/>
          <w:rFonts w:hint="eastAsia" w:ascii="Times New Roman" w:hAnsi="Times New Roman" w:eastAsia="仿宋_GB2312"/>
          <w:sz w:val="28"/>
          <w:szCs w:val="28"/>
          <w:lang/>
        </w:rPr>
        <w:t>设计</w:t>
      </w:r>
      <w:r>
        <w:rPr>
          <w:rFonts w:ascii="Times New Roman" w:hAnsi="Times New Roman" w:eastAsia="仿宋_GB2312"/>
          <w:sz w:val="28"/>
          <w:szCs w:val="28"/>
          <w:lang/>
        </w:rPr>
        <w:fldChar w:fldCharType="end"/>
      </w:r>
      <w:r>
        <w:rPr>
          <w:rStyle w:val="41"/>
          <w:rFonts w:hint="eastAsia" w:ascii="Times New Roman" w:hAnsi="Times New Roman" w:eastAsia="仿宋_GB2312"/>
          <w:sz w:val="28"/>
          <w:szCs w:val="28"/>
          <w:lang/>
        </w:rPr>
        <w:t>资料</w:t>
      </w:r>
      <w:r>
        <w:rPr>
          <w:rFonts w:hint="eastAsia" w:ascii="Times New Roman" w:hAnsi="Times New Roman" w:eastAsia="仿宋_GB2312"/>
          <w:sz w:val="28"/>
          <w:szCs w:val="28"/>
        </w:rPr>
        <w:tab/>
      </w:r>
      <w:r>
        <w:rPr>
          <w:rFonts w:hint="eastAsia" w:ascii="Times New Roman" w:hAnsi="Times New Roman" w:eastAsia="仿宋_GB2312"/>
          <w:sz w:val="28"/>
          <w:szCs w:val="28"/>
          <w:lang/>
        </w:rPr>
        <w:t>2</w:t>
      </w:r>
      <w:r>
        <w:rPr>
          <w:rFonts w:hint="eastAsia" w:ascii="Times New Roman" w:hAnsi="Times New Roman" w:eastAsia="仿宋_GB2312"/>
          <w:sz w:val="28"/>
          <w:szCs w:val="28"/>
          <w:lang w:val="en-US" w:eastAsia="zh-CN"/>
        </w:rPr>
        <w:t>3</w:t>
      </w:r>
    </w:p>
    <w:p w14:paraId="16F019E3">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提供工程设计资料</w:t>
      </w:r>
      <w:r>
        <w:rPr>
          <w:rFonts w:ascii="Times New Roman" w:hAnsi="Times New Roman" w:eastAsia="仿宋_GB2312"/>
          <w:sz w:val="28"/>
          <w:szCs w:val="28"/>
          <w:lang/>
        </w:rPr>
        <w:fldChar w:fldCharType="end"/>
      </w:r>
    </w:p>
    <w:p w14:paraId="405F35BE">
      <w:pPr>
        <w:pStyle w:val="18"/>
        <w:tabs>
          <w:tab w:val="right" w:leader="middleDot" w:pos="8400"/>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.2</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逾期提供的责任</w:t>
      </w:r>
      <w:r>
        <w:rPr>
          <w:rFonts w:ascii="Times New Roman" w:hAnsi="Times New Roman" w:eastAsia="仿宋_GB2312"/>
          <w:sz w:val="28"/>
          <w:szCs w:val="28"/>
          <w:lang/>
        </w:rPr>
        <w:fldChar w:fldCharType="end"/>
      </w:r>
    </w:p>
    <w:p w14:paraId="0C4CA66D">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工程设计要求</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2</w:t>
      </w:r>
      <w:r>
        <w:rPr>
          <w:rFonts w:hint="eastAsia" w:ascii="Times New Roman" w:hAnsi="Times New Roman" w:eastAsia="仿宋_GB2312"/>
          <w:sz w:val="28"/>
          <w:szCs w:val="28"/>
          <w:lang w:val="en-US" w:eastAsia="zh-CN"/>
        </w:rPr>
        <w:t>4</w:t>
      </w:r>
    </w:p>
    <w:p w14:paraId="5FCB0598">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工程设计一般要求</w:t>
      </w:r>
      <w:r>
        <w:rPr>
          <w:rFonts w:ascii="Times New Roman" w:hAnsi="Times New Roman" w:eastAsia="仿宋_GB2312"/>
          <w:sz w:val="28"/>
          <w:szCs w:val="28"/>
          <w:lang/>
        </w:rPr>
        <w:fldChar w:fldCharType="end"/>
      </w:r>
    </w:p>
    <w:p w14:paraId="30A0E7A2">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 xml:space="preserve">.2 </w:t>
      </w:r>
      <w:r>
        <w:rPr>
          <w:rStyle w:val="41"/>
          <w:rFonts w:hint="eastAsia" w:ascii="Times New Roman" w:hAnsi="Times New Roman" w:eastAsia="仿宋_GB2312"/>
          <w:sz w:val="28"/>
          <w:szCs w:val="28"/>
          <w:lang/>
        </w:rPr>
        <w:t>工程设计保证措施</w:t>
      </w:r>
      <w:r>
        <w:rPr>
          <w:rFonts w:ascii="Times New Roman" w:hAnsi="Times New Roman" w:eastAsia="仿宋_GB2312"/>
          <w:sz w:val="28"/>
          <w:szCs w:val="28"/>
          <w:lang/>
        </w:rPr>
        <w:fldChar w:fldCharType="end"/>
      </w:r>
    </w:p>
    <w:p w14:paraId="55980493">
      <w:pPr>
        <w:pStyle w:val="18"/>
        <w:tabs>
          <w:tab w:val="right" w:leader="middleDot" w:pos="8400"/>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 xml:space="preserve">.3 </w:t>
      </w:r>
      <w:r>
        <w:rPr>
          <w:rStyle w:val="41"/>
          <w:rFonts w:hint="eastAsia" w:ascii="Times New Roman" w:hAnsi="Times New Roman" w:eastAsia="仿宋_GB2312"/>
          <w:sz w:val="28"/>
          <w:szCs w:val="28"/>
          <w:lang/>
        </w:rPr>
        <w:t>工程设计文件的要求</w:t>
      </w:r>
      <w:r>
        <w:rPr>
          <w:rFonts w:ascii="Times New Roman" w:hAnsi="Times New Roman" w:eastAsia="仿宋_GB2312"/>
          <w:sz w:val="28"/>
          <w:szCs w:val="28"/>
          <w:lang/>
        </w:rPr>
        <w:fldChar w:fldCharType="end"/>
      </w:r>
    </w:p>
    <w:p w14:paraId="531E99AA">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w:t>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不合格工程设计文件的处理</w:t>
      </w:r>
      <w:r>
        <w:rPr>
          <w:rFonts w:ascii="Times New Roman" w:hAnsi="Times New Roman" w:eastAsia="仿宋_GB2312"/>
          <w:sz w:val="28"/>
          <w:szCs w:val="28"/>
          <w:lang/>
        </w:rPr>
        <w:fldChar w:fldCharType="end"/>
      </w:r>
    </w:p>
    <w:p w14:paraId="0CBB9532">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工程设计</w:t>
      </w:r>
      <w:r>
        <w:rPr>
          <w:rStyle w:val="41"/>
          <w:rFonts w:ascii="Times New Roman" w:hAnsi="Times New Roman" w:eastAsia="仿宋_GB2312"/>
          <w:sz w:val="28"/>
          <w:szCs w:val="28"/>
          <w:lang/>
        </w:rPr>
        <w:t>进度</w:t>
      </w:r>
      <w:r>
        <w:rPr>
          <w:rStyle w:val="41"/>
          <w:rFonts w:hint="eastAsia" w:ascii="Times New Roman" w:hAnsi="Times New Roman" w:eastAsia="仿宋_GB2312"/>
          <w:sz w:val="28"/>
          <w:szCs w:val="28"/>
          <w:lang/>
        </w:rPr>
        <w:t>与周期</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2</w:t>
      </w:r>
      <w:r>
        <w:rPr>
          <w:rFonts w:hint="eastAsia" w:ascii="Times New Roman" w:hAnsi="Times New Roman" w:eastAsia="仿宋_GB2312"/>
          <w:sz w:val="28"/>
          <w:szCs w:val="28"/>
          <w:lang w:val="en-US" w:eastAsia="zh-CN"/>
        </w:rPr>
        <w:t>6</w:t>
      </w:r>
    </w:p>
    <w:p w14:paraId="3D2D05CD">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工程设计进度计划</w:t>
      </w:r>
      <w:r>
        <w:rPr>
          <w:rFonts w:ascii="Times New Roman" w:hAnsi="Times New Roman" w:eastAsia="仿宋_GB2312"/>
          <w:sz w:val="28"/>
          <w:szCs w:val="28"/>
          <w:lang/>
        </w:rPr>
        <w:fldChar w:fldCharType="end"/>
      </w:r>
    </w:p>
    <w:p w14:paraId="15B55342">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 xml:space="preserve">.2 </w:t>
      </w:r>
      <w:r>
        <w:rPr>
          <w:rStyle w:val="41"/>
          <w:rFonts w:hint="eastAsia" w:ascii="Times New Roman" w:hAnsi="Times New Roman" w:eastAsia="仿宋_GB2312"/>
          <w:sz w:val="28"/>
          <w:szCs w:val="28"/>
          <w:lang/>
        </w:rPr>
        <w:t>工程设计开始</w:t>
      </w:r>
      <w:r>
        <w:rPr>
          <w:rFonts w:ascii="Times New Roman" w:hAnsi="Times New Roman" w:eastAsia="仿宋_GB2312"/>
          <w:sz w:val="28"/>
          <w:szCs w:val="28"/>
          <w:lang/>
        </w:rPr>
        <w:fldChar w:fldCharType="end"/>
      </w:r>
    </w:p>
    <w:p w14:paraId="3B48134D">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 xml:space="preserve">.3 </w:t>
      </w:r>
      <w:r>
        <w:rPr>
          <w:rStyle w:val="41"/>
          <w:rFonts w:hint="eastAsia" w:ascii="Times New Roman" w:hAnsi="Times New Roman" w:eastAsia="仿宋_GB2312"/>
          <w:sz w:val="28"/>
          <w:szCs w:val="28"/>
          <w:lang/>
        </w:rPr>
        <w:t>工程设计进度延误</w:t>
      </w:r>
      <w:r>
        <w:rPr>
          <w:rFonts w:ascii="Times New Roman" w:hAnsi="Times New Roman" w:eastAsia="仿宋_GB2312"/>
          <w:sz w:val="28"/>
          <w:szCs w:val="28"/>
          <w:lang/>
        </w:rPr>
        <w:fldChar w:fldCharType="end"/>
      </w:r>
    </w:p>
    <w:p w14:paraId="2DD2A2E6">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.4</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暂停设计</w:t>
      </w:r>
      <w:r>
        <w:rPr>
          <w:rFonts w:ascii="Times New Roman" w:hAnsi="Times New Roman" w:eastAsia="仿宋_GB2312"/>
          <w:sz w:val="28"/>
          <w:szCs w:val="28"/>
          <w:lang/>
        </w:rPr>
        <w:fldChar w:fldCharType="end"/>
      </w:r>
    </w:p>
    <w:p w14:paraId="5AE9E73E">
      <w:pPr>
        <w:pStyle w:val="18"/>
        <w:tabs>
          <w:tab w:val="right" w:leader="middleDot" w:pos="8400"/>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.5</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提前交付工程设计文件</w:t>
      </w:r>
      <w:r>
        <w:rPr>
          <w:rFonts w:ascii="Times New Roman" w:hAnsi="Times New Roman" w:eastAsia="仿宋_GB2312"/>
          <w:sz w:val="28"/>
          <w:szCs w:val="28"/>
          <w:lang/>
        </w:rPr>
        <w:fldChar w:fldCharType="end"/>
      </w:r>
    </w:p>
    <w:p w14:paraId="09F51DED">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ascii="Times New Roman" w:hAnsi="Times New Roman"/>
          <w:sz w:val="28"/>
          <w:lang/>
        </w:rPr>
      </w:pPr>
      <w:r>
        <w:rPr>
          <w:rFonts w:ascii="Times New Roman" w:hAnsi="Times New Roman"/>
          <w:sz w:val="28"/>
          <w:szCs w:val="28"/>
          <w:lang/>
        </w:rPr>
        <w:t>7</w:t>
      </w:r>
      <w:r>
        <w:rPr>
          <w:rFonts w:ascii="Times New Roman" w:hAnsi="Times New Roman"/>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szCs w:val="28"/>
          <w:lang/>
        </w:rPr>
        <w:instrText xml:space="preserve">HYPERLINK \l "_Toc351203562"</w:instrText>
      </w:r>
      <w:r>
        <w:rPr>
          <w:rStyle w:val="41"/>
          <w:rFonts w:ascii="Times New Roman" w:hAnsi="Times New Roman" w:eastAsia="仿宋_GB2312"/>
          <w:sz w:val="28"/>
          <w:szCs w:val="28"/>
          <w:lang/>
        </w:rPr>
        <w:instrText xml:space="preserve"> </w:instrText>
      </w:r>
      <w:r>
        <w:rPr>
          <w:rFonts w:ascii="Times New Roman" w:hAnsi="Times New Roman"/>
          <w:sz w:val="28"/>
          <w:szCs w:val="28"/>
          <w:lang/>
        </w:rPr>
        <w:fldChar w:fldCharType="separate"/>
      </w:r>
      <w:r>
        <w:rPr>
          <w:rStyle w:val="41"/>
          <w:rFonts w:ascii="Times New Roman" w:hAnsi="Times New Roman" w:eastAsia="仿宋_GB2312"/>
          <w:sz w:val="28"/>
          <w:szCs w:val="28"/>
          <w:lang/>
        </w:rPr>
        <w:t>. 工程设计文件交付</w:t>
      </w:r>
      <w:r>
        <w:rPr>
          <w:rFonts w:ascii="Times New Roman" w:hAnsi="Times New Roman"/>
          <w:sz w:val="28"/>
          <w:lang/>
        </w:rPr>
        <w:fldChar w:fldCharType="end"/>
      </w:r>
      <w:r>
        <w:rPr>
          <w:rFonts w:hint="eastAsia" w:ascii="Times New Roman" w:hAnsi="Times New Roman"/>
          <w:sz w:val="28"/>
        </w:rPr>
        <w:tab/>
      </w:r>
      <w:r>
        <w:rPr>
          <w:rFonts w:ascii="Times New Roman" w:hAnsi="Times New Roman"/>
          <w:sz w:val="28"/>
          <w:szCs w:val="28"/>
          <w:lang/>
        </w:rPr>
        <w:t>3</w:t>
      </w:r>
      <w:r>
        <w:rPr>
          <w:rFonts w:hint="eastAsia" w:ascii="Times New Roman" w:hAnsi="Times New Roman"/>
          <w:sz w:val="28"/>
          <w:szCs w:val="28"/>
          <w:lang w:val="en-US" w:eastAsia="zh-CN"/>
        </w:rPr>
        <w:t>1</w:t>
      </w:r>
    </w:p>
    <w:p w14:paraId="6EB14F01">
      <w:pPr>
        <w:pStyle w:val="28"/>
        <w:tabs>
          <w:tab w:val="right" w:leader="middleDot" w:pos="8400"/>
          <w:tab w:val="clear" w:pos="1890"/>
          <w:tab w:val="clear" w:pos="8296"/>
        </w:tabs>
        <w:ind w:firstLine="280" w:firstLineChars="100"/>
        <w:rPr>
          <w:rFonts w:hint="eastAsia"/>
          <w:sz w:val="28"/>
          <w:lang/>
        </w:rPr>
      </w:pPr>
      <w:r>
        <w:rPr>
          <w:rFonts w:ascii="Times New Roman" w:hAnsi="Times New Roman"/>
          <w:sz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lang/>
        </w:rPr>
        <w:instrText xml:space="preserve">HYPERLINK \l "_Toc351203562"</w:instrText>
      </w:r>
      <w:r>
        <w:rPr>
          <w:rStyle w:val="41"/>
          <w:rFonts w:ascii="Times New Roman" w:hAnsi="Times New Roman" w:eastAsia="仿宋_GB2312"/>
          <w:sz w:val="28"/>
          <w:szCs w:val="28"/>
          <w:lang/>
        </w:rPr>
        <w:instrText xml:space="preserve"> </w:instrText>
      </w:r>
      <w:r>
        <w:rPr>
          <w:rFonts w:ascii="Times New Roman" w:hAnsi="Times New Roman"/>
          <w:sz w:val="28"/>
          <w:lang/>
        </w:rPr>
        <w:fldChar w:fldCharType="separate"/>
      </w:r>
      <w:r>
        <w:rPr>
          <w:rStyle w:val="41"/>
          <w:rFonts w:ascii="Times New Roman" w:hAnsi="Times New Roman" w:eastAsia="仿宋_GB2312"/>
          <w:sz w:val="28"/>
          <w:szCs w:val="28"/>
          <w:lang/>
        </w:rPr>
        <w:t>8. 工程设计文件审查</w:t>
      </w:r>
      <w:r>
        <w:rPr>
          <w:rFonts w:ascii="Times New Roman" w:hAnsi="Times New Roman"/>
          <w:sz w:val="28"/>
          <w:lang/>
        </w:rPr>
        <w:fldChar w:fldCharType="end"/>
      </w:r>
      <w:r>
        <w:rPr>
          <w:rFonts w:hint="eastAsia" w:ascii="Times New Roman" w:hAnsi="Times New Roman"/>
          <w:sz w:val="28"/>
        </w:rPr>
        <w:tab/>
      </w:r>
      <w:r>
        <w:rPr>
          <w:rFonts w:ascii="Times New Roman" w:hAnsi="Times New Roman"/>
          <w:sz w:val="28"/>
          <w:szCs w:val="28"/>
          <w:lang/>
        </w:rPr>
        <w:t>3</w:t>
      </w:r>
      <w:r>
        <w:rPr>
          <w:rFonts w:hint="eastAsia" w:ascii="Times New Roman" w:hAnsi="Times New Roman"/>
          <w:sz w:val="28"/>
          <w:szCs w:val="28"/>
          <w:lang w:val="en-US" w:eastAsia="zh-CN"/>
        </w:rPr>
        <w:t>1</w:t>
      </w:r>
    </w:p>
    <w:p w14:paraId="00A8389E">
      <w:pPr>
        <w:pStyle w:val="28"/>
        <w:tabs>
          <w:tab w:val="right" w:leader="middleDot" w:pos="8400"/>
          <w:tab w:val="clear" w:pos="1890"/>
          <w:tab w:val="clear" w:pos="8296"/>
        </w:tabs>
        <w:ind w:firstLine="280" w:firstLineChars="100"/>
        <w:rPr>
          <w:rFonts w:hint="eastAsia"/>
          <w:sz w:val="28"/>
          <w:szCs w:val="28"/>
          <w:lang/>
        </w:rPr>
      </w:pPr>
      <w:r>
        <w:rPr>
          <w:rFonts w:ascii="Times New Roman" w:hAnsi="Times New Roman"/>
          <w:sz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lang/>
        </w:rPr>
        <w:instrText xml:space="preserve">HYPERLINK \l "_Toc351203562"</w:instrText>
      </w:r>
      <w:r>
        <w:rPr>
          <w:rStyle w:val="41"/>
          <w:rFonts w:ascii="Times New Roman" w:hAnsi="Times New Roman" w:eastAsia="仿宋_GB2312"/>
          <w:sz w:val="28"/>
          <w:szCs w:val="28"/>
          <w:lang/>
        </w:rPr>
        <w:instrText xml:space="preserve"> </w:instrText>
      </w:r>
      <w:r>
        <w:rPr>
          <w:rFonts w:ascii="Times New Roman" w:hAnsi="Times New Roman"/>
          <w:sz w:val="28"/>
          <w:lang/>
        </w:rPr>
        <w:fldChar w:fldCharType="separate"/>
      </w:r>
      <w:r>
        <w:rPr>
          <w:rStyle w:val="41"/>
          <w:rFonts w:ascii="Times New Roman" w:hAnsi="Times New Roman" w:eastAsia="仿宋_GB2312"/>
          <w:sz w:val="28"/>
          <w:szCs w:val="28"/>
          <w:lang/>
        </w:rPr>
        <w:t>9. 施工现场配合服务</w:t>
      </w:r>
      <w:r>
        <w:rPr>
          <w:rFonts w:ascii="Times New Roman" w:hAnsi="Times New Roman"/>
          <w:sz w:val="28"/>
          <w:lang/>
        </w:rPr>
        <w:fldChar w:fldCharType="end"/>
      </w:r>
      <w:r>
        <w:rPr>
          <w:rFonts w:hint="eastAsia" w:ascii="Times New Roman" w:hAnsi="Times New Roman"/>
          <w:sz w:val="28"/>
        </w:rPr>
        <w:tab/>
      </w:r>
      <w:r>
        <w:rPr>
          <w:rFonts w:ascii="Times New Roman" w:hAnsi="Times New Roman"/>
          <w:sz w:val="28"/>
          <w:szCs w:val="28"/>
          <w:lang/>
        </w:rPr>
        <w:t>3</w:t>
      </w:r>
      <w:r>
        <w:rPr>
          <w:rFonts w:hint="eastAsia" w:ascii="Times New Roman" w:hAnsi="Times New Roman"/>
          <w:sz w:val="28"/>
          <w:szCs w:val="28"/>
          <w:lang w:val="en-US" w:eastAsia="zh-CN"/>
        </w:rPr>
        <w:t>4</w:t>
      </w:r>
    </w:p>
    <w:p w14:paraId="48128A4E">
      <w:pPr>
        <w:pStyle w:val="28"/>
        <w:tabs>
          <w:tab w:val="right" w:leader="middleDot" w:pos="8400"/>
          <w:tab w:val="clear" w:pos="1890"/>
          <w:tab w:val="clear" w:pos="8296"/>
        </w:tabs>
        <w:ind w:firstLine="280" w:firstLineChars="100"/>
        <w:rPr>
          <w:rFonts w:hint="eastAsia"/>
          <w:sz w:val="28"/>
          <w:szCs w:val="28"/>
          <w:lang/>
        </w:rPr>
      </w:pPr>
      <w:r>
        <w:rPr>
          <w:rFonts w:ascii="Times New Roman" w:hAnsi="Times New Roman"/>
          <w:sz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lang/>
        </w:rPr>
        <w:instrText xml:space="preserve">HYPERLINK \l "_Toc351203562"</w:instrText>
      </w:r>
      <w:r>
        <w:rPr>
          <w:rStyle w:val="41"/>
          <w:rFonts w:ascii="Times New Roman" w:hAnsi="Times New Roman" w:eastAsia="仿宋_GB2312"/>
          <w:sz w:val="28"/>
          <w:szCs w:val="28"/>
          <w:lang/>
        </w:rPr>
        <w:instrText xml:space="preserve"> </w:instrText>
      </w:r>
      <w:r>
        <w:rPr>
          <w:rFonts w:ascii="Times New Roman" w:hAnsi="Times New Roman"/>
          <w:sz w:val="28"/>
          <w:lang/>
        </w:rPr>
        <w:fldChar w:fldCharType="separate"/>
      </w:r>
      <w:r>
        <w:rPr>
          <w:rStyle w:val="41"/>
          <w:rFonts w:ascii="Times New Roman" w:hAnsi="Times New Roman" w:eastAsia="仿宋_GB2312"/>
          <w:sz w:val="28"/>
          <w:szCs w:val="28"/>
          <w:lang/>
        </w:rPr>
        <w:t>10. 合同价款与支付</w:t>
      </w:r>
      <w:r>
        <w:rPr>
          <w:rFonts w:ascii="Times New Roman" w:hAnsi="Times New Roman"/>
          <w:sz w:val="28"/>
          <w:lang/>
        </w:rPr>
        <w:fldChar w:fldCharType="end"/>
      </w:r>
      <w:r>
        <w:rPr>
          <w:rFonts w:hint="eastAsia" w:ascii="Times New Roman" w:hAnsi="Times New Roman"/>
          <w:sz w:val="28"/>
        </w:rPr>
        <w:tab/>
      </w:r>
      <w:r>
        <w:rPr>
          <w:rFonts w:ascii="Times New Roman" w:hAnsi="Times New Roman"/>
          <w:sz w:val="28"/>
          <w:szCs w:val="28"/>
          <w:lang/>
        </w:rPr>
        <w:t>3</w:t>
      </w:r>
      <w:r>
        <w:rPr>
          <w:rFonts w:hint="eastAsia" w:ascii="Times New Roman" w:hAnsi="Times New Roman"/>
          <w:sz w:val="28"/>
          <w:szCs w:val="28"/>
          <w:lang w:val="en-US" w:eastAsia="zh-CN"/>
        </w:rPr>
        <w:t>4</w:t>
      </w:r>
    </w:p>
    <w:p w14:paraId="62BFB536">
      <w:pPr>
        <w:pStyle w:val="18"/>
        <w:tabs>
          <w:tab w:val="right" w:leader="middleDot" w:pos="8400"/>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10</w:t>
      </w:r>
      <w:r>
        <w:rPr>
          <w:rStyle w:val="41"/>
          <w:rFonts w:ascii="Times New Roman" w:hAnsi="Times New Roman" w:eastAsia="仿宋_GB2312"/>
          <w:sz w:val="28"/>
          <w:szCs w:val="28"/>
          <w:lang/>
        </w:rPr>
        <w:t>.</w:t>
      </w:r>
      <w:r>
        <w:rPr>
          <w:rStyle w:val="41"/>
          <w:rFonts w:hint="eastAsia" w:ascii="Times New Roman" w:hAnsi="Times New Roman" w:eastAsia="仿宋_GB2312"/>
          <w:sz w:val="28"/>
          <w:szCs w:val="28"/>
          <w:lang/>
        </w:rPr>
        <w:t>1</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合同价款组成</w:t>
      </w:r>
      <w:r>
        <w:rPr>
          <w:rFonts w:ascii="Times New Roman" w:hAnsi="Times New Roman" w:eastAsia="仿宋_GB2312"/>
          <w:sz w:val="28"/>
          <w:szCs w:val="28"/>
          <w:lang/>
        </w:rPr>
        <w:fldChar w:fldCharType="end"/>
      </w:r>
    </w:p>
    <w:p w14:paraId="52BFCBE6">
      <w:pPr>
        <w:pStyle w:val="1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10</w:t>
      </w:r>
      <w:r>
        <w:rPr>
          <w:rStyle w:val="41"/>
          <w:rFonts w:ascii="Times New Roman" w:hAnsi="Times New Roman" w:eastAsia="仿宋_GB2312"/>
          <w:sz w:val="28"/>
          <w:szCs w:val="28"/>
          <w:lang/>
        </w:rPr>
        <w:t>.</w:t>
      </w:r>
      <w:r>
        <w:rPr>
          <w:rStyle w:val="41"/>
          <w:rFonts w:hint="eastAsia" w:ascii="Times New Roman" w:hAnsi="Times New Roman" w:eastAsia="仿宋_GB2312"/>
          <w:sz w:val="28"/>
          <w:szCs w:val="28"/>
          <w:lang/>
        </w:rPr>
        <w:t>2</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合同价格形式</w:t>
      </w:r>
      <w:bookmarkStart w:id="3" w:name="_Hlt370150698"/>
      <w:bookmarkEnd w:id="3"/>
      <w:bookmarkStart w:id="4" w:name="_Hlt370150699"/>
      <w:bookmarkEnd w:id="4"/>
      <w:r>
        <w:rPr>
          <w:rFonts w:ascii="Times New Roman" w:hAnsi="Times New Roman" w:eastAsia="仿宋_GB2312"/>
          <w:sz w:val="28"/>
          <w:szCs w:val="28"/>
          <w:lang/>
        </w:rPr>
        <w:fldChar w:fldCharType="end"/>
      </w:r>
    </w:p>
    <w:p w14:paraId="7AD1DEEF">
      <w:pPr>
        <w:pStyle w:val="1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10</w:t>
      </w:r>
      <w:r>
        <w:rPr>
          <w:rStyle w:val="41"/>
          <w:rFonts w:ascii="Times New Roman" w:hAnsi="Times New Roman" w:eastAsia="仿宋_GB2312"/>
          <w:sz w:val="28"/>
          <w:szCs w:val="28"/>
          <w:lang/>
        </w:rPr>
        <w:t>.</w:t>
      </w:r>
      <w:r>
        <w:rPr>
          <w:rStyle w:val="41"/>
          <w:rFonts w:hint="eastAsia" w:ascii="Times New Roman" w:hAnsi="Times New Roman" w:eastAsia="仿宋_GB2312"/>
          <w:sz w:val="28"/>
          <w:szCs w:val="28"/>
          <w:lang/>
        </w:rPr>
        <w:t>3</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定金</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或预付款</w:t>
      </w:r>
    </w:p>
    <w:p w14:paraId="256CC96B">
      <w:pPr>
        <w:pStyle w:val="1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10</w:t>
      </w:r>
      <w:r>
        <w:rPr>
          <w:rStyle w:val="41"/>
          <w:rFonts w:ascii="Times New Roman" w:hAnsi="Times New Roman" w:eastAsia="仿宋_GB2312"/>
          <w:sz w:val="28"/>
          <w:szCs w:val="28"/>
          <w:lang/>
        </w:rPr>
        <w:t>.</w:t>
      </w:r>
      <w:r>
        <w:rPr>
          <w:rStyle w:val="41"/>
          <w:rFonts w:hint="eastAsia" w:ascii="Times New Roman" w:hAnsi="Times New Roman" w:eastAsia="仿宋_GB2312"/>
          <w:sz w:val="28"/>
          <w:szCs w:val="28"/>
          <w:lang/>
        </w:rPr>
        <w:t>4</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进度款支付</w:t>
      </w:r>
      <w:r>
        <w:rPr>
          <w:rFonts w:ascii="Times New Roman" w:hAnsi="Times New Roman" w:eastAsia="仿宋_GB2312"/>
          <w:sz w:val="28"/>
          <w:szCs w:val="28"/>
          <w:lang/>
        </w:rPr>
        <w:fldChar w:fldCharType="end"/>
      </w:r>
    </w:p>
    <w:p w14:paraId="4D7F9536">
      <w:pPr>
        <w:pStyle w:val="1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10</w:t>
      </w:r>
      <w:r>
        <w:rPr>
          <w:rStyle w:val="41"/>
          <w:rFonts w:ascii="Times New Roman" w:hAnsi="Times New Roman" w:eastAsia="仿宋_GB2312"/>
          <w:sz w:val="28"/>
          <w:szCs w:val="28"/>
          <w:lang/>
        </w:rPr>
        <w:t>.</w:t>
      </w:r>
      <w:r>
        <w:rPr>
          <w:rStyle w:val="41"/>
          <w:rFonts w:hint="eastAsia" w:ascii="Times New Roman" w:hAnsi="Times New Roman" w:eastAsia="仿宋_GB2312"/>
          <w:sz w:val="28"/>
          <w:szCs w:val="28"/>
          <w:lang/>
        </w:rPr>
        <w:t>5</w:t>
      </w:r>
      <w:r>
        <w:rPr>
          <w:rStyle w:val="41"/>
          <w:rFonts w:hint="eastAsia" w:ascii="Times New Roman" w:hAnsi="Times New Roman" w:eastAsia="仿宋_GB2312"/>
          <w:sz w:val="28"/>
          <w:szCs w:val="28"/>
          <w:lang w:val="en-US" w:eastAsia="zh-CN"/>
        </w:rPr>
        <w:t xml:space="preserve"> </w:t>
      </w:r>
      <w:r>
        <w:rPr>
          <w:rStyle w:val="41"/>
          <w:rFonts w:hint="eastAsia" w:ascii="Times New Roman" w:hAnsi="Times New Roman" w:eastAsia="仿宋_GB2312"/>
          <w:sz w:val="28"/>
          <w:szCs w:val="28"/>
          <w:lang/>
        </w:rPr>
        <w:t>合同价款的结算与支付</w:t>
      </w:r>
      <w:r>
        <w:rPr>
          <w:rFonts w:ascii="Times New Roman" w:hAnsi="Times New Roman" w:eastAsia="仿宋_GB2312"/>
          <w:sz w:val="28"/>
          <w:szCs w:val="28"/>
          <w:lang/>
        </w:rPr>
        <w:fldChar w:fldCharType="end"/>
      </w:r>
    </w:p>
    <w:p w14:paraId="6380E945">
      <w:pPr>
        <w:pStyle w:val="1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hint="eastAsia" w:ascii="Times New Roman" w:hAnsi="Times New Roman" w:eastAsia="仿宋_GB2312"/>
          <w:sz w:val="28"/>
          <w:szCs w:val="28"/>
          <w:lang/>
        </w:rPr>
      </w:pPr>
      <w:r>
        <w:rPr>
          <w:sz w:val="28"/>
          <w:lang/>
        </w:rPr>
        <w:fldChar w:fldCharType="begin"/>
      </w:r>
      <w:r>
        <w:rPr>
          <w:rStyle w:val="41"/>
          <w:rFonts w:ascii="Times New Roman" w:hAnsi="Times New Roman" w:eastAsia="仿宋_GB2312"/>
          <w:sz w:val="28"/>
          <w:szCs w:val="28"/>
          <w:lang/>
        </w:rPr>
        <w:instrText xml:space="preserve"> </w:instrText>
      </w:r>
      <w:r>
        <w:rPr>
          <w:sz w:val="28"/>
          <w:lang/>
        </w:rPr>
        <w:instrText xml:space="preserve">HYPERLINK \l "_Toc351203546"</w:instrText>
      </w:r>
      <w:r>
        <w:rPr>
          <w:rStyle w:val="41"/>
          <w:rFonts w:ascii="Times New Roman" w:hAnsi="Times New Roman" w:eastAsia="仿宋_GB2312"/>
          <w:sz w:val="28"/>
          <w:szCs w:val="28"/>
          <w:lang/>
        </w:rPr>
        <w:instrText xml:space="preserve"> </w:instrText>
      </w:r>
      <w:r>
        <w:rPr>
          <w:sz w:val="28"/>
          <w:lang/>
        </w:rPr>
        <w:fldChar w:fldCharType="separate"/>
      </w:r>
      <w:r>
        <w:rPr>
          <w:rStyle w:val="41"/>
          <w:rFonts w:hint="eastAsia" w:ascii="Times New Roman" w:hAnsi="Times New Roman" w:eastAsia="仿宋_GB2312"/>
          <w:sz w:val="28"/>
          <w:szCs w:val="28"/>
          <w:highlight w:val="none"/>
          <w:lang/>
        </w:rPr>
        <w:t>10</w:t>
      </w:r>
      <w:r>
        <w:rPr>
          <w:rStyle w:val="41"/>
          <w:rFonts w:ascii="Times New Roman" w:hAnsi="Times New Roman" w:eastAsia="仿宋_GB2312"/>
          <w:sz w:val="28"/>
          <w:szCs w:val="28"/>
          <w:highlight w:val="none"/>
          <w:lang/>
        </w:rPr>
        <w:t>.</w:t>
      </w:r>
      <w:r>
        <w:rPr>
          <w:rStyle w:val="41"/>
          <w:rFonts w:hint="eastAsia" w:ascii="Times New Roman" w:hAnsi="Times New Roman" w:eastAsia="仿宋_GB2312"/>
          <w:sz w:val="28"/>
          <w:szCs w:val="28"/>
          <w:highlight w:val="none"/>
          <w:lang/>
        </w:rPr>
        <w:t>6</w:t>
      </w:r>
      <w:r>
        <w:rPr>
          <w:rStyle w:val="41"/>
          <w:rFonts w:hint="eastAsia" w:ascii="Times New Roman" w:hAnsi="Times New Roman" w:eastAsia="仿宋_GB2312"/>
          <w:sz w:val="28"/>
          <w:szCs w:val="28"/>
          <w:highlight w:val="none"/>
          <w:lang w:val="en-US" w:eastAsia="zh-CN"/>
        </w:rPr>
        <w:t xml:space="preserve"> </w:t>
      </w:r>
      <w:r>
        <w:rPr>
          <w:rStyle w:val="41"/>
          <w:rFonts w:hint="eastAsia" w:ascii="Times New Roman" w:hAnsi="Times New Roman" w:eastAsia="仿宋_GB2312"/>
          <w:sz w:val="28"/>
          <w:szCs w:val="28"/>
          <w:lang/>
        </w:rPr>
        <w:t>支付账户</w:t>
      </w:r>
      <w:r>
        <w:rPr>
          <w:sz w:val="28"/>
          <w:lang/>
        </w:rPr>
        <w:fldChar w:fldCharType="end"/>
      </w:r>
    </w:p>
    <w:p w14:paraId="35A082A3">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1</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工程设计</w:t>
      </w:r>
      <w:r>
        <w:rPr>
          <w:rStyle w:val="41"/>
          <w:rFonts w:ascii="Times New Roman" w:hAnsi="Times New Roman" w:eastAsia="仿宋_GB2312"/>
          <w:sz w:val="28"/>
          <w:szCs w:val="28"/>
          <w:lang/>
        </w:rPr>
        <w:t>变更</w:t>
      </w:r>
      <w:r>
        <w:rPr>
          <w:rStyle w:val="41"/>
          <w:rFonts w:hint="eastAsia" w:ascii="Times New Roman" w:hAnsi="Times New Roman" w:eastAsia="仿宋_GB2312"/>
          <w:sz w:val="28"/>
          <w:szCs w:val="28"/>
          <w:lang/>
        </w:rPr>
        <w:t>与索赔</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3</w:t>
      </w:r>
      <w:r>
        <w:rPr>
          <w:rFonts w:hint="eastAsia" w:ascii="Times New Roman" w:hAnsi="Times New Roman" w:eastAsia="仿宋_GB2312"/>
          <w:sz w:val="28"/>
          <w:szCs w:val="28"/>
          <w:lang w:val="en-US" w:eastAsia="zh-CN"/>
        </w:rPr>
        <w:t>7</w:t>
      </w:r>
    </w:p>
    <w:p w14:paraId="461A8BE1">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lang/>
        </w:rPr>
      </w:pPr>
      <w:r>
        <w:rPr>
          <w:rFonts w:ascii="Times New Roman" w:hAnsi="Times New Roman"/>
          <w:sz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lang/>
        </w:rPr>
        <w:instrText xml:space="preserve">HYPERLINK \l "_Toc351203577"</w:instrText>
      </w:r>
      <w:r>
        <w:rPr>
          <w:rStyle w:val="41"/>
          <w:rFonts w:ascii="Times New Roman" w:hAnsi="Times New Roman" w:eastAsia="仿宋_GB2312"/>
          <w:sz w:val="28"/>
          <w:szCs w:val="28"/>
          <w:lang/>
        </w:rPr>
        <w:instrText xml:space="preserve"> </w:instrText>
      </w:r>
      <w:r>
        <w:rPr>
          <w:rFonts w:ascii="Times New Roman" w:hAnsi="Times New Roman"/>
          <w:sz w:val="28"/>
          <w:lang/>
        </w:rPr>
        <w:fldChar w:fldCharType="separate"/>
      </w:r>
      <w:r>
        <w:rPr>
          <w:rStyle w:val="41"/>
          <w:rFonts w:ascii="Times New Roman" w:hAnsi="Times New Roman" w:eastAsia="仿宋_GB2312"/>
          <w:sz w:val="28"/>
          <w:szCs w:val="28"/>
          <w:lang/>
        </w:rPr>
        <w:t>12. 专业责任与保险</w:t>
      </w:r>
      <w:r>
        <w:rPr>
          <w:rFonts w:ascii="Times New Roman" w:hAnsi="Times New Roman"/>
          <w:sz w:val="28"/>
          <w:lang/>
        </w:rPr>
        <w:fldChar w:fldCharType="end"/>
      </w:r>
      <w:r>
        <w:rPr>
          <w:rFonts w:hint="eastAsia" w:ascii="Times New Roman" w:hAnsi="Times New Roman"/>
          <w:sz w:val="28"/>
        </w:rPr>
        <w:tab/>
      </w:r>
      <w:r>
        <w:rPr>
          <w:rFonts w:hint="eastAsia" w:ascii="Times New Roman" w:hAnsi="Times New Roman"/>
          <w:bCs/>
          <w:sz w:val="28"/>
          <w:szCs w:val="28"/>
        </w:rPr>
        <w:t>3</w:t>
      </w:r>
      <w:r>
        <w:rPr>
          <w:rFonts w:hint="eastAsia" w:ascii="Times New Roman" w:hAnsi="Times New Roman"/>
          <w:bCs/>
          <w:sz w:val="28"/>
          <w:szCs w:val="28"/>
          <w:lang w:val="en-US" w:eastAsia="zh-CN"/>
        </w:rPr>
        <w:t>8</w:t>
      </w:r>
    </w:p>
    <w:p w14:paraId="37AD2099">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sz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lang/>
        </w:rPr>
        <w:instrText xml:space="preserve">HYPERLINK \l "_Toc351203580"</w:instrText>
      </w:r>
      <w:r>
        <w:rPr>
          <w:rStyle w:val="41"/>
          <w:rFonts w:ascii="Times New Roman" w:hAnsi="Times New Roman" w:eastAsia="仿宋_GB2312"/>
          <w:sz w:val="28"/>
          <w:szCs w:val="28"/>
          <w:lang/>
        </w:rPr>
        <w:instrText xml:space="preserve"> </w:instrText>
      </w:r>
      <w:r>
        <w:rPr>
          <w:rFonts w:ascii="Times New Roman" w:hAnsi="Times New Roman"/>
          <w:sz w:val="28"/>
          <w:lang/>
        </w:rPr>
        <w:fldChar w:fldCharType="separate"/>
      </w:r>
      <w:r>
        <w:rPr>
          <w:rStyle w:val="41"/>
          <w:rFonts w:ascii="Times New Roman" w:hAnsi="Times New Roman" w:eastAsia="仿宋_GB2312"/>
          <w:sz w:val="28"/>
          <w:szCs w:val="28"/>
          <w:lang/>
        </w:rPr>
        <w:t>13. 知识产权</w:t>
      </w:r>
      <w:r>
        <w:rPr>
          <w:rFonts w:ascii="Times New Roman" w:hAnsi="Times New Roman"/>
          <w:sz w:val="28"/>
          <w:lang/>
        </w:rPr>
        <w:fldChar w:fldCharType="end"/>
      </w:r>
      <w:r>
        <w:rPr>
          <w:rFonts w:hint="eastAsia" w:ascii="Times New Roman" w:hAnsi="Times New Roman"/>
          <w:sz w:val="28"/>
        </w:rPr>
        <w:tab/>
      </w:r>
      <w:r>
        <w:rPr>
          <w:rFonts w:hint="eastAsia" w:ascii="Times New Roman" w:hAnsi="Times New Roman"/>
          <w:sz w:val="28"/>
          <w:szCs w:val="28"/>
          <w:lang w:val="en-US" w:eastAsia="zh-CN"/>
        </w:rPr>
        <w:t>38</w:t>
      </w:r>
    </w:p>
    <w:p w14:paraId="476B546F">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 违约</w:t>
      </w:r>
      <w:r>
        <w:rPr>
          <w:rStyle w:val="41"/>
          <w:rFonts w:hint="eastAsia" w:ascii="Times New Roman" w:hAnsi="Times New Roman" w:eastAsia="仿宋_GB2312"/>
          <w:sz w:val="28"/>
          <w:szCs w:val="28"/>
          <w:lang/>
        </w:rPr>
        <w:t>责任</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val="en-US" w:eastAsia="zh-CN"/>
        </w:rPr>
        <w:t>39</w:t>
      </w:r>
    </w:p>
    <w:p w14:paraId="445E05F6">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.1 发包人违约</w:t>
      </w:r>
      <w:r>
        <w:rPr>
          <w:rStyle w:val="41"/>
          <w:rFonts w:hint="eastAsia" w:ascii="Times New Roman" w:hAnsi="Times New Roman" w:eastAsia="仿宋_GB2312"/>
          <w:sz w:val="28"/>
          <w:szCs w:val="28"/>
          <w:lang/>
        </w:rPr>
        <w:t>责任</w:t>
      </w:r>
      <w:r>
        <w:rPr>
          <w:rFonts w:ascii="Times New Roman" w:hAnsi="Times New Roman" w:eastAsia="仿宋_GB2312"/>
          <w:sz w:val="28"/>
          <w:szCs w:val="28"/>
          <w:lang/>
        </w:rPr>
        <w:fldChar w:fldCharType="end"/>
      </w:r>
    </w:p>
    <w:p w14:paraId="33675A7E">
      <w:pPr>
        <w:pStyle w:val="18"/>
        <w:tabs>
          <w:tab w:val="right" w:leader="middleDot" w:pos="8400"/>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.2 设计人违约</w:t>
      </w:r>
      <w:r>
        <w:rPr>
          <w:rStyle w:val="41"/>
          <w:rFonts w:hint="eastAsia" w:ascii="Times New Roman" w:hAnsi="Times New Roman" w:eastAsia="仿宋_GB2312"/>
          <w:sz w:val="28"/>
          <w:szCs w:val="28"/>
          <w:lang/>
        </w:rPr>
        <w:t>责任</w:t>
      </w:r>
      <w:r>
        <w:rPr>
          <w:rFonts w:ascii="Times New Roman" w:hAnsi="Times New Roman" w:eastAsia="仿宋_GB2312"/>
          <w:sz w:val="28"/>
          <w:szCs w:val="28"/>
          <w:lang/>
        </w:rPr>
        <w:fldChar w:fldCharType="end"/>
      </w:r>
    </w:p>
    <w:p w14:paraId="6B17ED97">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 不可抗力</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4</w:t>
      </w:r>
      <w:r>
        <w:rPr>
          <w:rFonts w:hint="eastAsia" w:ascii="Times New Roman" w:hAnsi="Times New Roman" w:eastAsia="仿宋_GB2312"/>
          <w:sz w:val="28"/>
          <w:szCs w:val="28"/>
          <w:lang w:val="en-US" w:eastAsia="zh-CN"/>
        </w:rPr>
        <w:t>1</w:t>
      </w:r>
    </w:p>
    <w:p w14:paraId="5161D0EC">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.1 不可抗力的确认</w:t>
      </w:r>
      <w:r>
        <w:rPr>
          <w:rFonts w:ascii="Times New Roman" w:hAnsi="Times New Roman" w:eastAsia="仿宋_GB2312"/>
          <w:sz w:val="28"/>
          <w:szCs w:val="28"/>
          <w:lang/>
        </w:rPr>
        <w:fldChar w:fldCharType="end"/>
      </w:r>
    </w:p>
    <w:p w14:paraId="1B59D0C9">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.2 不可抗力的通知</w:t>
      </w:r>
      <w:r>
        <w:rPr>
          <w:rFonts w:ascii="Times New Roman" w:hAnsi="Times New Roman" w:eastAsia="仿宋_GB2312"/>
          <w:sz w:val="28"/>
          <w:szCs w:val="28"/>
          <w:lang/>
        </w:rPr>
        <w:fldChar w:fldCharType="end"/>
      </w:r>
    </w:p>
    <w:p w14:paraId="389E40B8">
      <w:pPr>
        <w:pStyle w:val="18"/>
        <w:tabs>
          <w:tab w:val="right" w:leader="middleDot" w:pos="8400"/>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.3 不可抗力后果的承担</w:t>
      </w:r>
      <w:r>
        <w:rPr>
          <w:rFonts w:ascii="Times New Roman" w:hAnsi="Times New Roman" w:eastAsia="仿宋_GB2312"/>
          <w:sz w:val="28"/>
          <w:szCs w:val="28"/>
          <w:lang/>
        </w:rPr>
        <w:fldChar w:fldCharType="end"/>
      </w:r>
    </w:p>
    <w:p w14:paraId="71EB395E">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合同解除</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4</w:t>
      </w:r>
      <w:r>
        <w:rPr>
          <w:rFonts w:hint="eastAsia" w:ascii="Times New Roman" w:hAnsi="Times New Roman" w:eastAsia="仿宋_GB2312"/>
          <w:sz w:val="28"/>
          <w:szCs w:val="28"/>
          <w:lang w:val="en-US" w:eastAsia="zh-CN"/>
        </w:rPr>
        <w:t>2</w:t>
      </w:r>
    </w:p>
    <w:p w14:paraId="4D85D197">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17</w:t>
      </w:r>
      <w:r>
        <w:rPr>
          <w:rStyle w:val="41"/>
          <w:rFonts w:ascii="Times New Roman" w:hAnsi="Times New Roman" w:eastAsia="仿宋_GB2312"/>
          <w:sz w:val="28"/>
          <w:szCs w:val="28"/>
          <w:lang/>
        </w:rPr>
        <w:t>. 争议解决</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4</w:t>
      </w:r>
      <w:r>
        <w:rPr>
          <w:rFonts w:hint="eastAsia" w:ascii="Times New Roman" w:hAnsi="Times New Roman" w:eastAsia="仿宋_GB2312"/>
          <w:sz w:val="28"/>
          <w:szCs w:val="28"/>
          <w:lang w:val="en-US" w:eastAsia="zh-CN"/>
        </w:rPr>
        <w:t>3</w:t>
      </w:r>
    </w:p>
    <w:p w14:paraId="079C055F">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17</w:t>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和解</w:t>
      </w:r>
      <w:r>
        <w:rPr>
          <w:rFonts w:ascii="Times New Roman" w:hAnsi="Times New Roman" w:eastAsia="仿宋_GB2312"/>
          <w:sz w:val="28"/>
          <w:szCs w:val="28"/>
          <w:lang/>
        </w:rPr>
        <w:fldChar w:fldCharType="end"/>
      </w:r>
    </w:p>
    <w:p w14:paraId="0E1B2DC6">
      <w:pPr>
        <w:pStyle w:val="18"/>
        <w:tabs>
          <w:tab w:val="right" w:leader="middleDot" w:pos="8400"/>
        </w:tabs>
        <w:ind w:firstLine="280" w:firstLineChars="100"/>
        <w:rPr>
          <w:rFonts w:ascii="Times New Roman" w:hAnsi="Times New Roman" w:eastAsia="仿宋_GB2312"/>
          <w:sz w:val="28"/>
          <w:szCs w:val="28"/>
          <w:lang/>
        </w:rPr>
      </w:pP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7</w:t>
      </w:r>
      <w:r>
        <w:rPr>
          <w:rStyle w:val="41"/>
          <w:rFonts w:ascii="Times New Roman" w:hAnsi="Times New Roman" w:eastAsia="仿宋_GB2312"/>
          <w:sz w:val="28"/>
          <w:szCs w:val="28"/>
          <w:lang/>
        </w:rPr>
        <w:t>.2</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调解</w:t>
      </w:r>
      <w:r>
        <w:rPr>
          <w:rFonts w:ascii="Times New Roman" w:hAnsi="Times New Roman" w:eastAsia="仿宋_GB2312"/>
          <w:sz w:val="28"/>
          <w:szCs w:val="28"/>
          <w:lang/>
        </w:rPr>
        <w:fldChar w:fldCharType="end"/>
      </w:r>
    </w:p>
    <w:p w14:paraId="16033B92">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17</w:t>
      </w:r>
      <w:r>
        <w:rPr>
          <w:rStyle w:val="41"/>
          <w:rFonts w:ascii="Times New Roman" w:hAnsi="Times New Roman" w:eastAsia="仿宋_GB2312"/>
          <w:sz w:val="28"/>
          <w:szCs w:val="28"/>
          <w:lang/>
        </w:rPr>
        <w:t>.3</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争议评审</w:t>
      </w:r>
      <w:r>
        <w:rPr>
          <w:rFonts w:ascii="Times New Roman" w:hAnsi="Times New Roman" w:eastAsia="仿宋_GB2312"/>
          <w:sz w:val="28"/>
          <w:szCs w:val="28"/>
          <w:lang/>
        </w:rPr>
        <w:fldChar w:fldCharType="end"/>
      </w:r>
    </w:p>
    <w:p w14:paraId="5D3B841A">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17</w:t>
      </w:r>
      <w:r>
        <w:rPr>
          <w:rStyle w:val="41"/>
          <w:rFonts w:ascii="Times New Roman" w:hAnsi="Times New Roman" w:eastAsia="仿宋_GB2312"/>
          <w:sz w:val="28"/>
          <w:szCs w:val="28"/>
          <w:lang/>
        </w:rPr>
        <w:t>.4</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仲裁或诉讼</w:t>
      </w:r>
      <w:r>
        <w:rPr>
          <w:rFonts w:ascii="Times New Roman" w:hAnsi="Times New Roman" w:eastAsia="仿宋_GB2312"/>
          <w:sz w:val="28"/>
          <w:szCs w:val="28"/>
          <w:lang/>
        </w:rPr>
        <w:fldChar w:fldCharType="end"/>
      </w:r>
    </w:p>
    <w:p w14:paraId="64B6CA59">
      <w:pPr>
        <w:pStyle w:val="18"/>
        <w:tabs>
          <w:tab w:val="right" w:leader="middleDot" w:pos="8400"/>
        </w:tabs>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17</w:t>
      </w:r>
      <w:r>
        <w:rPr>
          <w:rStyle w:val="41"/>
          <w:rFonts w:ascii="Times New Roman" w:hAnsi="Times New Roman" w:eastAsia="仿宋_GB2312"/>
          <w:sz w:val="28"/>
          <w:szCs w:val="28"/>
          <w:lang/>
        </w:rPr>
        <w:t>.5</w:t>
      </w:r>
      <w:r>
        <w:rPr>
          <w:rStyle w:val="41"/>
          <w:rFonts w:hint="eastAsia" w:ascii="Times New Roman" w:hAnsi="Times New Roman" w:eastAsia="仿宋_GB2312"/>
          <w:sz w:val="28"/>
          <w:szCs w:val="28"/>
          <w:lang w:val="en-US" w:eastAsia="zh-CN"/>
        </w:rPr>
        <w:t xml:space="preserve"> </w:t>
      </w:r>
      <w:r>
        <w:rPr>
          <w:rStyle w:val="41"/>
          <w:rFonts w:ascii="Times New Roman" w:hAnsi="Times New Roman" w:eastAsia="仿宋_GB2312"/>
          <w:sz w:val="28"/>
          <w:szCs w:val="28"/>
          <w:lang/>
        </w:rPr>
        <w:t>争议解决条款效力</w:t>
      </w:r>
      <w:r>
        <w:rPr>
          <w:rFonts w:ascii="Times New Roman" w:hAnsi="Times New Roman" w:eastAsia="仿宋_GB2312"/>
          <w:sz w:val="28"/>
          <w:szCs w:val="28"/>
          <w:lang/>
        </w:rPr>
        <w:fldChar w:fldCharType="end"/>
      </w:r>
    </w:p>
    <w:p w14:paraId="505B59B6">
      <w:pPr>
        <w:pStyle w:val="19"/>
        <w:tabs>
          <w:tab w:val="right" w:leader="middleDot" w:pos="8400"/>
          <w:tab w:val="right" w:leader="dot" w:pos="8810"/>
        </w:tabs>
        <w:ind w:left="0" w:leftChars="0" w:firstLine="300" w:firstLineChars="100"/>
        <w:rPr>
          <w:rFonts w:hint="eastAsia" w:ascii="Times New Roman" w:hAnsi="Times New Roman" w:eastAsia="仿宋_GB2312"/>
          <w:sz w:val="30"/>
          <w:szCs w:val="30"/>
          <w:lang/>
        </w:rPr>
      </w:pPr>
      <w:r>
        <w:rPr>
          <w:rFonts w:ascii="Times New Roman" w:hAnsi="Times New Roman" w:eastAsia="仿宋_GB2312"/>
          <w:sz w:val="30"/>
          <w:szCs w:val="30"/>
          <w:lang/>
        </w:rPr>
        <w:fldChar w:fldCharType="begin"/>
      </w:r>
      <w:r>
        <w:rPr>
          <w:rStyle w:val="41"/>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41"/>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41"/>
          <w:rFonts w:ascii="Times New Roman" w:hAnsi="Times New Roman" w:eastAsia="仿宋_GB2312"/>
          <w:b/>
          <w:sz w:val="30"/>
          <w:szCs w:val="30"/>
          <w:lang/>
        </w:rPr>
        <w:t>第三部分 专用合同条款</w:t>
      </w:r>
      <w:r>
        <w:rPr>
          <w:rFonts w:ascii="Times New Roman" w:hAnsi="Times New Roman" w:eastAsia="仿宋_GB2312"/>
          <w:sz w:val="30"/>
          <w:szCs w:val="30"/>
          <w:lang/>
        </w:rPr>
        <w:fldChar w:fldCharType="end"/>
      </w:r>
      <w:r>
        <w:rPr>
          <w:rFonts w:hint="eastAsia" w:ascii="Times New Roman" w:hAnsi="Times New Roman" w:eastAsia="仿宋_GB2312"/>
          <w:sz w:val="30"/>
          <w:szCs w:val="30"/>
        </w:rPr>
        <w:tab/>
      </w:r>
      <w:r>
        <w:rPr>
          <w:rFonts w:hint="eastAsia" w:ascii="Times New Roman" w:hAnsi="Times New Roman" w:eastAsia="仿宋_GB2312"/>
          <w:sz w:val="30"/>
          <w:szCs w:val="30"/>
        </w:rPr>
        <w:t>4</w:t>
      </w:r>
      <w:r>
        <w:rPr>
          <w:rFonts w:hint="eastAsia" w:ascii="Times New Roman" w:hAnsi="Times New Roman" w:eastAsia="仿宋_GB2312"/>
          <w:sz w:val="30"/>
          <w:szCs w:val="30"/>
          <w:lang w:val="en-US" w:eastAsia="zh-CN"/>
        </w:rPr>
        <w:t>6</w:t>
      </w:r>
    </w:p>
    <w:p w14:paraId="0FB3C60E">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 一般约定</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4</w:t>
      </w:r>
      <w:r>
        <w:rPr>
          <w:rFonts w:hint="eastAsia" w:ascii="Times New Roman" w:hAnsi="Times New Roman" w:eastAsia="仿宋_GB2312"/>
          <w:sz w:val="28"/>
          <w:szCs w:val="28"/>
          <w:lang w:val="en-US" w:eastAsia="zh-CN"/>
        </w:rPr>
        <w:t>6</w:t>
      </w:r>
    </w:p>
    <w:p w14:paraId="60A15F6C">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2. 发包人</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8</w:t>
      </w:r>
    </w:p>
    <w:p w14:paraId="7C250467">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 xml:space="preserve">3. </w:t>
      </w:r>
      <w:r>
        <w:rPr>
          <w:rStyle w:val="41"/>
          <w:rFonts w:hint="eastAsia" w:ascii="Times New Roman" w:hAnsi="Times New Roman" w:eastAsia="仿宋_GB2312"/>
          <w:sz w:val="28"/>
          <w:szCs w:val="28"/>
          <w:lang/>
        </w:rPr>
        <w:t>设计</w:t>
      </w:r>
      <w:r>
        <w:rPr>
          <w:rStyle w:val="41"/>
          <w:rFonts w:ascii="Times New Roman" w:hAnsi="Times New Roman" w:eastAsia="仿宋_GB2312"/>
          <w:sz w:val="28"/>
          <w:szCs w:val="28"/>
          <w:lang/>
        </w:rPr>
        <w:t>人</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9</w:t>
      </w:r>
    </w:p>
    <w:p w14:paraId="0D5AE931">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5. 工程</w:t>
      </w:r>
      <w:r>
        <w:rPr>
          <w:rStyle w:val="41"/>
          <w:rFonts w:hint="eastAsia" w:ascii="Times New Roman" w:hAnsi="Times New Roman" w:eastAsia="仿宋_GB2312"/>
          <w:sz w:val="28"/>
          <w:szCs w:val="28"/>
          <w:lang/>
        </w:rPr>
        <w:t>设计要求</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5</w:t>
      </w:r>
      <w:r>
        <w:rPr>
          <w:rFonts w:hint="eastAsia" w:ascii="Times New Roman" w:hAnsi="Times New Roman" w:eastAsia="仿宋_GB2312"/>
          <w:sz w:val="28"/>
          <w:szCs w:val="28"/>
          <w:lang w:val="en-US" w:eastAsia="zh-CN"/>
        </w:rPr>
        <w:t>1</w:t>
      </w:r>
    </w:p>
    <w:p w14:paraId="59DCE2A2">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工程设计</w:t>
      </w:r>
      <w:r>
        <w:rPr>
          <w:rStyle w:val="41"/>
          <w:rFonts w:ascii="Times New Roman" w:hAnsi="Times New Roman" w:eastAsia="仿宋_GB2312"/>
          <w:sz w:val="28"/>
          <w:szCs w:val="28"/>
          <w:lang/>
        </w:rPr>
        <w:t>进度</w:t>
      </w:r>
      <w:r>
        <w:rPr>
          <w:rStyle w:val="41"/>
          <w:rFonts w:hint="eastAsia" w:ascii="Times New Roman" w:hAnsi="Times New Roman" w:eastAsia="仿宋_GB2312"/>
          <w:sz w:val="28"/>
          <w:szCs w:val="28"/>
          <w:lang/>
        </w:rPr>
        <w:t>与周期</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5</w:t>
      </w:r>
      <w:r>
        <w:rPr>
          <w:rFonts w:hint="eastAsia" w:ascii="Times New Roman" w:hAnsi="Times New Roman" w:eastAsia="仿宋_GB2312"/>
          <w:sz w:val="28"/>
          <w:szCs w:val="28"/>
          <w:lang w:val="en-US" w:eastAsia="zh-CN"/>
        </w:rPr>
        <w:t>1</w:t>
      </w:r>
    </w:p>
    <w:p w14:paraId="428B0AD3">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sz w:val="28"/>
          <w:lang/>
        </w:rPr>
        <w:fldChar w:fldCharType="begin"/>
      </w:r>
      <w:r>
        <w:rPr>
          <w:rStyle w:val="41"/>
          <w:rFonts w:ascii="Times New Roman" w:hAnsi="Times New Roman" w:eastAsia="仿宋_GB2312"/>
          <w:sz w:val="28"/>
          <w:szCs w:val="28"/>
          <w:lang/>
        </w:rPr>
        <w:instrText xml:space="preserve"> </w:instrText>
      </w:r>
      <w:r>
        <w:rPr>
          <w:sz w:val="28"/>
          <w:lang/>
        </w:rPr>
        <w:instrText xml:space="preserve">HYPERLINK \l "_Toc351203639"</w:instrText>
      </w:r>
      <w:r>
        <w:rPr>
          <w:rStyle w:val="41"/>
          <w:rFonts w:ascii="Times New Roman" w:hAnsi="Times New Roman" w:eastAsia="仿宋_GB2312"/>
          <w:sz w:val="28"/>
          <w:szCs w:val="28"/>
          <w:lang/>
        </w:rPr>
        <w:instrText xml:space="preserve"> </w:instrText>
      </w:r>
      <w:r>
        <w:rPr>
          <w:sz w:val="28"/>
          <w:lang/>
        </w:rPr>
        <w:fldChar w:fldCharType="separate"/>
      </w:r>
      <w:r>
        <w:rPr>
          <w:rStyle w:val="41"/>
          <w:rFonts w:hint="eastAsia" w:ascii="Times New Roman" w:hAnsi="Times New Roman" w:eastAsia="仿宋_GB2312"/>
          <w:sz w:val="28"/>
          <w:szCs w:val="28"/>
          <w:lang/>
        </w:rPr>
        <w:t>7</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工程设计文件交付</w:t>
      </w:r>
      <w:r>
        <w:rPr>
          <w:sz w:val="28"/>
          <w:lang/>
        </w:rPr>
        <w:fldChar w:fldCharType="end"/>
      </w:r>
      <w:r>
        <w:rPr>
          <w:rFonts w:hint="eastAsia"/>
          <w:sz w:val="28"/>
        </w:rPr>
        <w:tab/>
      </w:r>
      <w:r>
        <w:rPr>
          <w:rFonts w:ascii="Times New Roman" w:hAnsi="Times New Roman"/>
          <w:sz w:val="28"/>
          <w:szCs w:val="28"/>
        </w:rPr>
        <w:t>5</w:t>
      </w:r>
      <w:r>
        <w:rPr>
          <w:rFonts w:hint="eastAsia" w:ascii="Times New Roman" w:hAnsi="Times New Roman"/>
          <w:sz w:val="28"/>
          <w:szCs w:val="28"/>
          <w:lang w:val="en-US" w:eastAsia="zh-CN"/>
        </w:rPr>
        <w:t>2</w:t>
      </w:r>
    </w:p>
    <w:p w14:paraId="0B1E45D5">
      <w:pPr>
        <w:pStyle w:val="28"/>
        <w:tabs>
          <w:tab w:val="right" w:leader="middleDot" w:pos="8400"/>
          <w:tab w:val="clear" w:pos="1890"/>
          <w:tab w:val="clear" w:pos="8296"/>
        </w:tabs>
        <w:ind w:firstLine="280" w:firstLineChars="100"/>
        <w:rPr>
          <w:rFonts w:hint="eastAsia"/>
          <w:sz w:val="28"/>
          <w:szCs w:val="28"/>
          <w:lang/>
        </w:rPr>
      </w:pPr>
      <w:r>
        <w:rPr>
          <w:rFonts w:ascii="Times New Roman" w:hAnsi="Times New Roman"/>
          <w:sz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lang/>
        </w:rPr>
        <w:instrText xml:space="preserve">HYPERLINK \l "_Toc351203642"</w:instrText>
      </w:r>
      <w:r>
        <w:rPr>
          <w:rStyle w:val="41"/>
          <w:rFonts w:ascii="Times New Roman" w:hAnsi="Times New Roman" w:eastAsia="仿宋_GB2312"/>
          <w:sz w:val="28"/>
          <w:szCs w:val="28"/>
          <w:lang/>
        </w:rPr>
        <w:instrText xml:space="preserve"> </w:instrText>
      </w:r>
      <w:r>
        <w:rPr>
          <w:rFonts w:ascii="Times New Roman" w:hAnsi="Times New Roman"/>
          <w:sz w:val="28"/>
          <w:lang/>
        </w:rPr>
        <w:fldChar w:fldCharType="separate"/>
      </w:r>
      <w:r>
        <w:rPr>
          <w:rStyle w:val="41"/>
          <w:rFonts w:ascii="Times New Roman" w:hAnsi="Times New Roman" w:eastAsia="仿宋_GB2312"/>
          <w:sz w:val="28"/>
          <w:szCs w:val="28"/>
          <w:lang/>
        </w:rPr>
        <w:t>8. 工程设计文件审查</w:t>
      </w:r>
      <w:r>
        <w:rPr>
          <w:rFonts w:ascii="Times New Roman" w:hAnsi="Times New Roman"/>
          <w:sz w:val="28"/>
          <w:lang/>
        </w:rPr>
        <w:fldChar w:fldCharType="end"/>
      </w:r>
      <w:r>
        <w:rPr>
          <w:rFonts w:hint="eastAsia" w:ascii="Times New Roman" w:hAnsi="Times New Roman"/>
          <w:sz w:val="28"/>
        </w:rPr>
        <w:tab/>
      </w:r>
      <w:r>
        <w:rPr>
          <w:rFonts w:ascii="Times New Roman" w:hAnsi="Times New Roman"/>
          <w:sz w:val="28"/>
        </w:rPr>
        <w:t>5</w:t>
      </w:r>
      <w:r>
        <w:rPr>
          <w:rFonts w:hint="eastAsia" w:ascii="Times New Roman" w:hAnsi="Times New Roman"/>
          <w:sz w:val="28"/>
          <w:lang w:val="en-US" w:eastAsia="zh-CN"/>
        </w:rPr>
        <w:t>3</w:t>
      </w:r>
    </w:p>
    <w:p w14:paraId="688C2D76">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sz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sz w:val="28"/>
          <w:lang/>
        </w:rPr>
        <w:instrText xml:space="preserve">HYPERLINK \l "_Toc351203642"</w:instrText>
      </w:r>
      <w:r>
        <w:rPr>
          <w:rStyle w:val="41"/>
          <w:rFonts w:ascii="Times New Roman" w:hAnsi="Times New Roman" w:eastAsia="仿宋_GB2312"/>
          <w:sz w:val="28"/>
          <w:szCs w:val="28"/>
          <w:lang/>
        </w:rPr>
        <w:instrText xml:space="preserve"> </w:instrText>
      </w:r>
      <w:r>
        <w:rPr>
          <w:rFonts w:ascii="Times New Roman" w:hAnsi="Times New Roman"/>
          <w:sz w:val="28"/>
          <w:lang/>
        </w:rPr>
        <w:fldChar w:fldCharType="separate"/>
      </w:r>
      <w:r>
        <w:rPr>
          <w:rStyle w:val="41"/>
          <w:rFonts w:ascii="Times New Roman" w:hAnsi="Times New Roman" w:eastAsia="仿宋_GB2312"/>
          <w:sz w:val="28"/>
          <w:szCs w:val="28"/>
          <w:lang/>
        </w:rPr>
        <w:t>9. 施工现场配合服务</w:t>
      </w:r>
      <w:r>
        <w:rPr>
          <w:rFonts w:ascii="Times New Roman" w:hAnsi="Times New Roman"/>
          <w:sz w:val="28"/>
          <w:lang/>
        </w:rPr>
        <w:fldChar w:fldCharType="end"/>
      </w:r>
      <w:r>
        <w:rPr>
          <w:rFonts w:hint="eastAsia" w:ascii="Times New Roman" w:hAnsi="Times New Roman"/>
          <w:sz w:val="28"/>
        </w:rPr>
        <w:tab/>
      </w:r>
      <w:r>
        <w:rPr>
          <w:rFonts w:hint="eastAsia" w:ascii="Times New Roman" w:hAnsi="Times New Roman"/>
          <w:sz w:val="28"/>
          <w:lang w:val="en-US" w:eastAsia="zh-CN"/>
        </w:rPr>
        <w:t>53</w:t>
      </w:r>
    </w:p>
    <w:p w14:paraId="27269422">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0</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合同价款与支付</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rPr>
        <w:t>5</w:t>
      </w:r>
      <w:r>
        <w:rPr>
          <w:rFonts w:hint="eastAsia" w:ascii="Times New Roman" w:hAnsi="Times New Roman" w:eastAsia="仿宋_GB2312"/>
          <w:sz w:val="28"/>
          <w:szCs w:val="28"/>
          <w:lang w:val="en-US" w:eastAsia="zh-CN"/>
        </w:rPr>
        <w:t>3</w:t>
      </w:r>
    </w:p>
    <w:p w14:paraId="7D3BD493">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sz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1</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工程设计</w:t>
      </w:r>
      <w:r>
        <w:rPr>
          <w:rStyle w:val="41"/>
          <w:rFonts w:ascii="Times New Roman" w:hAnsi="Times New Roman" w:eastAsia="仿宋_GB2312"/>
          <w:sz w:val="28"/>
          <w:szCs w:val="28"/>
          <w:lang/>
        </w:rPr>
        <w:t>变更</w:t>
      </w:r>
      <w:r>
        <w:rPr>
          <w:rStyle w:val="41"/>
          <w:rFonts w:hint="eastAsia" w:ascii="Times New Roman" w:hAnsi="Times New Roman" w:eastAsia="仿宋_GB2312"/>
          <w:sz w:val="28"/>
          <w:szCs w:val="28"/>
          <w:lang/>
        </w:rPr>
        <w:t>与索赔</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val="en-US" w:eastAsia="zh-CN"/>
        </w:rPr>
        <w:t>54</w:t>
      </w:r>
    </w:p>
    <w:p w14:paraId="23200FD8">
      <w:pPr>
        <w:pStyle w:val="28"/>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lang/>
        </w:rPr>
      </w:pPr>
      <w:r>
        <w:rPr>
          <w:sz w:val="28"/>
          <w:lang/>
        </w:rPr>
        <w:fldChar w:fldCharType="begin"/>
      </w:r>
      <w:r>
        <w:rPr>
          <w:rStyle w:val="41"/>
          <w:rFonts w:ascii="Times New Roman" w:hAnsi="Times New Roman" w:eastAsia="仿宋_GB2312"/>
          <w:sz w:val="28"/>
          <w:szCs w:val="28"/>
          <w:lang/>
        </w:rPr>
        <w:instrText xml:space="preserve"> </w:instrText>
      </w:r>
      <w:r>
        <w:rPr>
          <w:sz w:val="28"/>
          <w:lang/>
        </w:rPr>
        <w:instrText xml:space="preserve">HYPERLINK \l "_Toc351203643"</w:instrText>
      </w:r>
      <w:r>
        <w:rPr>
          <w:rStyle w:val="41"/>
          <w:rFonts w:ascii="Times New Roman" w:hAnsi="Times New Roman" w:eastAsia="仿宋_GB2312"/>
          <w:sz w:val="28"/>
          <w:szCs w:val="28"/>
          <w:lang/>
        </w:rPr>
        <w:instrText xml:space="preserve"> </w:instrText>
      </w:r>
      <w:r>
        <w:rPr>
          <w:sz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2</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专业责任与保险</w:t>
      </w:r>
      <w:r>
        <w:rPr>
          <w:sz w:val="28"/>
          <w:lang/>
        </w:rPr>
        <w:fldChar w:fldCharType="end"/>
      </w:r>
      <w:r>
        <w:rPr>
          <w:rFonts w:hint="eastAsia"/>
          <w:sz w:val="28"/>
          <w:lang w:val="en-US" w:eastAsia="zh-CN"/>
        </w:rPr>
        <w:tab/>
      </w:r>
      <w:r>
        <w:rPr>
          <w:rFonts w:hint="eastAsia" w:ascii="Times New Roman" w:hAnsi="Times New Roman"/>
          <w:sz w:val="28"/>
        </w:rPr>
        <w:t>5</w:t>
      </w:r>
      <w:r>
        <w:rPr>
          <w:rFonts w:hint="eastAsia" w:ascii="Times New Roman" w:hAnsi="Times New Roman"/>
          <w:sz w:val="28"/>
          <w:lang w:val="en-US" w:eastAsia="zh-CN"/>
        </w:rPr>
        <w:t>5</w:t>
      </w:r>
    </w:p>
    <w:p w14:paraId="36C0153E">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3</w:t>
      </w:r>
      <w:r>
        <w:rPr>
          <w:rStyle w:val="41"/>
          <w:rFonts w:ascii="Times New Roman" w:hAnsi="Times New Roman" w:eastAsia="仿宋_GB2312"/>
          <w:sz w:val="28"/>
          <w:szCs w:val="28"/>
          <w:lang/>
        </w:rPr>
        <w:t>.</w:t>
      </w:r>
      <w:r>
        <w:rPr>
          <w:rStyle w:val="41"/>
          <w:rFonts w:hint="eastAsia" w:ascii="Times New Roman" w:hAnsi="Times New Roman" w:eastAsia="仿宋_GB2312"/>
          <w:sz w:val="28"/>
          <w:szCs w:val="28"/>
          <w:lang/>
        </w:rPr>
        <w:t xml:space="preserve"> 知识产权</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5</w:t>
      </w:r>
    </w:p>
    <w:p w14:paraId="6713B640">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4</w:t>
      </w:r>
      <w:r>
        <w:rPr>
          <w:rStyle w:val="41"/>
          <w:rFonts w:ascii="Times New Roman" w:hAnsi="Times New Roman" w:eastAsia="仿宋_GB2312"/>
          <w:sz w:val="28"/>
          <w:szCs w:val="28"/>
          <w:lang/>
        </w:rPr>
        <w:t>. 违约</w:t>
      </w:r>
      <w:r>
        <w:rPr>
          <w:rStyle w:val="41"/>
          <w:rFonts w:hint="eastAsia" w:ascii="Times New Roman" w:hAnsi="Times New Roman" w:eastAsia="仿宋_GB2312"/>
          <w:sz w:val="28"/>
          <w:szCs w:val="28"/>
          <w:lang/>
        </w:rPr>
        <w:t>责任</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5</w:t>
      </w:r>
    </w:p>
    <w:p w14:paraId="3283EBEF">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5</w:t>
      </w:r>
      <w:r>
        <w:rPr>
          <w:rStyle w:val="41"/>
          <w:rFonts w:ascii="Times New Roman" w:hAnsi="Times New Roman" w:eastAsia="仿宋_GB2312"/>
          <w:sz w:val="28"/>
          <w:szCs w:val="28"/>
          <w:lang/>
        </w:rPr>
        <w:t>. 不可抗力</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4EDAC07A">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1</w:t>
      </w:r>
      <w:r>
        <w:rPr>
          <w:rStyle w:val="41"/>
          <w:rFonts w:hint="eastAsia" w:ascii="Times New Roman" w:hAnsi="Times New Roman" w:eastAsia="仿宋_GB2312"/>
          <w:sz w:val="28"/>
          <w:szCs w:val="28"/>
          <w:lang/>
        </w:rPr>
        <w:t>6</w:t>
      </w:r>
      <w:r>
        <w:rPr>
          <w:rStyle w:val="41"/>
          <w:rFonts w:ascii="Times New Roman" w:hAnsi="Times New Roman" w:eastAsia="仿宋_GB2312"/>
          <w:sz w:val="28"/>
          <w:szCs w:val="28"/>
          <w:lang/>
        </w:rPr>
        <w:t xml:space="preserve">. </w:t>
      </w:r>
      <w:r>
        <w:rPr>
          <w:rStyle w:val="41"/>
          <w:rFonts w:hint="eastAsia" w:ascii="Times New Roman" w:hAnsi="Times New Roman" w:eastAsia="仿宋_GB2312"/>
          <w:sz w:val="28"/>
          <w:szCs w:val="28"/>
          <w:lang/>
        </w:rPr>
        <w:t>合同解除</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1439DDE0">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hint="eastAsia" w:ascii="Times New Roman" w:hAnsi="Times New Roman" w:eastAsia="仿宋_GB2312"/>
          <w:sz w:val="28"/>
          <w:szCs w:val="28"/>
          <w:lang/>
        </w:rPr>
        <w:t>17</w:t>
      </w:r>
      <w:r>
        <w:rPr>
          <w:rStyle w:val="41"/>
          <w:rFonts w:ascii="Times New Roman" w:hAnsi="Times New Roman" w:eastAsia="仿宋_GB2312"/>
          <w:sz w:val="28"/>
          <w:szCs w:val="28"/>
          <w:lang/>
        </w:rPr>
        <w:t>. 争议解决</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53123692">
      <w:pPr>
        <w:pStyle w:val="28"/>
        <w:tabs>
          <w:tab w:val="right" w:leader="middleDot" w:pos="8400"/>
          <w:tab w:val="clear" w:pos="1890"/>
          <w:tab w:val="clear" w:pos="8296"/>
        </w:tabs>
        <w:ind w:firstLine="280" w:firstLineChars="100"/>
        <w:rPr>
          <w:rFonts w:ascii="Times New Roman" w:hAnsi="Times New Roman" w:eastAsia="仿宋_GB2312"/>
          <w:sz w:val="28"/>
          <w:szCs w:val="28"/>
          <w:lang/>
        </w:rPr>
      </w:pPr>
      <w:r>
        <w:rPr>
          <w:rFonts w:ascii="Times New Roman" w:hAnsi="Times New Roman" w:eastAsia="仿宋_GB2312"/>
          <w:sz w:val="28"/>
          <w:szCs w:val="28"/>
        </w:rPr>
        <w:t>18.</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其他</w:t>
      </w:r>
      <w:r>
        <w:rPr>
          <w:rFonts w:hint="eastAsia" w:ascii="Times New Roman" w:hAnsi="Times New Roman" w:eastAsia="仿宋_GB2312"/>
          <w:sz w:val="28"/>
          <w:szCs w:val="28"/>
        </w:rPr>
        <w:tab/>
      </w:r>
      <w:r>
        <w:rPr>
          <w:rFonts w:ascii="Times New Roman" w:hAnsi="Times New Roman" w:eastAsia="仿宋_GB2312"/>
          <w:sz w:val="28"/>
          <w:szCs w:val="28"/>
        </w:rPr>
        <w:t>5</w:t>
      </w:r>
      <w:r>
        <w:rPr>
          <w:rFonts w:hint="eastAsia" w:ascii="Times New Roman" w:hAnsi="Times New Roman" w:eastAsia="仿宋_GB2312"/>
          <w:sz w:val="28"/>
          <w:szCs w:val="28"/>
          <w:lang w:val="en-US" w:eastAsia="zh-CN"/>
        </w:rPr>
        <w:t>7</w:t>
      </w:r>
    </w:p>
    <w:p w14:paraId="662C9A9E">
      <w:pPr>
        <w:pStyle w:val="28"/>
        <w:tabs>
          <w:tab w:val="right" w:leader="middleDot" w:pos="8400"/>
          <w:tab w:val="clear" w:pos="1890"/>
          <w:tab w:val="clear" w:pos="8296"/>
        </w:tabs>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41"/>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41"/>
          <w:rFonts w:ascii="Times New Roman" w:hAnsi="Times New Roman" w:eastAsia="仿宋_GB2312"/>
          <w:sz w:val="28"/>
          <w:szCs w:val="28"/>
          <w:lang/>
        </w:rPr>
        <w:t>附件</w:t>
      </w:r>
      <w:r>
        <w:rPr>
          <w:rFonts w:ascii="Times New Roman" w:hAnsi="Times New Roman" w:eastAsia="仿宋_GB2312"/>
          <w:sz w:val="28"/>
          <w:szCs w:val="28"/>
          <w:lang/>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8</w:t>
      </w:r>
    </w:p>
    <w:p w14:paraId="08EF54B8">
      <w:pPr>
        <w:tabs>
          <w:tab w:val="right" w:leader="middleDot" w:pos="8400"/>
        </w:tabs>
        <w:rPr>
          <w:rFonts w:hint="eastAsia" w:ascii="Times New Roman" w:hAnsi="Times New Roman" w:eastAsia="仿宋_GB2312"/>
          <w:sz w:val="28"/>
          <w:szCs w:val="28"/>
        </w:rPr>
      </w:pPr>
      <w:r>
        <w:rPr>
          <w:rFonts w:ascii="Times New Roman" w:hAnsi="Times New Roman" w:eastAsia="仿宋_GB2312"/>
          <w:sz w:val="28"/>
          <w:szCs w:val="28"/>
        </w:rPr>
        <w:fldChar w:fldCharType="end"/>
      </w:r>
    </w:p>
    <w:p w14:paraId="7381AD54">
      <w:pPr>
        <w:rPr>
          <w:rFonts w:hint="eastAsia" w:ascii="Times New Roman" w:hAnsi="Times New Roman" w:eastAsia="仿宋_GB2312"/>
          <w:sz w:val="28"/>
          <w:szCs w:val="28"/>
        </w:rPr>
      </w:pPr>
    </w:p>
    <w:p w14:paraId="3230757E">
      <w:pPr>
        <w:rPr>
          <w:rFonts w:hint="eastAsia" w:ascii="Times New Roman" w:hAnsi="Times New Roman" w:eastAsia="仿宋_GB2312"/>
          <w:sz w:val="28"/>
          <w:szCs w:val="28"/>
        </w:rPr>
      </w:pPr>
    </w:p>
    <w:p w14:paraId="2C96C42E">
      <w:pPr>
        <w:rPr>
          <w:rFonts w:hint="eastAsia"/>
        </w:rPr>
      </w:pPr>
    </w:p>
    <w:p w14:paraId="6331E143">
      <w:pPr>
        <w:pStyle w:val="4"/>
        <w:jc w:val="center"/>
        <w:rPr>
          <w:rFonts w:ascii="Times New Roman" w:hAnsi="Times New Roman" w:eastAsia="华文中宋"/>
          <w:b w:val="0"/>
          <w:color w:val="000000"/>
          <w:sz w:val="44"/>
          <w:szCs w:val="44"/>
        </w:rPr>
      </w:pPr>
      <w:bookmarkStart w:id="5" w:name="_Toc351203480"/>
      <w:r>
        <w:rPr>
          <w:rFonts w:ascii="华文中宋" w:hAnsi="华文中宋" w:eastAsia="华文中宋"/>
          <w:sz w:val="44"/>
          <w:szCs w:val="44"/>
        </w:rPr>
        <w:t>第一部分 合同协议书</w:t>
      </w:r>
      <w:bookmarkEnd w:id="0"/>
      <w:bookmarkEnd w:id="1"/>
      <w:bookmarkEnd w:id="5"/>
    </w:p>
    <w:p w14:paraId="32E7642C">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18248F7B">
      <w:pPr>
        <w:spacing w:line="360" w:lineRule="auto"/>
        <w:rPr>
          <w:rFonts w:ascii="Times New Roman" w:hAnsi="Times New Roman" w:eastAsia="仿宋_GB2312"/>
          <w:b/>
          <w:color w:val="000000"/>
          <w:sz w:val="30"/>
          <w:szCs w:val="30"/>
          <w:u w:val="single"/>
        </w:rPr>
      </w:pPr>
      <w:r>
        <w:rPr>
          <w:rFonts w:hint="eastAsia" w:ascii="Times New Roman" w:hAnsi="Times New Roman" w:eastAsia="仿宋_GB2312"/>
          <w:b/>
          <w:color w:val="000000"/>
          <w:sz w:val="30"/>
          <w:szCs w:val="30"/>
        </w:rPr>
        <w:t>设计</w:t>
      </w:r>
      <w:r>
        <w:rPr>
          <w:rFonts w:ascii="Times New Roman" w:hAnsi="Times New Roman" w:eastAsia="仿宋_GB2312"/>
          <w:b/>
          <w:color w:val="000000"/>
          <w:sz w:val="30"/>
          <w:szCs w:val="30"/>
        </w:rPr>
        <w:t>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5C94FB4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2B6AF51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w:t>
      </w:r>
      <w:r>
        <w:rPr>
          <w:rFonts w:hint="eastAsia" w:ascii="Times New Roman" w:hAnsi="Times New Roman" w:eastAsia="仿宋_GB2312"/>
          <w:color w:val="000000"/>
          <w:sz w:val="30"/>
          <w:szCs w:val="30"/>
        </w:rPr>
        <w:t>设计</w:t>
      </w:r>
      <w:r>
        <w:rPr>
          <w:rFonts w:ascii="Times New Roman" w:hAnsi="Times New Roman" w:eastAsia="仿宋_GB2312"/>
          <w:color w:val="000000"/>
          <w:sz w:val="30"/>
          <w:szCs w:val="30"/>
        </w:rPr>
        <w:t>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52890467">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1"/>
      <w:r>
        <w:rPr>
          <w:rFonts w:ascii="Times New Roman" w:hAnsi="Times New Roman" w:eastAsia="黑体"/>
          <w:b w:val="0"/>
          <w:color w:val="000000"/>
          <w:sz w:val="32"/>
          <w:szCs w:val="32"/>
        </w:rPr>
        <w:t>一、工程概况</w:t>
      </w:r>
      <w:bookmarkEnd w:id="6"/>
    </w:p>
    <w:p w14:paraId="613ECC4B">
      <w:pPr>
        <w:spacing w:line="360" w:lineRule="auto"/>
        <w:ind w:firstLine="588" w:firstLineChars="196"/>
        <w:rPr>
          <w:rFonts w:hint="eastAsia" w:ascii="Times New Roman" w:hAnsi="Times New Roman" w:eastAsia="仿宋_GB2312"/>
          <w:color w:val="000000"/>
          <w:sz w:val="30"/>
          <w:szCs w:val="30"/>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26E216C">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2.工程批准、核准或备案文号：</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5F31FC5D">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bCs/>
          <w:color w:val="000000"/>
          <w:sz w:val="30"/>
          <w:szCs w:val="30"/>
        </w:rPr>
        <w:t>3</w:t>
      </w:r>
      <w:r>
        <w:rPr>
          <w:rFonts w:ascii="Times New Roman" w:hAnsi="Times New Roman" w:eastAsia="仿宋_GB2312"/>
          <w:bCs/>
          <w:color w:val="000000"/>
          <w:sz w:val="30"/>
          <w:szCs w:val="30"/>
        </w:rPr>
        <w:t>.</w:t>
      </w:r>
      <w:r>
        <w:rPr>
          <w:rFonts w:hint="eastAsia" w:ascii="Times New Roman" w:hAnsi="Times New Roman" w:eastAsia="仿宋_GB2312"/>
          <w:color w:val="000000"/>
          <w:sz w:val="30"/>
          <w:szCs w:val="30"/>
        </w:rPr>
        <w:t>工程内容及规模：</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ECD79D5">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4.</w:t>
      </w:r>
      <w:r>
        <w:rPr>
          <w:rFonts w:ascii="Times New Roman" w:hAnsi="Times New Roman" w:eastAsia="仿宋_GB2312"/>
          <w:bCs/>
          <w:color w:val="000000"/>
          <w:sz w:val="30"/>
          <w:szCs w:val="30"/>
        </w:rPr>
        <w:t>工程</w:t>
      </w:r>
      <w:r>
        <w:rPr>
          <w:rFonts w:hint="eastAsia" w:ascii="Times New Roman" w:hAnsi="Times New Roman" w:eastAsia="仿宋_GB2312"/>
          <w:bCs/>
          <w:color w:val="000000"/>
          <w:sz w:val="30"/>
          <w:szCs w:val="30"/>
        </w:rPr>
        <w:t>所在地详细地址</w:t>
      </w:r>
      <w:r>
        <w:rPr>
          <w:rFonts w:ascii="Times New Roman" w:hAnsi="Times New Roman" w:eastAsia="仿宋_GB2312"/>
          <w:bCs/>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rPr>
        <w:t>。</w:t>
      </w:r>
    </w:p>
    <w:p w14:paraId="21669A49">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5.工程投资估算：</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51C9988F">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6.工程进度安排：</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4A6C8CB2">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7.工程主要技术标准：</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48AD6FA5">
      <w:pPr>
        <w:spacing w:line="360" w:lineRule="auto"/>
        <w:ind w:firstLine="627" w:firstLineChars="196"/>
        <w:rPr>
          <w:rFonts w:hint="eastAsia" w:ascii="Times New Roman" w:hAnsi="Times New Roman" w:eastAsia="仿宋_GB2312"/>
          <w:bCs/>
          <w:color w:val="000000"/>
          <w:sz w:val="30"/>
          <w:szCs w:val="30"/>
        </w:rPr>
      </w:pPr>
      <w:r>
        <w:rPr>
          <w:rFonts w:hint="eastAsia" w:ascii="Times New Roman" w:hAnsi="Times New Roman" w:eastAsia="黑体"/>
          <w:color w:val="000000"/>
          <w:sz w:val="32"/>
          <w:szCs w:val="32"/>
        </w:rPr>
        <w:t>二</w:t>
      </w:r>
      <w:r>
        <w:rPr>
          <w:rFonts w:ascii="Times New Roman" w:hAnsi="Times New Roman" w:eastAsia="黑体"/>
          <w:color w:val="000000"/>
          <w:sz w:val="32"/>
          <w:szCs w:val="32"/>
        </w:rPr>
        <w:t>、工程</w:t>
      </w:r>
      <w:r>
        <w:rPr>
          <w:rFonts w:hint="eastAsia" w:ascii="Times New Roman" w:hAnsi="Times New Roman" w:eastAsia="黑体"/>
          <w:color w:val="000000"/>
          <w:sz w:val="32"/>
          <w:szCs w:val="32"/>
        </w:rPr>
        <w:t>设计范围、阶段与服务内容</w:t>
      </w:r>
    </w:p>
    <w:p w14:paraId="213F0F65">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1.工程设计范围：</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26D32FC">
      <w:pPr>
        <w:spacing w:line="360" w:lineRule="auto"/>
        <w:ind w:firstLine="588" w:firstLineChars="196"/>
        <w:rPr>
          <w:rFonts w:ascii="Times New Roman" w:hAnsi="Times New Roman" w:eastAsia="仿宋_GB2312"/>
          <w:bCs/>
          <w:color w:val="000000"/>
          <w:sz w:val="30"/>
          <w:szCs w:val="30"/>
          <w:u w:val="single"/>
        </w:rPr>
      </w:pPr>
      <w:r>
        <w:rPr>
          <w:rFonts w:hint="eastAsia" w:ascii="Times New Roman" w:hAnsi="Times New Roman" w:eastAsia="仿宋_GB2312"/>
          <w:color w:val="000000"/>
          <w:sz w:val="30"/>
          <w:szCs w:val="32"/>
        </w:rPr>
        <w:t>2.工程设计阶段：</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9C69E5D">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3</w:t>
      </w:r>
      <w:r>
        <w:rPr>
          <w:rFonts w:ascii="Times New Roman" w:hAnsi="Times New Roman" w:eastAsia="仿宋_GB2312"/>
          <w:bCs/>
          <w:color w:val="000000"/>
          <w:sz w:val="30"/>
          <w:szCs w:val="30"/>
        </w:rPr>
        <w:t>.工程</w:t>
      </w:r>
      <w:r>
        <w:rPr>
          <w:rFonts w:hint="eastAsia" w:ascii="Times New Roman" w:hAnsi="Times New Roman" w:eastAsia="仿宋_GB2312"/>
          <w:bCs/>
          <w:color w:val="000000"/>
          <w:sz w:val="30"/>
          <w:szCs w:val="30"/>
        </w:rPr>
        <w:t>设计服务内容</w:t>
      </w:r>
      <w:r>
        <w:rPr>
          <w:rFonts w:ascii="Times New Roman" w:hAnsi="Times New Roman" w:eastAsia="仿宋_GB2312"/>
          <w:bCs/>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211008A5">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工程设计范围、阶段与服务内容详见</w:t>
      </w:r>
      <w:r>
        <w:rPr>
          <w:rFonts w:hint="eastAsia" w:ascii="Times New Roman" w:hAnsi="Times New Roman" w:eastAsia="仿宋_GB2312"/>
          <w:color w:val="000000"/>
          <w:sz w:val="30"/>
          <w:szCs w:val="30"/>
          <w:lang w:eastAsia="zh-CN"/>
        </w:rPr>
        <w:t>专用合同条款</w:t>
      </w:r>
      <w:r>
        <w:rPr>
          <w:rFonts w:hint="eastAsia" w:ascii="Times New Roman" w:hAnsi="Times New Roman" w:eastAsia="仿宋_GB2312"/>
          <w:color w:val="000000"/>
          <w:sz w:val="30"/>
          <w:szCs w:val="30"/>
        </w:rPr>
        <w:t>附件1。</w:t>
      </w:r>
    </w:p>
    <w:p w14:paraId="7748A9B7">
      <w:pPr>
        <w:pStyle w:val="5"/>
        <w:spacing w:before="120" w:beforeLines="0" w:after="120" w:afterLines="0" w:line="360" w:lineRule="auto"/>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7" w:name="_Toc351203482"/>
      <w:r>
        <w:rPr>
          <w:rFonts w:hint="eastAsia" w:ascii="Times New Roman" w:hAnsi="Times New Roman" w:eastAsia="黑体"/>
          <w:b w:val="0"/>
          <w:color w:val="000000"/>
          <w:sz w:val="32"/>
          <w:szCs w:val="32"/>
        </w:rPr>
        <w:t>三</w:t>
      </w:r>
      <w:r>
        <w:rPr>
          <w:rFonts w:ascii="Times New Roman" w:hAnsi="Times New Roman" w:eastAsia="黑体"/>
          <w:b w:val="0"/>
          <w:color w:val="000000"/>
          <w:sz w:val="32"/>
          <w:szCs w:val="32"/>
        </w:rPr>
        <w:t>、</w:t>
      </w:r>
      <w:bookmarkEnd w:id="7"/>
      <w:r>
        <w:rPr>
          <w:rFonts w:hint="eastAsia" w:ascii="Times New Roman" w:hAnsi="Times New Roman" w:eastAsia="黑体"/>
          <w:b w:val="0"/>
          <w:color w:val="000000"/>
          <w:sz w:val="32"/>
          <w:szCs w:val="32"/>
        </w:rPr>
        <w:t>工程设计周期</w:t>
      </w:r>
    </w:p>
    <w:p w14:paraId="5729A627">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w:t>
      </w:r>
      <w:r>
        <w:rPr>
          <w:rFonts w:hint="eastAsia" w:ascii="Times New Roman" w:hAnsi="Times New Roman" w:eastAsia="仿宋_GB2312"/>
          <w:color w:val="000000"/>
          <w:sz w:val="30"/>
          <w:szCs w:val="30"/>
        </w:rPr>
        <w:t>开始设计</w:t>
      </w:r>
      <w:r>
        <w:rPr>
          <w:rFonts w:ascii="Times New Roman" w:hAnsi="Times New Roman" w:eastAsia="仿宋_GB2312"/>
          <w:color w:val="000000"/>
          <w:sz w:val="30"/>
          <w:szCs w:val="30"/>
        </w:rPr>
        <w:t>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B79D5F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w:t>
      </w:r>
      <w:r>
        <w:rPr>
          <w:rFonts w:hint="eastAsia" w:ascii="Times New Roman" w:hAnsi="Times New Roman" w:eastAsia="仿宋_GB2312"/>
          <w:color w:val="000000"/>
          <w:sz w:val="30"/>
          <w:szCs w:val="30"/>
        </w:rPr>
        <w:t>完成设计</w:t>
      </w:r>
      <w:r>
        <w:rPr>
          <w:rFonts w:ascii="Times New Roman" w:hAnsi="Times New Roman" w:eastAsia="仿宋_GB2312"/>
          <w:color w:val="000000"/>
          <w:sz w:val="30"/>
          <w:szCs w:val="30"/>
        </w:rPr>
        <w:t>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17CBE6FE">
      <w:pPr>
        <w:spacing w:line="360" w:lineRule="auto"/>
        <w:ind w:firstLine="45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具体工程设计周期以专用合同条款及其附件的约定为准。</w:t>
      </w:r>
    </w:p>
    <w:p w14:paraId="70F9362A">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4"/>
      <w:r>
        <w:rPr>
          <w:rFonts w:hint="eastAsia" w:ascii="Times New Roman" w:hAnsi="Times New Roman" w:eastAsia="黑体"/>
          <w:b w:val="0"/>
          <w:color w:val="000000"/>
          <w:sz w:val="32"/>
          <w:szCs w:val="32"/>
        </w:rPr>
        <w:t>四</w:t>
      </w:r>
      <w:r>
        <w:rPr>
          <w:rFonts w:ascii="Times New Roman" w:hAnsi="Times New Roman" w:eastAsia="黑体"/>
          <w:b w:val="0"/>
          <w:color w:val="000000"/>
          <w:sz w:val="32"/>
          <w:szCs w:val="32"/>
        </w:rPr>
        <w:t>、合同价格形式与签约合同价</w:t>
      </w:r>
      <w:bookmarkEnd w:id="8"/>
      <w:r>
        <w:rPr>
          <w:rFonts w:ascii="Times New Roman" w:hAnsi="Times New Roman" w:eastAsia="黑体"/>
          <w:b w:val="0"/>
          <w:color w:val="000000"/>
          <w:sz w:val="32"/>
          <w:szCs w:val="32"/>
        </w:rPr>
        <w:tab/>
      </w:r>
    </w:p>
    <w:p w14:paraId="5B5F8572">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ascii="Times New Roman" w:hAnsi="Times New Roman" w:eastAsia="仿宋_GB2312"/>
          <w:color w:val="000000"/>
          <w:sz w:val="30"/>
          <w:szCs w:val="30"/>
        </w:rPr>
        <w:t>.合同价格形式：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40875202">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ascii="Times New Roman" w:hAnsi="Times New Roman" w:eastAsia="仿宋_GB2312"/>
          <w:color w:val="000000"/>
          <w:sz w:val="30"/>
          <w:szCs w:val="30"/>
        </w:rPr>
        <w:t>.签约合同价为：</w:t>
      </w:r>
    </w:p>
    <w:p w14:paraId="64053E81">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lang w:eastAsia="zh-CN"/>
        </w:rPr>
        <w:t>（</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w:t>
      </w:r>
    </w:p>
    <w:p w14:paraId="2A893893">
      <w:pPr>
        <w:pStyle w:val="5"/>
        <w:spacing w:before="120" w:beforeLines="0" w:after="120" w:afterLines="0" w:line="360" w:lineRule="auto"/>
        <w:rPr>
          <w:rFonts w:hint="eastAsia"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5"/>
      <w:r>
        <w:rPr>
          <w:rFonts w:hint="eastAsia" w:ascii="Times New Roman" w:hAnsi="Times New Roman" w:eastAsia="黑体"/>
          <w:b w:val="0"/>
          <w:color w:val="000000"/>
          <w:sz w:val="32"/>
          <w:szCs w:val="32"/>
        </w:rPr>
        <w:t>五</w:t>
      </w:r>
      <w:r>
        <w:rPr>
          <w:rFonts w:ascii="Times New Roman" w:hAnsi="Times New Roman" w:eastAsia="黑体"/>
          <w:b w:val="0"/>
          <w:color w:val="000000"/>
          <w:sz w:val="32"/>
          <w:szCs w:val="32"/>
        </w:rPr>
        <w:t>、</w:t>
      </w:r>
      <w:bookmarkEnd w:id="9"/>
      <w:r>
        <w:rPr>
          <w:rFonts w:hint="eastAsia" w:ascii="Times New Roman" w:hAnsi="Times New Roman" w:eastAsia="黑体"/>
          <w:b w:val="0"/>
          <w:color w:val="000000"/>
          <w:sz w:val="32"/>
          <w:szCs w:val="32"/>
        </w:rPr>
        <w:t>发包人代表与设计人</w:t>
      </w:r>
      <w:r>
        <w:rPr>
          <w:rFonts w:ascii="Times New Roman" w:hAnsi="Times New Roman" w:eastAsia="黑体"/>
          <w:b w:val="0"/>
          <w:color w:val="000000"/>
          <w:sz w:val="32"/>
          <w:szCs w:val="32"/>
        </w:rPr>
        <w:t>项目负责人</w:t>
      </w:r>
    </w:p>
    <w:p w14:paraId="39A85150">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发包人代表：</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3301B4F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设计</w:t>
      </w:r>
      <w:r>
        <w:rPr>
          <w:rFonts w:ascii="Times New Roman" w:hAnsi="Times New Roman" w:eastAsia="仿宋_GB2312"/>
          <w:color w:val="000000"/>
          <w:sz w:val="30"/>
          <w:szCs w:val="30"/>
        </w:rPr>
        <w:t>人项目负责人：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532957C9">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6"/>
      <w:r>
        <w:rPr>
          <w:rFonts w:hint="eastAsia" w:ascii="Times New Roman" w:hAnsi="Times New Roman" w:eastAsia="黑体"/>
          <w:b w:val="0"/>
          <w:color w:val="000000"/>
          <w:sz w:val="32"/>
          <w:szCs w:val="32"/>
        </w:rPr>
        <w:t>六</w:t>
      </w:r>
      <w:r>
        <w:rPr>
          <w:rFonts w:ascii="Times New Roman" w:hAnsi="Times New Roman" w:eastAsia="黑体"/>
          <w:b w:val="0"/>
          <w:color w:val="000000"/>
          <w:sz w:val="32"/>
          <w:szCs w:val="32"/>
        </w:rPr>
        <w:t>、合同文件构成</w:t>
      </w:r>
      <w:bookmarkEnd w:id="10"/>
    </w:p>
    <w:p w14:paraId="3ECCEAC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738F3E6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（1）专用合同条款及其附件； </w:t>
      </w:r>
    </w:p>
    <w:p w14:paraId="64597EF1">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 xml:space="preserve">（2）通用合同条款； </w:t>
      </w:r>
    </w:p>
    <w:p w14:paraId="50A3A4E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3</w:t>
      </w:r>
      <w:r>
        <w:rPr>
          <w:rFonts w:ascii="Times New Roman" w:hAnsi="Times New Roman" w:eastAsia="仿宋_GB2312"/>
          <w:color w:val="000000"/>
          <w:sz w:val="30"/>
          <w:szCs w:val="30"/>
        </w:rPr>
        <w:t>）中标通知书（如果有）；</w:t>
      </w:r>
    </w:p>
    <w:p w14:paraId="31240ED6">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4</w:t>
      </w:r>
      <w:r>
        <w:rPr>
          <w:rFonts w:ascii="Times New Roman" w:hAnsi="Times New Roman" w:eastAsia="仿宋_GB2312"/>
          <w:color w:val="000000"/>
          <w:sz w:val="30"/>
          <w:szCs w:val="30"/>
        </w:rPr>
        <w:t>）投标函及其附录（如果有）；</w:t>
      </w:r>
    </w:p>
    <w:p w14:paraId="7E1A9AB2">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（5）发包人要求；</w:t>
      </w:r>
    </w:p>
    <w:p w14:paraId="1A8E142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6</w:t>
      </w:r>
      <w:r>
        <w:rPr>
          <w:rFonts w:ascii="Times New Roman" w:hAnsi="Times New Roman" w:eastAsia="仿宋_GB2312"/>
          <w:color w:val="000000"/>
          <w:sz w:val="30"/>
          <w:szCs w:val="30"/>
        </w:rPr>
        <w:t>）技术标准；</w:t>
      </w:r>
    </w:p>
    <w:p w14:paraId="79A16B94">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kern w:val="0"/>
          <w:sz w:val="30"/>
          <w:szCs w:val="32"/>
        </w:rPr>
        <w:t>（7）发包人提供的上一阶段</w:t>
      </w:r>
      <w:r>
        <w:rPr>
          <w:rFonts w:ascii="Times New Roman" w:hAnsi="Times New Roman" w:eastAsia="仿宋_GB2312"/>
          <w:color w:val="000000"/>
          <w:kern w:val="0"/>
          <w:sz w:val="30"/>
          <w:szCs w:val="32"/>
        </w:rPr>
        <w:t>图纸</w:t>
      </w:r>
      <w:r>
        <w:rPr>
          <w:rFonts w:hint="eastAsia" w:ascii="Times New Roman" w:hAnsi="Times New Roman" w:eastAsia="仿宋_GB2312"/>
          <w:color w:val="000000"/>
          <w:kern w:val="0"/>
          <w:sz w:val="30"/>
          <w:szCs w:val="32"/>
        </w:rPr>
        <w:t>（如果有）；</w:t>
      </w:r>
    </w:p>
    <w:p w14:paraId="7BDF1AC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8</w:t>
      </w:r>
      <w:r>
        <w:rPr>
          <w:rFonts w:ascii="Times New Roman" w:hAnsi="Times New Roman" w:eastAsia="仿宋_GB2312"/>
          <w:color w:val="000000"/>
          <w:sz w:val="30"/>
          <w:szCs w:val="30"/>
        </w:rPr>
        <w:t>）其他合同文件。</w:t>
      </w:r>
    </w:p>
    <w:p w14:paraId="1D07E95D">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在合同履行过程中形成的与合同有关的文件均构成合同文件组成部分。</w:t>
      </w:r>
    </w:p>
    <w:p w14:paraId="5F72EF0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p>
    <w:p w14:paraId="03C492B4">
      <w:pPr>
        <w:pStyle w:val="5"/>
        <w:spacing w:before="120" w:beforeLines="0" w:after="120" w:afterLines="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7"/>
      <w:r>
        <w:rPr>
          <w:rFonts w:hint="eastAsia" w:ascii="Times New Roman" w:hAnsi="Times New Roman" w:eastAsia="黑体"/>
          <w:b w:val="0"/>
          <w:color w:val="000000"/>
          <w:sz w:val="32"/>
          <w:szCs w:val="32"/>
        </w:rPr>
        <w:t>七</w:t>
      </w:r>
      <w:r>
        <w:rPr>
          <w:rFonts w:ascii="Times New Roman" w:hAnsi="Times New Roman" w:eastAsia="黑体"/>
          <w:b w:val="0"/>
          <w:color w:val="000000"/>
          <w:sz w:val="32"/>
          <w:szCs w:val="32"/>
        </w:rPr>
        <w:t>、承诺</w:t>
      </w:r>
      <w:bookmarkEnd w:id="11"/>
    </w:p>
    <w:p w14:paraId="38F02C7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按照合同约定</w:t>
      </w:r>
      <w:r>
        <w:rPr>
          <w:rFonts w:hint="eastAsia" w:ascii="Times New Roman" w:hAnsi="Times New Roman" w:eastAsia="仿宋_GB2312"/>
          <w:bCs/>
          <w:color w:val="000000"/>
          <w:sz w:val="30"/>
          <w:szCs w:val="30"/>
        </w:rPr>
        <w:t>提供设计依据，并按合同约定</w:t>
      </w:r>
      <w:r>
        <w:rPr>
          <w:rFonts w:ascii="Times New Roman" w:hAnsi="Times New Roman" w:eastAsia="仿宋_GB2312"/>
          <w:bCs/>
          <w:color w:val="000000"/>
          <w:sz w:val="30"/>
          <w:szCs w:val="30"/>
        </w:rPr>
        <w:t>的期限和方式支付合同价款。</w:t>
      </w:r>
    </w:p>
    <w:p w14:paraId="77BD8DF4">
      <w:pPr>
        <w:spacing w:line="360" w:lineRule="auto"/>
        <w:ind w:firstLine="600" w:firstLineChars="200"/>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2.</w:t>
      </w:r>
      <w:r>
        <w:rPr>
          <w:rFonts w:hint="eastAsia" w:ascii="Times New Roman" w:hAnsi="Times New Roman" w:eastAsia="仿宋_GB2312"/>
          <w:bCs/>
          <w:color w:val="000000"/>
          <w:sz w:val="30"/>
          <w:szCs w:val="30"/>
        </w:rPr>
        <w:t>设计</w:t>
      </w:r>
      <w:r>
        <w:rPr>
          <w:rFonts w:ascii="Times New Roman" w:hAnsi="Times New Roman" w:eastAsia="仿宋_GB2312"/>
          <w:bCs/>
          <w:color w:val="000000"/>
          <w:sz w:val="30"/>
          <w:szCs w:val="30"/>
        </w:rPr>
        <w:t>人承诺按照法律</w:t>
      </w:r>
      <w:r>
        <w:rPr>
          <w:rFonts w:hint="eastAsia" w:ascii="Times New Roman" w:hAnsi="Times New Roman" w:eastAsia="仿宋_GB2312"/>
          <w:bCs/>
          <w:color w:val="000000"/>
          <w:sz w:val="30"/>
          <w:szCs w:val="30"/>
        </w:rPr>
        <w:t>和技术标准</w:t>
      </w:r>
      <w:r>
        <w:rPr>
          <w:rFonts w:ascii="Times New Roman" w:hAnsi="Times New Roman" w:eastAsia="仿宋_GB2312"/>
          <w:bCs/>
          <w:color w:val="000000"/>
          <w:sz w:val="30"/>
          <w:szCs w:val="30"/>
        </w:rPr>
        <w:t>规定及合同约定</w:t>
      </w:r>
      <w:r>
        <w:rPr>
          <w:rFonts w:hint="eastAsia" w:ascii="Times New Roman" w:hAnsi="Times New Roman" w:eastAsia="仿宋_GB2312"/>
          <w:bCs/>
          <w:color w:val="000000"/>
          <w:sz w:val="30"/>
          <w:szCs w:val="30"/>
        </w:rPr>
        <w:t>提供工程设计服务</w:t>
      </w:r>
      <w:r>
        <w:rPr>
          <w:rFonts w:ascii="Times New Roman" w:hAnsi="Times New Roman" w:eastAsia="仿宋_GB2312"/>
          <w:bCs/>
          <w:color w:val="000000"/>
          <w:sz w:val="30"/>
          <w:szCs w:val="30"/>
        </w:rPr>
        <w:t>。</w:t>
      </w:r>
    </w:p>
    <w:p w14:paraId="6B40E5E2">
      <w:pPr>
        <w:spacing w:line="360" w:lineRule="auto"/>
        <w:rPr>
          <w:rFonts w:ascii="Times New Roman" w:hAnsi="Times New Roman" w:eastAsia="黑体"/>
          <w:bCs/>
          <w:color w:val="000000"/>
          <w:sz w:val="32"/>
          <w:szCs w:val="32"/>
        </w:rPr>
      </w:pPr>
      <w:bookmarkStart w:id="12" w:name="_Toc351203488"/>
      <w:r>
        <w:rPr>
          <w:rFonts w:hint="eastAsia" w:ascii="Times New Roman" w:hAnsi="Times New Roman" w:eastAsia="黑体"/>
          <w:b/>
          <w:color w:val="000000"/>
          <w:sz w:val="32"/>
          <w:szCs w:val="32"/>
        </w:rPr>
        <w:t xml:space="preserve">   </w:t>
      </w:r>
      <w:r>
        <w:rPr>
          <w:rFonts w:hint="eastAsia" w:ascii="Times New Roman" w:hAnsi="Times New Roman" w:eastAsia="黑体"/>
          <w:color w:val="000000"/>
          <w:sz w:val="32"/>
          <w:szCs w:val="32"/>
        </w:rPr>
        <w:t xml:space="preserve"> 八</w:t>
      </w:r>
      <w:r>
        <w:rPr>
          <w:rFonts w:ascii="Times New Roman" w:hAnsi="Times New Roman" w:eastAsia="黑体"/>
          <w:color w:val="000000"/>
          <w:sz w:val="32"/>
          <w:szCs w:val="32"/>
        </w:rPr>
        <w:t>、词语含义</w:t>
      </w:r>
      <w:bookmarkEnd w:id="12"/>
    </w:p>
    <w:p w14:paraId="00AF0D3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7C32EDB8">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0"/>
      <w:r>
        <w:rPr>
          <w:rFonts w:hint="eastAsia" w:ascii="Times New Roman" w:hAnsi="Times New Roman" w:eastAsia="黑体"/>
          <w:b w:val="0"/>
          <w:color w:val="000000"/>
          <w:sz w:val="32"/>
          <w:szCs w:val="32"/>
        </w:rPr>
        <w:t>九</w:t>
      </w:r>
      <w:r>
        <w:rPr>
          <w:rFonts w:ascii="Times New Roman" w:hAnsi="Times New Roman" w:eastAsia="黑体"/>
          <w:b w:val="0"/>
          <w:color w:val="000000"/>
          <w:sz w:val="32"/>
          <w:szCs w:val="32"/>
        </w:rPr>
        <w:t>、签订地点</w:t>
      </w:r>
      <w:bookmarkEnd w:id="13"/>
    </w:p>
    <w:p w14:paraId="1881847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2136C598">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1"/>
      <w:r>
        <w:rPr>
          <w:rFonts w:ascii="Times New Roman" w:hAnsi="Times New Roman" w:eastAsia="黑体"/>
          <w:b w:val="0"/>
          <w:color w:val="000000"/>
          <w:sz w:val="32"/>
          <w:szCs w:val="32"/>
        </w:rPr>
        <w:t>十、补充协议</w:t>
      </w:r>
      <w:bookmarkEnd w:id="14"/>
    </w:p>
    <w:p w14:paraId="78C20CD2">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48861E23">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2"/>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一</w:t>
      </w:r>
      <w:r>
        <w:rPr>
          <w:rFonts w:ascii="Times New Roman" w:hAnsi="Times New Roman" w:eastAsia="黑体"/>
          <w:b w:val="0"/>
          <w:color w:val="000000"/>
          <w:sz w:val="32"/>
          <w:szCs w:val="32"/>
        </w:rPr>
        <w:t>、合同生效</w:t>
      </w:r>
      <w:bookmarkEnd w:id="15"/>
    </w:p>
    <w:p w14:paraId="0D23D86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62A4C1CF">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3"/>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二</w:t>
      </w:r>
      <w:r>
        <w:rPr>
          <w:rFonts w:ascii="Times New Roman" w:hAnsi="Times New Roman" w:eastAsia="黑体"/>
          <w:b w:val="0"/>
          <w:color w:val="000000"/>
          <w:sz w:val="32"/>
          <w:szCs w:val="32"/>
        </w:rPr>
        <w:t>、合同份数</w:t>
      </w:r>
      <w:bookmarkEnd w:id="16"/>
    </w:p>
    <w:p w14:paraId="71A8934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rPr>
        <w:t>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ascii="Times New Roman" w:hAnsi="Times New Roman" w:eastAsia="仿宋_GB2312"/>
          <w:bCs/>
          <w:color w:val="000000"/>
          <w:sz w:val="30"/>
          <w:szCs w:val="30"/>
        </w:rPr>
        <w:t>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hint="eastAsia"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份</w:t>
      </w:r>
      <w:r>
        <w:rPr>
          <w:rFonts w:ascii="Times New Roman" w:hAnsi="Times New Roman" w:eastAsia="仿宋_GB2312"/>
          <w:bCs/>
          <w:color w:val="000000"/>
          <w:sz w:val="30"/>
          <w:szCs w:val="30"/>
        </w:rPr>
        <w:t>，</w:t>
      </w:r>
      <w:r>
        <w:rPr>
          <w:rFonts w:hint="eastAsia" w:ascii="Times New Roman" w:hAnsi="Times New Roman" w:eastAsia="仿宋_GB2312"/>
          <w:bCs/>
          <w:color w:val="000000"/>
          <w:sz w:val="30"/>
          <w:szCs w:val="30"/>
        </w:rPr>
        <w:t>设计</w:t>
      </w:r>
      <w:r>
        <w:rPr>
          <w:rFonts w:ascii="Times New Roman" w:hAnsi="Times New Roman" w:eastAsia="仿宋_GB2312"/>
          <w:bCs/>
          <w:color w:val="000000"/>
          <w:sz w:val="30"/>
          <w:szCs w:val="30"/>
        </w:rPr>
        <w:t>人执</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hint="eastAsia"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份</w:t>
      </w:r>
      <w:r>
        <w:rPr>
          <w:rFonts w:ascii="Times New Roman" w:hAnsi="Times New Roman" w:eastAsia="仿宋_GB2312"/>
          <w:bCs/>
          <w:color w:val="000000"/>
          <w:sz w:val="30"/>
          <w:szCs w:val="30"/>
        </w:rPr>
        <w:t>。</w:t>
      </w:r>
    </w:p>
    <w:p w14:paraId="41577936">
      <w:pPr>
        <w:spacing w:line="360" w:lineRule="auto"/>
        <w:rPr>
          <w:rFonts w:hint="eastAsia" w:ascii="Times New Roman" w:hAnsi="Times New Roman" w:eastAsia="仿宋_GB2312"/>
          <w:color w:val="000000"/>
          <w:sz w:val="30"/>
          <w:szCs w:val="30"/>
        </w:rPr>
      </w:pPr>
    </w:p>
    <w:p w14:paraId="7AE0BD30">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盖</w:t>
      </w:r>
      <w:r>
        <w:rPr>
          <w:rFonts w:ascii="Times New Roman" w:hAnsi="Times New Roman" w:eastAsia="仿宋_GB2312"/>
          <w:color w:val="000000"/>
          <w:sz w:val="30"/>
          <w:szCs w:val="30"/>
        </w:rPr>
        <w:t>章</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 xml:space="preserve">               设计</w:t>
      </w:r>
      <w:r>
        <w:rPr>
          <w:rFonts w:ascii="Times New Roman" w:hAnsi="Times New Roman" w:eastAsia="仿宋_GB2312"/>
          <w:color w:val="000000"/>
          <w:sz w:val="30"/>
          <w:szCs w:val="30"/>
        </w:rPr>
        <w:t>人</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盖</w:t>
      </w:r>
      <w:r>
        <w:rPr>
          <w:rFonts w:ascii="Times New Roman" w:hAnsi="Times New Roman" w:eastAsia="仿宋_GB2312"/>
          <w:color w:val="000000"/>
          <w:sz w:val="30"/>
          <w:szCs w:val="30"/>
        </w:rPr>
        <w:t>章</w:t>
      </w:r>
      <w:r>
        <w:rPr>
          <w:rFonts w:hint="eastAsia" w:ascii="Times New Roman" w:hAnsi="Times New Roman" w:eastAsia="仿宋_GB2312"/>
          <w:color w:val="000000"/>
          <w:sz w:val="30"/>
          <w:szCs w:val="30"/>
          <w:lang w:eastAsia="zh-CN"/>
        </w:rPr>
        <w:t>）</w:t>
      </w:r>
    </w:p>
    <w:p w14:paraId="082BE8F1">
      <w:pPr>
        <w:spacing w:line="360" w:lineRule="auto"/>
        <w:rPr>
          <w:rFonts w:hint="eastAsia" w:ascii="Times New Roman" w:hAnsi="Times New Roman" w:eastAsia="仿宋_GB2312"/>
          <w:color w:val="000000"/>
          <w:sz w:val="30"/>
          <w:szCs w:val="30"/>
        </w:rPr>
      </w:pPr>
    </w:p>
    <w:p w14:paraId="426C5C3D">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法定代表人或其委托代理人：    法定代表人或其委托代理人：  </w:t>
      </w:r>
    </w:p>
    <w:p w14:paraId="3B738542">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679EF1CD">
      <w:pPr>
        <w:tabs>
          <w:tab w:val="left" w:pos="4410"/>
        </w:tabs>
        <w:spacing w:line="360" w:lineRule="auto"/>
        <w:rPr>
          <w:rFonts w:hint="eastAsia" w:ascii="Times New Roman" w:hAnsi="Times New Roman" w:eastAsia="仿宋_GB2312"/>
          <w:color w:val="000000"/>
          <w:sz w:val="30"/>
          <w:szCs w:val="30"/>
        </w:rPr>
      </w:pPr>
    </w:p>
    <w:p w14:paraId="1CD6C9D6">
      <w:pPr>
        <w:tabs>
          <w:tab w:val="left" w:pos="4410"/>
        </w:tabs>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1114DD8">
      <w:pPr>
        <w:tabs>
          <w:tab w:val="left" w:pos="4410"/>
        </w:tabs>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纳税人识别码：</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 xml:space="preserve">  纳税人识别码：</w:t>
      </w:r>
      <w:r>
        <w:rPr>
          <w:rFonts w:hint="eastAsia" w:ascii="Times New Roman" w:hAnsi="Times New Roman" w:eastAsia="仿宋_GB2312"/>
          <w:color w:val="000000"/>
          <w:sz w:val="30"/>
          <w:szCs w:val="30"/>
          <w:u w:val="single"/>
        </w:rPr>
        <w:t xml:space="preserve">               </w:t>
      </w:r>
    </w:p>
    <w:p w14:paraId="3B324C7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4DEDF7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7C6A2F4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16EC92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501F65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AF88DD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1411D7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6CC198C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2CE522B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0F2B3D88">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时  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月</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 xml:space="preserve">日 </w:t>
      </w:r>
      <w:r>
        <w:rPr>
          <w:rFonts w:hint="eastAsia" w:ascii="Times New Roman" w:hAnsi="Times New Roman" w:eastAsia="仿宋_GB2312"/>
          <w:i/>
          <w:color w:val="000000"/>
          <w:sz w:val="30"/>
          <w:szCs w:val="30"/>
        </w:rPr>
        <w:t xml:space="preserve">  </w:t>
      </w:r>
      <w:r>
        <w:rPr>
          <w:rFonts w:hint="eastAsia" w:ascii="Times New Roman" w:hAnsi="Times New Roman" w:eastAsia="仿宋_GB2312"/>
          <w:color w:val="000000"/>
          <w:sz w:val="30"/>
          <w:szCs w:val="30"/>
        </w:rPr>
        <w:t xml:space="preserve"> 时  间：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月</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日</w:t>
      </w:r>
    </w:p>
    <w:p w14:paraId="1CA77B06">
      <w:pPr>
        <w:rPr>
          <w:rFonts w:hint="eastAsia"/>
        </w:rPr>
      </w:pPr>
    </w:p>
    <w:p w14:paraId="4CD5C7D6">
      <w:pPr>
        <w:pStyle w:val="4"/>
        <w:jc w:val="center"/>
        <w:rPr>
          <w:rFonts w:hint="eastAsia" w:ascii="华文中宋" w:hAnsi="华文中宋" w:eastAsia="华文中宋"/>
          <w:sz w:val="44"/>
          <w:szCs w:val="44"/>
        </w:rPr>
      </w:pPr>
      <w:bookmarkStart w:id="17" w:name="_Toc351203494"/>
      <w:r>
        <w:rPr>
          <w:rFonts w:ascii="华文中宋" w:hAnsi="华文中宋" w:eastAsia="华文中宋"/>
          <w:sz w:val="44"/>
          <w:szCs w:val="44"/>
        </w:rPr>
        <w:t>第二部分 通用合同条款</w:t>
      </w:r>
      <w:bookmarkEnd w:id="17"/>
      <w:bookmarkStart w:id="18" w:name="_Toc337558727"/>
    </w:p>
    <w:p w14:paraId="6723155F">
      <w:pPr>
        <w:pStyle w:val="5"/>
        <w:spacing w:before="120" w:beforeLines="0" w:after="120" w:afterLines="0" w:line="360" w:lineRule="auto"/>
        <w:rPr>
          <w:rFonts w:ascii="Times New Roman" w:hAnsi="Times New Roman" w:eastAsia="黑体"/>
          <w:b w:val="0"/>
          <w:color w:val="000000"/>
          <w:sz w:val="32"/>
          <w:szCs w:val="32"/>
        </w:rPr>
      </w:pPr>
      <w:bookmarkStart w:id="19" w:name="_Toc351203495"/>
      <w:r>
        <w:rPr>
          <w:rFonts w:ascii="Times New Roman" w:hAnsi="Times New Roman" w:eastAsia="黑体"/>
          <w:b w:val="0"/>
          <w:color w:val="000000"/>
          <w:sz w:val="32"/>
          <w:szCs w:val="32"/>
        </w:rPr>
        <w:t>1.</w:t>
      </w:r>
      <w:bookmarkStart w:id="20" w:name="_Toc303538974"/>
      <w:bookmarkEnd w:id="20"/>
      <w:bookmarkStart w:id="21" w:name="_Toc303538972"/>
      <w:bookmarkEnd w:id="21"/>
      <w:bookmarkStart w:id="22" w:name="_Toc303538973"/>
      <w:bookmarkEnd w:id="22"/>
      <w:bookmarkStart w:id="23" w:name="_Toc303538975"/>
      <w:bookmarkEnd w:id="23"/>
      <w:bookmarkStart w:id="24" w:name="_Toc303538976"/>
      <w:bookmarkEnd w:id="24"/>
      <w:bookmarkStart w:id="25" w:name="_Toc296503027"/>
      <w:bookmarkStart w:id="26" w:name="_Toc296346528"/>
      <w:r>
        <w:rPr>
          <w:rFonts w:ascii="Times New Roman" w:hAnsi="Times New Roman" w:eastAsia="黑体"/>
          <w:b w:val="0"/>
          <w:color w:val="000000"/>
          <w:sz w:val="32"/>
          <w:szCs w:val="32"/>
        </w:rPr>
        <w:t xml:space="preserve"> 一般约定</w:t>
      </w:r>
      <w:bookmarkEnd w:id="18"/>
      <w:bookmarkEnd w:id="19"/>
      <w:bookmarkEnd w:id="25"/>
      <w:bookmarkEnd w:id="26"/>
    </w:p>
    <w:p w14:paraId="7D982DD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27" w:name="_Toc337558728"/>
      <w:bookmarkStart w:id="28" w:name="_Toc296503028"/>
      <w:bookmarkStart w:id="29" w:name="_Toc296346529"/>
      <w:bookmarkStart w:id="30" w:name="_Toc351203496"/>
      <w:r>
        <w:rPr>
          <w:rFonts w:ascii="Times New Roman" w:hAnsi="Times New Roman" w:eastAsia="黑体"/>
          <w:b w:val="0"/>
          <w:color w:val="000000"/>
          <w:sz w:val="30"/>
          <w:szCs w:val="32"/>
        </w:rPr>
        <w:t>1.1</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词语定义</w:t>
      </w:r>
      <w:bookmarkEnd w:id="27"/>
      <w:bookmarkEnd w:id="28"/>
      <w:bookmarkEnd w:id="29"/>
      <w:r>
        <w:rPr>
          <w:rFonts w:ascii="Times New Roman" w:hAnsi="Times New Roman" w:eastAsia="黑体"/>
          <w:b w:val="0"/>
          <w:color w:val="000000"/>
          <w:sz w:val="30"/>
          <w:szCs w:val="32"/>
        </w:rPr>
        <w:t>与解释</w:t>
      </w:r>
      <w:bookmarkEnd w:id="30"/>
    </w:p>
    <w:p w14:paraId="3FFB73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16780C2A">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19F4AA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、通用合同条款、中标通知书（如果有）、投标函及其附录（如果有）</w:t>
      </w:r>
      <w:r>
        <w:rPr>
          <w:rFonts w:hint="eastAsia" w:ascii="Times New Roman" w:hAnsi="Times New Roman" w:eastAsia="仿宋_GB2312"/>
          <w:color w:val="000000"/>
          <w:kern w:val="0"/>
          <w:sz w:val="30"/>
          <w:szCs w:val="30"/>
        </w:rPr>
        <w:t>、发包人要求、</w:t>
      </w:r>
      <w:r>
        <w:rPr>
          <w:rFonts w:ascii="Times New Roman" w:hAnsi="Times New Roman" w:eastAsia="仿宋_GB2312"/>
          <w:color w:val="000000"/>
          <w:kern w:val="0"/>
          <w:sz w:val="30"/>
          <w:szCs w:val="30"/>
        </w:rPr>
        <w:t>技术标准</w:t>
      </w:r>
      <w:r>
        <w:rPr>
          <w:rFonts w:hint="eastAsia" w:ascii="Times New Roman" w:hAnsi="Times New Roman" w:eastAsia="仿宋_GB2312"/>
          <w:color w:val="000000"/>
          <w:kern w:val="0"/>
          <w:sz w:val="30"/>
          <w:szCs w:val="30"/>
        </w:rPr>
        <w:t>、发包人提供的上一阶段图纸（如果有）</w:t>
      </w:r>
      <w:r>
        <w:rPr>
          <w:rFonts w:ascii="Times New Roman" w:hAnsi="Times New Roman" w:eastAsia="仿宋_GB2312"/>
          <w:color w:val="000000"/>
          <w:kern w:val="0"/>
          <w:sz w:val="30"/>
          <w:szCs w:val="30"/>
        </w:rPr>
        <w:t>以及其他合同文件。</w:t>
      </w:r>
    </w:p>
    <w:p w14:paraId="4AF562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人共同签署的称为“合同协议书”的书面文件</w:t>
      </w:r>
      <w:r>
        <w:rPr>
          <w:rFonts w:hint="eastAsia" w:ascii="Times New Roman" w:hAnsi="Times New Roman" w:eastAsia="仿宋_GB2312"/>
          <w:color w:val="000000"/>
          <w:kern w:val="0"/>
          <w:sz w:val="30"/>
          <w:szCs w:val="32"/>
        </w:rPr>
        <w:t>。</w:t>
      </w:r>
    </w:p>
    <w:p w14:paraId="7FB4D152">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21"/>
        </w:rPr>
        <w:t xml:space="preserve">1.1.1.3 </w:t>
      </w:r>
      <w:r>
        <w:rPr>
          <w:rFonts w:ascii="Times New Roman" w:hAnsi="Times New Roman" w:eastAsia="仿宋_GB2312"/>
          <w:color w:val="000000"/>
          <w:kern w:val="0"/>
          <w:sz w:val="30"/>
          <w:szCs w:val="32"/>
        </w:rPr>
        <w:t>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人中标的书面文件。</w:t>
      </w:r>
    </w:p>
    <w:p w14:paraId="79134CBE">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投标函：是指构成合同的由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人填写并签署的用于投标的称为“投标函”的文件。</w:t>
      </w:r>
    </w:p>
    <w:p w14:paraId="54B866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投标函附录：是指构成合同的附在投标函后的称为“投标函附录”的文件。</w:t>
      </w:r>
    </w:p>
    <w:p w14:paraId="7FAD1BA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6 </w:t>
      </w:r>
      <w:r>
        <w:rPr>
          <w:rFonts w:hint="eastAsia" w:ascii="Times New Roman" w:hAnsi="Times New Roman" w:eastAsia="仿宋_GB2312"/>
          <w:color w:val="000000"/>
          <w:sz w:val="30"/>
          <w:szCs w:val="21"/>
        </w:rPr>
        <w:t>发包人要求：</w:t>
      </w:r>
      <w:r>
        <w:rPr>
          <w:rFonts w:hint="eastAsia" w:ascii="Times New Roman" w:hAnsi="Times New Roman" w:eastAsia="仿宋_GB2312"/>
          <w:color w:val="000000"/>
          <w:sz w:val="30"/>
          <w:szCs w:val="21"/>
          <w:lang w:eastAsia="zh-CN"/>
        </w:rPr>
        <w:t>是</w:t>
      </w:r>
      <w:r>
        <w:rPr>
          <w:rFonts w:hint="eastAsia" w:ascii="Times New Roman" w:hAnsi="Times New Roman" w:eastAsia="仿宋_GB2312"/>
          <w:color w:val="000000"/>
          <w:sz w:val="30"/>
          <w:szCs w:val="21"/>
        </w:rPr>
        <w:t>指构成合同文件组成部分的，由发包人就工程项目的目的、范围、功能要求及工程设计文件审查的范围和内容等提出相应要求的书面文件，又称设计任务书。</w:t>
      </w:r>
    </w:p>
    <w:p w14:paraId="32A2D9C2">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7</w:t>
      </w:r>
      <w:r>
        <w:rPr>
          <w:rFonts w:ascii="Times New Roman" w:hAnsi="Times New Roman" w:eastAsia="仿宋_GB2312"/>
          <w:color w:val="000000"/>
          <w:kern w:val="0"/>
          <w:sz w:val="30"/>
          <w:szCs w:val="32"/>
        </w:rPr>
        <w:t xml:space="preserve"> 技术标准：是指构成合同的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应当遵守的或指导</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的国家、行业或地方的技术标准和要求，以及合同约定的技术标准和要求。</w:t>
      </w:r>
    </w:p>
    <w:p w14:paraId="3F2568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8 </w:t>
      </w:r>
      <w:r>
        <w:rPr>
          <w:rFonts w:ascii="Times New Roman" w:hAnsi="Times New Roman" w:eastAsia="仿宋_GB2312"/>
          <w:color w:val="000000"/>
          <w:kern w:val="0"/>
          <w:sz w:val="30"/>
          <w:szCs w:val="32"/>
        </w:rPr>
        <w:t>其他合同文件：是指经合同当事人约定的与工程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有关的具有合同约束力的文件或书面协议。合同当事人可以在专用合同条款中进行约定。</w:t>
      </w:r>
    </w:p>
    <w:p w14:paraId="6FE005C5">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65CDB1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p>
    <w:p w14:paraId="10842C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人签订合同协议书的当事人及取得该当事人资格的合法继承人。</w:t>
      </w:r>
    </w:p>
    <w:p w14:paraId="0F93F5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1.1.2.3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人：是指与发包人签订合同协议书的，具有相应工程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资质的当事人及取得该当事人资格的合法继承人。</w:t>
      </w:r>
    </w:p>
    <w:p w14:paraId="1A3B0362">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 xml:space="preserve">4 </w:t>
      </w:r>
      <w:r>
        <w:rPr>
          <w:rFonts w:ascii="Times New Roman" w:hAnsi="Times New Roman" w:eastAsia="仿宋_GB2312"/>
          <w:color w:val="000000"/>
          <w:kern w:val="0"/>
          <w:sz w:val="30"/>
          <w:szCs w:val="32"/>
        </w:rPr>
        <w:t>分包人：</w:t>
      </w:r>
      <w:bookmarkStart w:id="31" w:name="#go5"/>
      <w:bookmarkEnd w:id="31"/>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设计工作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设计人</w:t>
      </w:r>
      <w:r>
        <w:rPr>
          <w:rFonts w:ascii="Times New Roman" w:hAnsi="Times New Roman" w:eastAsia="仿宋_GB2312"/>
          <w:color w:val="000000"/>
          <w:kern w:val="0"/>
          <w:sz w:val="30"/>
          <w:szCs w:val="32"/>
        </w:rPr>
        <w:t>签订分包合同的具有相应资质的法人。</w:t>
      </w:r>
    </w:p>
    <w:p w14:paraId="1C70BE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发包人代表：是指由发包人</w:t>
      </w:r>
      <w:r>
        <w:rPr>
          <w:rFonts w:hint="eastAsia" w:ascii="Times New Roman" w:hAnsi="Times New Roman" w:eastAsia="仿宋_GB2312"/>
          <w:color w:val="000000"/>
          <w:kern w:val="0"/>
          <w:sz w:val="30"/>
          <w:szCs w:val="32"/>
        </w:rPr>
        <w:t>指定负责工程设计方面</w:t>
      </w:r>
      <w:r>
        <w:rPr>
          <w:rFonts w:ascii="Times New Roman" w:hAnsi="Times New Roman" w:eastAsia="仿宋_GB2312"/>
          <w:color w:val="000000"/>
          <w:kern w:val="0"/>
          <w:sz w:val="30"/>
          <w:szCs w:val="32"/>
        </w:rPr>
        <w:t>在发包人授权范围内行使发包人权利的人。</w:t>
      </w:r>
    </w:p>
    <w:p w14:paraId="30ED7E3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 xml:space="preserve"> 项目负责人：是指由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人任命</w:t>
      </w:r>
      <w:r>
        <w:rPr>
          <w:rFonts w:hint="eastAsia" w:ascii="Times New Roman" w:hAnsi="Times New Roman" w:eastAsia="仿宋_GB2312"/>
          <w:color w:val="000000"/>
          <w:kern w:val="0"/>
          <w:sz w:val="30"/>
          <w:szCs w:val="32"/>
        </w:rPr>
        <w:t>负责工程设计</w:t>
      </w:r>
      <w:r>
        <w:rPr>
          <w:rFonts w:ascii="Times New Roman" w:hAnsi="Times New Roman" w:eastAsia="仿宋_GB2312"/>
          <w:color w:val="000000"/>
          <w:kern w:val="0"/>
          <w:sz w:val="30"/>
          <w:szCs w:val="32"/>
        </w:rPr>
        <w:t>，在</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人授权范围内负责合同履行，且按照法律规定具有相应资格的</w:t>
      </w:r>
      <w:r>
        <w:rPr>
          <w:rFonts w:hint="eastAsia" w:ascii="Times New Roman" w:hAnsi="Times New Roman" w:eastAsia="仿宋_GB2312"/>
          <w:color w:val="000000"/>
          <w:kern w:val="0"/>
          <w:sz w:val="30"/>
          <w:szCs w:val="32"/>
        </w:rPr>
        <w:t>项目主持</w:t>
      </w:r>
      <w:r>
        <w:rPr>
          <w:rFonts w:ascii="Times New Roman" w:hAnsi="Times New Roman" w:eastAsia="仿宋_GB2312"/>
          <w:color w:val="000000"/>
          <w:kern w:val="0"/>
          <w:sz w:val="30"/>
          <w:szCs w:val="32"/>
        </w:rPr>
        <w:t>人。</w:t>
      </w:r>
    </w:p>
    <w:p w14:paraId="6982402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1.1.2.7 联合体：是指两个以上设计人联合，以一个设计人身份为发包人提供工程设计服务的临时性组织。</w:t>
      </w:r>
    </w:p>
    <w:p w14:paraId="2A991469">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 xml:space="preserve"> 工程</w:t>
      </w:r>
      <w:r>
        <w:rPr>
          <w:rFonts w:hint="eastAsia" w:ascii="Times New Roman" w:hAnsi="Times New Roman" w:eastAsia="仿宋_GB2312"/>
          <w:color w:val="000000"/>
          <w:kern w:val="0"/>
          <w:sz w:val="30"/>
          <w:szCs w:val="32"/>
        </w:rPr>
        <w:t>设计服务、资料与文件</w:t>
      </w:r>
    </w:p>
    <w:p w14:paraId="7F2EF659">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1.1.3.1 工程设计服务</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是指设计人按照合同约定履行的服务，包括工程设计基本服务、工程设计其他服务。</w:t>
      </w:r>
    </w:p>
    <w:p w14:paraId="420EEED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 工程</w:t>
      </w:r>
      <w:r>
        <w:rPr>
          <w:rFonts w:hint="eastAsia" w:ascii="Times New Roman" w:hAnsi="Times New Roman" w:eastAsia="仿宋_GB2312"/>
          <w:color w:val="000000"/>
          <w:kern w:val="0"/>
          <w:sz w:val="30"/>
          <w:szCs w:val="32"/>
        </w:rPr>
        <w:t>设计基本服务</w:t>
      </w:r>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66EC694B">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D6DEA7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1.1.3.4 暂停设计：是指发生设计人不能按照合同约定履行全部或部分义务情形而暂时中断工程设计服务的行为。</w:t>
      </w:r>
    </w:p>
    <w:p w14:paraId="2795F191">
      <w:pPr>
        <w:spacing w:line="360" w:lineRule="auto"/>
        <w:ind w:firstLine="600" w:firstLineChars="200"/>
        <w:rPr>
          <w:rFonts w:hint="eastAsia" w:ascii="Times New Roman" w:hAnsi="Times New Roman" w:eastAsia="仿宋_GB2312"/>
          <w:color w:val="000000"/>
          <w:sz w:val="30"/>
          <w:szCs w:val="28"/>
        </w:rPr>
      </w:pPr>
      <w:r>
        <w:rPr>
          <w:rFonts w:hint="eastAsia" w:ascii="Times New Roman" w:hAnsi="Times New Roman" w:eastAsia="仿宋_GB2312"/>
          <w:kern w:val="0"/>
          <w:sz w:val="30"/>
          <w:szCs w:val="32"/>
        </w:rPr>
        <w:t>1.1.3.5 工程设计资料：是指</w:t>
      </w:r>
      <w:r>
        <w:rPr>
          <w:rFonts w:hint="eastAsia" w:ascii="Times New Roman" w:hAnsi="Times New Roman" w:eastAsia="仿宋_GB2312" w:cs="Courier New"/>
          <w:sz w:val="30"/>
        </w:rPr>
        <w:t>根据合同约定，发包人向设计人提供的用于完成工程设计范围与内容所需要的资料。工程设计资料包括项目基础资料和现场障碍资料。</w:t>
      </w:r>
      <w:r>
        <w:rPr>
          <w:rFonts w:hint="eastAsia" w:ascii="Times New Roman" w:hAnsi="Times New Roman" w:eastAsia="仿宋_GB2312"/>
          <w:sz w:val="30"/>
          <w:szCs w:val="28"/>
        </w:rPr>
        <w:t>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525CA39C">
      <w:pPr>
        <w:pStyle w:val="23"/>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eastAsia="仿宋_GB2312" w:cs="Courier New"/>
          <w:sz w:val="30"/>
          <w:szCs w:val="21"/>
        </w:rPr>
      </w:pPr>
      <w:r>
        <w:rPr>
          <w:rFonts w:hint="eastAsia" w:eastAsia="仿宋_GB2312"/>
          <w:color w:val="000000"/>
          <w:sz w:val="30"/>
          <w:szCs w:val="28"/>
        </w:rPr>
        <w:t>1.1.3.6 工程</w:t>
      </w:r>
      <w:r>
        <w:rPr>
          <w:rFonts w:hint="eastAsia" w:eastAsia="仿宋_GB2312" w:cs="Courier New"/>
          <w:sz w:val="30"/>
          <w:szCs w:val="21"/>
        </w:rPr>
        <w:t>设计文件：指按照合同约定和技术要求，由设计人向发包人提供的阶段性成果、最终工作成果等，且应当采用合同中双方约定的载体。</w:t>
      </w:r>
    </w:p>
    <w:p w14:paraId="472AEAC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日期和期限</w:t>
      </w:r>
    </w:p>
    <w:p w14:paraId="1C6B30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日期：包括计划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日期和实际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日期是指合同协议书约定的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日期是指</w:t>
      </w:r>
      <w:r>
        <w:rPr>
          <w:rFonts w:hint="eastAsia" w:ascii="Times New Roman" w:hAnsi="Times New Roman" w:eastAsia="仿宋_GB2312"/>
          <w:color w:val="000000"/>
          <w:kern w:val="0"/>
          <w:sz w:val="30"/>
          <w:szCs w:val="32"/>
        </w:rPr>
        <w:t>发包人</w:t>
      </w:r>
      <w:r>
        <w:rPr>
          <w:rFonts w:ascii="Times New Roman" w:hAnsi="Times New Roman" w:eastAsia="仿宋_GB2312"/>
          <w:color w:val="000000"/>
          <w:kern w:val="0"/>
          <w:sz w:val="30"/>
          <w:szCs w:val="32"/>
        </w:rPr>
        <w:t>发出的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通知中载明的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p>
    <w:p w14:paraId="68DA44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日期：包括计划</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日期和实际</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日期。计划</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日期是指合同协议书约定的</w:t>
      </w:r>
      <w:r>
        <w:rPr>
          <w:rFonts w:hint="eastAsia" w:ascii="Times New Roman" w:hAnsi="Times New Roman" w:eastAsia="仿宋_GB2312"/>
          <w:color w:val="000000"/>
          <w:kern w:val="0"/>
          <w:sz w:val="30"/>
          <w:szCs w:val="32"/>
        </w:rPr>
        <w:t>完成设计及相关服务的</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是指设计人交付全部或阶段性设计成果及提供相关服务日期</w:t>
      </w:r>
      <w:r>
        <w:rPr>
          <w:rFonts w:ascii="Times New Roman" w:hAnsi="Times New Roman" w:eastAsia="仿宋_GB2312"/>
          <w:color w:val="000000"/>
          <w:kern w:val="0"/>
          <w:sz w:val="30"/>
          <w:szCs w:val="32"/>
        </w:rPr>
        <w:t xml:space="preserve">。 </w:t>
      </w:r>
    </w:p>
    <w:p w14:paraId="02F4F66D">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.3 </w:t>
      </w:r>
      <w:r>
        <w:rPr>
          <w:rFonts w:hint="eastAsia" w:ascii="Times New Roman" w:hAnsi="Times New Roman" w:eastAsia="仿宋_GB2312"/>
          <w:color w:val="000000"/>
          <w:kern w:val="0"/>
          <w:sz w:val="30"/>
          <w:szCs w:val="32"/>
        </w:rPr>
        <w:t>设计周</w:t>
      </w:r>
      <w:r>
        <w:rPr>
          <w:rFonts w:ascii="Times New Roman" w:hAnsi="Times New Roman" w:eastAsia="仿宋_GB2312"/>
          <w:color w:val="000000"/>
          <w:kern w:val="0"/>
          <w:sz w:val="30"/>
          <w:szCs w:val="32"/>
        </w:rPr>
        <w:t>期</w:t>
      </w:r>
      <w:r>
        <w:rPr>
          <w:rFonts w:hint="eastAsia" w:ascii="Times New Roman" w:hAnsi="Times New Roman" w:eastAsia="仿宋_GB2312"/>
          <w:color w:val="000000"/>
          <w:kern w:val="0"/>
          <w:sz w:val="30"/>
          <w:szCs w:val="32"/>
        </w:rPr>
        <w:t>又称设计工期</w:t>
      </w:r>
      <w:r>
        <w:rPr>
          <w:rFonts w:ascii="Times New Roman" w:hAnsi="Times New Roman" w:eastAsia="仿宋_GB2312"/>
          <w:color w:val="000000"/>
          <w:kern w:val="0"/>
          <w:sz w:val="30"/>
          <w:szCs w:val="32"/>
        </w:rPr>
        <w:t>：是指在合同协议书约定的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人完成工程</w:t>
      </w:r>
      <w:r>
        <w:rPr>
          <w:rFonts w:hint="eastAsia" w:ascii="Times New Roman" w:hAnsi="Times New Roman" w:eastAsia="仿宋_GB2312"/>
          <w:color w:val="000000"/>
          <w:kern w:val="0"/>
          <w:sz w:val="30"/>
          <w:szCs w:val="32"/>
        </w:rPr>
        <w:t>设计及相关服务</w:t>
      </w:r>
      <w:r>
        <w:rPr>
          <w:rFonts w:ascii="Times New Roman" w:hAnsi="Times New Roman" w:eastAsia="仿宋_GB2312"/>
          <w:color w:val="000000"/>
          <w:kern w:val="0"/>
          <w:sz w:val="30"/>
          <w:szCs w:val="32"/>
        </w:rPr>
        <w:t>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4DC8B3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基准日期：招标发包的工程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3D3015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天：除特别指明外，均指日历天。合同中按天计算时间的，开始当天不计入，从次日开始计算，期限最后一天的截止时间为当天24:00时。</w:t>
      </w:r>
    </w:p>
    <w:p w14:paraId="281413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合同价格</w:t>
      </w:r>
    </w:p>
    <w:p w14:paraId="0A4188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签约合同价：是指</w:t>
      </w:r>
      <w:r>
        <w:rPr>
          <w:rFonts w:ascii="Times New Roman" w:hAnsi="Times New Roman" w:eastAsia="仿宋_GB2312"/>
          <w:color w:val="000000"/>
          <w:sz w:val="30"/>
          <w:szCs w:val="32"/>
        </w:rPr>
        <w:t>发包人和</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人在合同协议书中确定的总金额。</w:t>
      </w:r>
    </w:p>
    <w:p w14:paraId="5B36591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合同价格</w:t>
      </w:r>
      <w:r>
        <w:rPr>
          <w:rFonts w:hint="eastAsia" w:ascii="Times New Roman" w:hAnsi="Times New Roman" w:eastAsia="仿宋_GB2312"/>
          <w:color w:val="000000"/>
          <w:kern w:val="0"/>
          <w:sz w:val="30"/>
          <w:szCs w:val="32"/>
        </w:rPr>
        <w:t>又称设计费</w:t>
      </w:r>
      <w:r>
        <w:rPr>
          <w:rFonts w:ascii="Times New Roman" w:hAnsi="Times New Roman" w:eastAsia="仿宋_GB2312"/>
          <w:color w:val="000000"/>
          <w:kern w:val="0"/>
          <w:sz w:val="30"/>
          <w:szCs w:val="32"/>
        </w:rPr>
        <w:t>：是指发包人用于支付</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人按照合同约定完成</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范围内全部工作的金额，包括合同履行过程中按合同约定</w:t>
      </w:r>
      <w:r>
        <w:rPr>
          <w:rFonts w:hint="eastAsia" w:ascii="Times New Roman" w:hAnsi="Times New Roman" w:eastAsia="仿宋_GB2312"/>
          <w:color w:val="000000"/>
          <w:kern w:val="0"/>
          <w:sz w:val="30"/>
          <w:szCs w:val="32"/>
        </w:rPr>
        <w:t>发生的价格变化。</w:t>
      </w:r>
    </w:p>
    <w:p w14:paraId="29B059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w:t>
      </w: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 xml:space="preserve"> 其他</w:t>
      </w:r>
    </w:p>
    <w:p w14:paraId="299A295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w:t>
      </w: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.1 书面形式：是指合同</w:t>
      </w:r>
      <w:r>
        <w:rPr>
          <w:rFonts w:hint="eastAsia" w:ascii="Times New Roman" w:hAnsi="Times New Roman" w:eastAsia="仿宋_GB2312"/>
          <w:color w:val="000000"/>
          <w:sz w:val="30"/>
          <w:szCs w:val="32"/>
        </w:rPr>
        <w:t>书</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信件和数据电文（包括</w:t>
      </w:r>
      <w:r>
        <w:rPr>
          <w:rFonts w:ascii="Times New Roman" w:hAnsi="Times New Roman" w:eastAsia="仿宋_GB2312"/>
          <w:color w:val="000000"/>
          <w:sz w:val="30"/>
          <w:szCs w:val="32"/>
        </w:rPr>
        <w:t>电报、</w:t>
      </w:r>
      <w:r>
        <w:rPr>
          <w:rFonts w:hint="eastAsia" w:ascii="Times New Roman" w:hAnsi="Times New Roman" w:eastAsia="仿宋_GB2312"/>
          <w:color w:val="000000"/>
          <w:sz w:val="30"/>
          <w:szCs w:val="32"/>
        </w:rPr>
        <w:t>电</w:t>
      </w:r>
      <w:r>
        <w:rPr>
          <w:rFonts w:ascii="Times New Roman" w:hAnsi="Times New Roman" w:eastAsia="仿宋_GB2312"/>
          <w:color w:val="000000"/>
          <w:sz w:val="30"/>
          <w:szCs w:val="32"/>
        </w:rPr>
        <w:t>传</w:t>
      </w:r>
      <w:r>
        <w:rPr>
          <w:rFonts w:hint="eastAsia" w:ascii="Times New Roman" w:hAnsi="Times New Roman" w:eastAsia="仿宋_GB2312"/>
          <w:color w:val="000000"/>
          <w:sz w:val="30"/>
          <w:szCs w:val="32"/>
        </w:rPr>
        <w:t>、传</w:t>
      </w:r>
      <w:r>
        <w:rPr>
          <w:rFonts w:ascii="Times New Roman" w:hAnsi="Times New Roman" w:eastAsia="仿宋_GB2312"/>
          <w:color w:val="000000"/>
          <w:sz w:val="30"/>
          <w:szCs w:val="32"/>
        </w:rPr>
        <w:t>真</w:t>
      </w:r>
      <w:r>
        <w:rPr>
          <w:rFonts w:hint="eastAsia" w:ascii="Times New Roman" w:hAnsi="Times New Roman" w:eastAsia="仿宋_GB2312"/>
          <w:color w:val="000000"/>
          <w:sz w:val="30"/>
          <w:szCs w:val="32"/>
        </w:rPr>
        <w:t>、电子数据交换和电子邮件）</w:t>
      </w:r>
      <w:r>
        <w:rPr>
          <w:rFonts w:ascii="Times New Roman" w:hAnsi="Times New Roman" w:eastAsia="仿宋_GB2312"/>
          <w:color w:val="000000"/>
          <w:sz w:val="30"/>
          <w:szCs w:val="32"/>
        </w:rPr>
        <w:t>等可以有形地表现所载内容的形式。</w:t>
      </w:r>
    </w:p>
    <w:p w14:paraId="72F081FB">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2" w:name="_Toc296503029"/>
      <w:bookmarkStart w:id="33" w:name="_Toc337558729"/>
      <w:bookmarkStart w:id="34" w:name="_Toc296346530"/>
      <w:bookmarkStart w:id="35" w:name="_Toc351203497"/>
      <w:r>
        <w:rPr>
          <w:rFonts w:ascii="Times New Roman" w:hAnsi="Times New Roman" w:eastAsia="黑体"/>
          <w:b w:val="0"/>
          <w:color w:val="000000"/>
          <w:sz w:val="30"/>
          <w:szCs w:val="32"/>
        </w:rPr>
        <w:t>1.2</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语言文字</w:t>
      </w:r>
      <w:bookmarkEnd w:id="32"/>
      <w:bookmarkEnd w:id="33"/>
      <w:bookmarkEnd w:id="34"/>
      <w:bookmarkEnd w:id="35"/>
    </w:p>
    <w:p w14:paraId="022B27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15B6DC83">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36" w:name="_Toc296346531"/>
      <w:bookmarkStart w:id="37" w:name="_Toc337558730"/>
      <w:bookmarkStart w:id="38" w:name="_Toc296503030"/>
      <w:bookmarkStart w:id="39" w:name="_Toc351203498"/>
      <w:r>
        <w:rPr>
          <w:rFonts w:ascii="Times New Roman" w:hAnsi="Times New Roman" w:eastAsia="黑体"/>
          <w:b w:val="0"/>
          <w:color w:val="000000"/>
          <w:sz w:val="30"/>
          <w:szCs w:val="32"/>
        </w:rPr>
        <w:t>1.3</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法律</w:t>
      </w:r>
      <w:bookmarkEnd w:id="36"/>
      <w:bookmarkEnd w:id="37"/>
      <w:bookmarkEnd w:id="38"/>
      <w:bookmarkEnd w:id="39"/>
    </w:p>
    <w:p w14:paraId="46213C83">
      <w:pPr>
        <w:keepNext w:val="0"/>
        <w:keepLines w:val="0"/>
        <w:pageBreakBefore w:val="0"/>
        <w:widowControl w:val="0"/>
        <w:kinsoku/>
        <w:wordWrap/>
        <w:overflowPunct/>
        <w:topLinePunct w:val="0"/>
        <w:autoSpaceDE w:val="0"/>
        <w:autoSpaceDN w:val="0"/>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271A7AEB">
      <w:pPr>
        <w:keepNext w:val="0"/>
        <w:keepLines w:val="0"/>
        <w:pageBreakBefore w:val="0"/>
        <w:widowControl w:val="0"/>
        <w:kinsoku/>
        <w:wordWrap/>
        <w:overflowPunct/>
        <w:topLinePunct w:val="0"/>
        <w:autoSpaceDE w:val="0"/>
        <w:autoSpaceDN w:val="0"/>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583C4CFF">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0" w:name="_Toc351203499"/>
      <w:r>
        <w:rPr>
          <w:rFonts w:ascii="Times New Roman" w:hAnsi="Times New Roman" w:eastAsia="黑体"/>
          <w:b w:val="0"/>
          <w:color w:val="000000"/>
          <w:sz w:val="30"/>
          <w:szCs w:val="32"/>
        </w:rPr>
        <w:t xml:space="preserve">1.4 </w:t>
      </w:r>
      <w:r>
        <w:rPr>
          <w:rFonts w:hint="eastAsia" w:ascii="Times New Roman" w:hAnsi="Times New Roman" w:eastAsia="黑体"/>
          <w:b w:val="0"/>
          <w:color w:val="000000"/>
          <w:sz w:val="30"/>
          <w:szCs w:val="32"/>
        </w:rPr>
        <w:t>技术</w:t>
      </w:r>
      <w:r>
        <w:rPr>
          <w:rFonts w:ascii="Times New Roman" w:hAnsi="Times New Roman" w:eastAsia="黑体"/>
          <w:b w:val="0"/>
          <w:color w:val="000000"/>
          <w:sz w:val="30"/>
          <w:szCs w:val="32"/>
        </w:rPr>
        <w:t>标准</w:t>
      </w:r>
      <w:bookmarkEnd w:id="40"/>
    </w:p>
    <w:p w14:paraId="4D9CAA52">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w:t>
      </w:r>
      <w:r>
        <w:rPr>
          <w:rFonts w:hint="eastAsia" w:ascii="Times New Roman" w:hAnsi="Times New Roman" w:eastAsia="仿宋_GB2312"/>
          <w:color w:val="000000"/>
          <w:kern w:val="0"/>
          <w:sz w:val="30"/>
          <w:szCs w:val="32"/>
        </w:rPr>
        <w:t>现行有效的</w:t>
      </w:r>
      <w:r>
        <w:rPr>
          <w:rFonts w:ascii="Times New Roman" w:hAnsi="Times New Roman" w:eastAsia="仿宋_GB2312"/>
          <w:color w:val="000000"/>
          <w:kern w:val="0"/>
          <w:sz w:val="30"/>
          <w:szCs w:val="32"/>
        </w:rPr>
        <w:t>国家标准、行业标准、工程所在地的地方性标准，以及相应的规范、规程等，合同当事人有特别要求的，应在专用合同条款中约定。</w:t>
      </w:r>
    </w:p>
    <w:p w14:paraId="2A1BE995">
      <w:pPr>
        <w:autoSpaceDE w:val="0"/>
        <w:autoSpaceDN w:val="0"/>
        <w:adjustRightInd w:val="0"/>
        <w:spacing w:line="360" w:lineRule="auto"/>
        <w:ind w:firstLine="64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标准的，发包人</w:t>
      </w:r>
      <w:r>
        <w:rPr>
          <w:rFonts w:hint="eastAsia" w:ascii="Times New Roman" w:hAnsi="Times New Roman" w:eastAsia="仿宋_GB2312"/>
          <w:color w:val="000000"/>
          <w:kern w:val="0"/>
          <w:sz w:val="30"/>
          <w:szCs w:val="32"/>
        </w:rPr>
        <w:t>与设计人</w:t>
      </w:r>
      <w:r>
        <w:rPr>
          <w:rFonts w:ascii="Times New Roman" w:hAnsi="Times New Roman" w:eastAsia="仿宋_GB2312"/>
          <w:color w:val="000000"/>
          <w:kern w:val="0"/>
          <w:sz w:val="30"/>
          <w:szCs w:val="32"/>
        </w:rPr>
        <w:t>在专用合同条款中约定原文版本和中文译本</w:t>
      </w:r>
      <w:r>
        <w:rPr>
          <w:rFonts w:hint="eastAsia" w:ascii="Times New Roman" w:hAnsi="Times New Roman" w:eastAsia="仿宋_GB2312"/>
          <w:color w:val="000000"/>
          <w:kern w:val="0"/>
          <w:sz w:val="30"/>
          <w:szCs w:val="32"/>
        </w:rPr>
        <w:t>提供方及</w:t>
      </w:r>
      <w:r>
        <w:rPr>
          <w:rFonts w:ascii="Times New Roman" w:hAnsi="Times New Roman" w:eastAsia="仿宋_GB2312"/>
          <w:color w:val="000000"/>
          <w:kern w:val="0"/>
          <w:sz w:val="30"/>
          <w:szCs w:val="32"/>
        </w:rPr>
        <w:t>提供标准的名称、份数</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时间</w:t>
      </w:r>
      <w:r>
        <w:rPr>
          <w:rFonts w:hint="eastAsia" w:ascii="Times New Roman" w:hAnsi="Times New Roman" w:eastAsia="仿宋_GB2312"/>
          <w:color w:val="000000"/>
          <w:kern w:val="0"/>
          <w:sz w:val="30"/>
          <w:szCs w:val="32"/>
        </w:rPr>
        <w:t>及费用承担等事项</w:t>
      </w:r>
      <w:r>
        <w:rPr>
          <w:rFonts w:ascii="Times New Roman" w:hAnsi="Times New Roman" w:eastAsia="仿宋_GB2312"/>
          <w:color w:val="000000"/>
          <w:kern w:val="0"/>
          <w:sz w:val="30"/>
          <w:szCs w:val="32"/>
        </w:rPr>
        <w:t>。</w:t>
      </w:r>
    </w:p>
    <w:p w14:paraId="153A1B31">
      <w:pPr>
        <w:autoSpaceDE w:val="0"/>
        <w:autoSpaceDN w:val="0"/>
        <w:adjustRightInd w:val="0"/>
        <w:spacing w:line="360" w:lineRule="auto"/>
        <w:ind w:firstLine="64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设计人</w:t>
      </w:r>
      <w:r>
        <w:rPr>
          <w:rFonts w:ascii="Times New Roman" w:hAnsi="Times New Roman" w:eastAsia="仿宋_GB2312"/>
          <w:color w:val="000000"/>
          <w:kern w:val="0"/>
          <w:sz w:val="30"/>
          <w:szCs w:val="32"/>
        </w:rPr>
        <w:t>在签订合同前已充分预见前述技术标准和功能要求的复杂程度，签约合同价中已包含由此产生的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w:t>
      </w:r>
    </w:p>
    <w:p w14:paraId="3C86118D">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1" w:name="_Toc351203500"/>
      <w:r>
        <w:rPr>
          <w:rFonts w:ascii="Times New Roman" w:hAnsi="Times New Roman" w:eastAsia="黑体"/>
          <w:b w:val="0"/>
          <w:color w:val="000000"/>
          <w:sz w:val="30"/>
          <w:szCs w:val="32"/>
        </w:rPr>
        <w:t>1</w:t>
      </w:r>
      <w:bookmarkStart w:id="42" w:name="_Toc296346532"/>
      <w:bookmarkStart w:id="43" w:name="_Toc296503031"/>
      <w:bookmarkStart w:id="44" w:name="_Toc337558731"/>
      <w:r>
        <w:rPr>
          <w:rFonts w:ascii="Times New Roman" w:hAnsi="Times New Roman" w:eastAsia="黑体"/>
          <w:b w:val="0"/>
          <w:color w:val="000000"/>
          <w:sz w:val="30"/>
          <w:szCs w:val="32"/>
        </w:rPr>
        <w:t>.5 合同文件的优先顺序</w:t>
      </w:r>
      <w:bookmarkEnd w:id="41"/>
    </w:p>
    <w:bookmarkEnd w:id="42"/>
    <w:bookmarkEnd w:id="43"/>
    <w:bookmarkEnd w:id="44"/>
    <w:p w14:paraId="463911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17806C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524106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 xml:space="preserve">； </w:t>
      </w:r>
    </w:p>
    <w:p w14:paraId="63D1FAD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（3）通用合同条款； </w:t>
      </w:r>
    </w:p>
    <w:p w14:paraId="278C95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）中标通知书（如果有）；</w:t>
      </w:r>
    </w:p>
    <w:p w14:paraId="13351EB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）投标函及其附录（如果有）；</w:t>
      </w:r>
    </w:p>
    <w:p w14:paraId="2B7599F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（6）发包人要求；</w:t>
      </w:r>
    </w:p>
    <w:p w14:paraId="41BE62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7</w:t>
      </w:r>
      <w:r>
        <w:rPr>
          <w:rFonts w:ascii="Times New Roman" w:hAnsi="Times New Roman" w:eastAsia="仿宋_GB2312"/>
          <w:color w:val="000000"/>
          <w:kern w:val="0"/>
          <w:sz w:val="30"/>
          <w:szCs w:val="32"/>
        </w:rPr>
        <w:t>）技术标准；</w:t>
      </w:r>
    </w:p>
    <w:p w14:paraId="635859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8</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发包人提供的上一阶段</w:t>
      </w:r>
      <w:r>
        <w:rPr>
          <w:rFonts w:ascii="Times New Roman" w:hAnsi="Times New Roman" w:eastAsia="仿宋_GB2312"/>
          <w:color w:val="000000"/>
          <w:kern w:val="0"/>
          <w:sz w:val="30"/>
          <w:szCs w:val="32"/>
        </w:rPr>
        <w:t>图纸</w:t>
      </w:r>
      <w:r>
        <w:rPr>
          <w:rFonts w:hint="eastAsia" w:ascii="Times New Roman" w:hAnsi="Times New Roman" w:eastAsia="仿宋_GB2312"/>
          <w:color w:val="000000"/>
          <w:kern w:val="0"/>
          <w:sz w:val="30"/>
          <w:szCs w:val="32"/>
        </w:rPr>
        <w:t>（如果有）</w:t>
      </w:r>
      <w:r>
        <w:rPr>
          <w:rFonts w:ascii="Times New Roman" w:hAnsi="Times New Roman" w:eastAsia="仿宋_GB2312"/>
          <w:color w:val="000000"/>
          <w:kern w:val="0"/>
          <w:sz w:val="30"/>
          <w:szCs w:val="32"/>
        </w:rPr>
        <w:t>；</w:t>
      </w:r>
    </w:p>
    <w:p w14:paraId="7FC09A4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）其他合同文件。</w:t>
      </w:r>
    </w:p>
    <w:p w14:paraId="08EB0E99">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7A05E2FE">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在合同履行过程中形成的与合同有关的文件均构成合同文件组成部分，并根据其性质确定优先解释顺序。</w:t>
      </w:r>
    </w:p>
    <w:p w14:paraId="2E63281B">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5" w:name="_Toc351203502"/>
      <w:r>
        <w:rPr>
          <w:rFonts w:ascii="Times New Roman" w:hAnsi="Times New Roman" w:eastAsia="黑体"/>
          <w:b w:val="0"/>
          <w:color w:val="000000"/>
          <w:sz w:val="30"/>
          <w:szCs w:val="32"/>
        </w:rPr>
        <w:t>1</w:t>
      </w:r>
      <w:bookmarkStart w:id="46" w:name="_Toc296346534"/>
      <w:bookmarkStart w:id="47" w:name="_Toc337558733"/>
      <w:bookmarkStart w:id="48" w:name="_Toc296503033"/>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6 </w:t>
      </w:r>
      <w:r>
        <w:rPr>
          <w:rFonts w:ascii="Times New Roman" w:hAnsi="Times New Roman" w:eastAsia="黑体"/>
          <w:b w:val="0"/>
          <w:color w:val="000000"/>
          <w:sz w:val="30"/>
          <w:szCs w:val="32"/>
        </w:rPr>
        <w:t>联络</w:t>
      </w:r>
      <w:bookmarkEnd w:id="45"/>
    </w:p>
    <w:bookmarkEnd w:id="46"/>
    <w:bookmarkEnd w:id="47"/>
    <w:bookmarkEnd w:id="48"/>
    <w:p w14:paraId="30CCAE1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.1 与合同有关的通知、批准、证明、证书、指示、指令、要求、请求、同意</w:t>
      </w:r>
      <w:r>
        <w:rPr>
          <w:rFonts w:ascii="Times New Roman" w:hAnsi="Times New Roman" w:eastAsia="仿宋_GB2312"/>
          <w:b/>
          <w:color w:val="000000"/>
          <w:kern w:val="0"/>
          <w:sz w:val="30"/>
          <w:szCs w:val="32"/>
        </w:rPr>
        <w:t>、</w:t>
      </w:r>
      <w:r>
        <w:rPr>
          <w:rFonts w:ascii="Times New Roman" w:hAnsi="Times New Roman" w:eastAsia="仿宋_GB2312"/>
          <w:color w:val="000000"/>
          <w:kern w:val="0"/>
          <w:sz w:val="30"/>
          <w:szCs w:val="32"/>
        </w:rPr>
        <w:t>确定和决定等，均应采用书面形式，并应在合同约定的期限内送达接收人和送达地点。</w:t>
      </w:r>
    </w:p>
    <w:p w14:paraId="2CE6DAFC">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.2 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人应在专用合同条款中约定各自的送达接收人</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送达地点</w:t>
      </w:r>
      <w:r>
        <w:rPr>
          <w:rFonts w:hint="eastAsia" w:ascii="Times New Roman" w:hAnsi="Times New Roman" w:eastAsia="仿宋_GB2312"/>
          <w:color w:val="000000"/>
          <w:kern w:val="0"/>
          <w:sz w:val="30"/>
          <w:szCs w:val="32"/>
        </w:rPr>
        <w:t>、电子邮箱</w:t>
      </w:r>
      <w:r>
        <w:rPr>
          <w:rFonts w:ascii="Times New Roman" w:hAnsi="Times New Roman" w:eastAsia="仿宋_GB2312"/>
          <w:color w:val="000000"/>
          <w:kern w:val="0"/>
          <w:sz w:val="30"/>
          <w:szCs w:val="32"/>
        </w:rPr>
        <w:t>。任何一方合同当事人指定的接收人或送达地点</w:t>
      </w:r>
      <w:r>
        <w:rPr>
          <w:rFonts w:hint="eastAsia" w:ascii="Times New Roman" w:hAnsi="Times New Roman" w:eastAsia="仿宋_GB2312"/>
          <w:color w:val="000000"/>
          <w:kern w:val="0"/>
          <w:sz w:val="30"/>
          <w:szCs w:val="32"/>
        </w:rPr>
        <w:t>或电子邮箱</w:t>
      </w:r>
      <w:r>
        <w:rPr>
          <w:rFonts w:ascii="Times New Roman" w:hAnsi="Times New Roman" w:eastAsia="仿宋_GB2312"/>
          <w:color w:val="000000"/>
          <w:kern w:val="0"/>
          <w:sz w:val="30"/>
          <w:szCs w:val="32"/>
        </w:rPr>
        <w:t>发生变动的，应提前3天以书面形式通知对方</w:t>
      </w:r>
      <w:r>
        <w:rPr>
          <w:rFonts w:hint="eastAsia" w:ascii="Times New Roman" w:hAnsi="Times New Roman" w:eastAsia="仿宋_GB2312"/>
          <w:color w:val="000000"/>
          <w:kern w:val="0"/>
          <w:sz w:val="30"/>
          <w:szCs w:val="32"/>
        </w:rPr>
        <w:t>，否则视为未发生变动。</w:t>
      </w:r>
    </w:p>
    <w:p w14:paraId="0C5ACA02">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.3 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人应当及时签收另一方送达至送达地点和指定接收人的来往信函</w:t>
      </w:r>
      <w:r>
        <w:rPr>
          <w:rFonts w:hint="eastAsia" w:ascii="Times New Roman" w:hAnsi="Times New Roman" w:eastAsia="仿宋_GB2312"/>
          <w:color w:val="000000"/>
          <w:kern w:val="0"/>
          <w:sz w:val="30"/>
          <w:szCs w:val="32"/>
        </w:rPr>
        <w:t>，如确有充分证据证明一方无正当理由拒不签收的，视为拒绝签收一方认可往来信函的内容</w:t>
      </w:r>
      <w:r>
        <w:rPr>
          <w:rFonts w:ascii="Times New Roman" w:hAnsi="Times New Roman" w:eastAsia="仿宋_GB2312"/>
          <w:color w:val="000000"/>
          <w:kern w:val="0"/>
          <w:sz w:val="30"/>
          <w:szCs w:val="32"/>
        </w:rPr>
        <w:t>。</w:t>
      </w:r>
    </w:p>
    <w:p w14:paraId="733370C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9" w:name="_Toc351203503"/>
      <w:r>
        <w:rPr>
          <w:rFonts w:ascii="Times New Roman" w:hAnsi="Times New Roman" w:eastAsia="黑体"/>
          <w:b w:val="0"/>
          <w:color w:val="000000"/>
          <w:sz w:val="30"/>
          <w:szCs w:val="32"/>
        </w:rPr>
        <w:t>1</w:t>
      </w:r>
      <w:bookmarkStart w:id="50" w:name="_Toc337558734"/>
      <w:bookmarkStart w:id="51" w:name="_Toc296346536"/>
      <w:bookmarkStart w:id="52" w:name="_Toc296503035"/>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7 </w:t>
      </w:r>
      <w:r>
        <w:rPr>
          <w:rFonts w:ascii="Times New Roman" w:hAnsi="Times New Roman" w:eastAsia="黑体"/>
          <w:b w:val="0"/>
          <w:color w:val="000000"/>
          <w:sz w:val="30"/>
          <w:szCs w:val="32"/>
        </w:rPr>
        <w:t>严禁贿赂</w:t>
      </w:r>
      <w:bookmarkEnd w:id="49"/>
    </w:p>
    <w:bookmarkEnd w:id="50"/>
    <w:bookmarkEnd w:id="51"/>
    <w:bookmarkEnd w:id="52"/>
    <w:p w14:paraId="08908E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w:t>
      </w:r>
      <w:r>
        <w:rPr>
          <w:rFonts w:hint="eastAsia" w:ascii="Times New Roman" w:hAnsi="Times New Roman" w:eastAsia="仿宋_GB2312"/>
          <w:color w:val="000000"/>
          <w:kern w:val="0"/>
          <w:sz w:val="30"/>
          <w:szCs w:val="32"/>
          <w:lang w:eastAsia="zh-CN"/>
        </w:rPr>
        <w:t>并</w:t>
      </w:r>
      <w:r>
        <w:rPr>
          <w:rFonts w:ascii="Times New Roman" w:hAnsi="Times New Roman" w:eastAsia="仿宋_GB2312"/>
          <w:color w:val="000000"/>
          <w:kern w:val="0"/>
          <w:sz w:val="30"/>
          <w:szCs w:val="32"/>
        </w:rPr>
        <w:t>承担相应的法律责任。</w:t>
      </w:r>
    </w:p>
    <w:p w14:paraId="0AA8DC99">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1</w:t>
      </w:r>
      <w:bookmarkStart w:id="53" w:name="_Toc337558738"/>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8</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保密</w:t>
      </w:r>
    </w:p>
    <w:bookmarkEnd w:id="53"/>
    <w:p w14:paraId="729150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人不得将发包人提供的图纸、文件以及声明需要保密的资料信息等商业秘密泄露给第三方。</w:t>
      </w:r>
    </w:p>
    <w:p w14:paraId="047BD86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人同意，发包人不得将</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人提供的</w:t>
      </w:r>
      <w:r>
        <w:rPr>
          <w:rFonts w:hint="eastAsia" w:ascii="Times New Roman" w:hAnsi="Times New Roman" w:eastAsia="仿宋_GB2312"/>
          <w:color w:val="000000"/>
          <w:kern w:val="0"/>
          <w:sz w:val="30"/>
          <w:szCs w:val="32"/>
        </w:rPr>
        <w:t>技术文件、技术成果、</w:t>
      </w:r>
      <w:r>
        <w:rPr>
          <w:rFonts w:ascii="Times New Roman" w:hAnsi="Times New Roman" w:eastAsia="仿宋_GB2312"/>
          <w:color w:val="000000"/>
          <w:kern w:val="0"/>
          <w:sz w:val="30"/>
          <w:szCs w:val="32"/>
        </w:rPr>
        <w:t>技术秘密及声明需要保密的资料信息等商业秘密泄露给第三方。</w:t>
      </w:r>
    </w:p>
    <w:p w14:paraId="56AD710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保密期限由发包人与设计人在专用合同条款中约定。</w:t>
      </w:r>
    </w:p>
    <w:p w14:paraId="16A83A1F">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54" w:name="_Toc351203509"/>
      <w:r>
        <w:rPr>
          <w:rFonts w:ascii="Times New Roman" w:hAnsi="Times New Roman" w:eastAsia="黑体"/>
          <w:b w:val="0"/>
          <w:color w:val="000000"/>
          <w:sz w:val="32"/>
          <w:szCs w:val="32"/>
        </w:rPr>
        <w:t>2</w:t>
      </w:r>
      <w:bookmarkStart w:id="55" w:name="_Toc337558739"/>
      <w:bookmarkStart w:id="56" w:name="_Toc296503038"/>
      <w:bookmarkStart w:id="57" w:name="_Toc296346539"/>
      <w:bookmarkStart w:id="58" w:name="OLE_LINK2"/>
      <w:bookmarkStart w:id="59" w:name="OLE_LINK1"/>
      <w:r>
        <w:rPr>
          <w:rFonts w:ascii="Times New Roman" w:hAnsi="Times New Roman" w:eastAsia="黑体"/>
          <w:b w:val="0"/>
          <w:color w:val="000000"/>
          <w:sz w:val="32"/>
          <w:szCs w:val="32"/>
        </w:rPr>
        <w:t>. 发包人</w:t>
      </w:r>
      <w:bookmarkEnd w:id="54"/>
    </w:p>
    <w:bookmarkEnd w:id="55"/>
    <w:bookmarkEnd w:id="56"/>
    <w:bookmarkEnd w:id="57"/>
    <w:p w14:paraId="1CE21BF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60" w:name="_Toc351203510"/>
      <w:r>
        <w:rPr>
          <w:rFonts w:ascii="Times New Roman" w:hAnsi="Times New Roman" w:eastAsia="黑体"/>
          <w:b w:val="0"/>
          <w:color w:val="000000"/>
          <w:sz w:val="30"/>
          <w:szCs w:val="32"/>
        </w:rPr>
        <w:t>2</w:t>
      </w:r>
      <w:bookmarkStart w:id="61" w:name="_Toc296503039"/>
      <w:bookmarkStart w:id="62" w:name="_Toc337558740"/>
      <w:bookmarkStart w:id="63" w:name="_Toc296346540"/>
      <w:r>
        <w:rPr>
          <w:rFonts w:ascii="Times New Roman" w:hAnsi="Times New Roman" w:eastAsia="黑体"/>
          <w:b w:val="0"/>
          <w:color w:val="000000"/>
          <w:sz w:val="30"/>
          <w:szCs w:val="32"/>
        </w:rPr>
        <w:t xml:space="preserve">.1 </w:t>
      </w:r>
      <w:bookmarkEnd w:id="60"/>
      <w:r>
        <w:rPr>
          <w:rFonts w:hint="eastAsia" w:ascii="Times New Roman" w:hAnsi="Times New Roman" w:eastAsia="黑体"/>
          <w:b w:val="0"/>
          <w:color w:val="000000"/>
          <w:sz w:val="30"/>
          <w:szCs w:val="32"/>
        </w:rPr>
        <w:t>发包人一般义务</w:t>
      </w:r>
    </w:p>
    <w:p w14:paraId="074247B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2.1.1 </w:t>
      </w:r>
      <w:r>
        <w:rPr>
          <w:rFonts w:ascii="Times New Roman" w:hAnsi="Times New Roman" w:eastAsia="仿宋_GB2312"/>
          <w:color w:val="000000"/>
          <w:kern w:val="0"/>
          <w:sz w:val="30"/>
          <w:szCs w:val="32"/>
        </w:rPr>
        <w:t>发包人应遵守法律，并办理法律规定由其办理的许可、</w:t>
      </w:r>
      <w:r>
        <w:rPr>
          <w:rFonts w:hint="eastAsia" w:ascii="Times New Roman" w:hAnsi="Times New Roman" w:eastAsia="仿宋_GB2312"/>
          <w:color w:val="000000"/>
          <w:kern w:val="0"/>
          <w:sz w:val="30"/>
          <w:szCs w:val="32"/>
        </w:rPr>
        <w:t>核</w:t>
      </w:r>
      <w:r>
        <w:rPr>
          <w:rFonts w:ascii="Times New Roman" w:hAnsi="Times New Roman" w:eastAsia="仿宋_GB2312"/>
          <w:color w:val="000000"/>
          <w:kern w:val="0"/>
          <w:sz w:val="30"/>
          <w:szCs w:val="32"/>
        </w:rPr>
        <w:t>准或备案，包括但不限于建设用地规划许可证、建设工程规划许可证等许可</w:t>
      </w:r>
      <w:r>
        <w:rPr>
          <w:rFonts w:hint="eastAsia" w:ascii="Times New Roman" w:hAnsi="Times New Roman" w:eastAsia="仿宋_GB2312"/>
          <w:color w:val="000000"/>
          <w:kern w:val="0"/>
          <w:sz w:val="30"/>
          <w:szCs w:val="32"/>
        </w:rPr>
        <w:t>、核准或备案</w:t>
      </w:r>
      <w:r>
        <w:rPr>
          <w:rFonts w:ascii="Times New Roman" w:hAnsi="Times New Roman" w:eastAsia="仿宋_GB2312"/>
          <w:color w:val="000000"/>
          <w:kern w:val="0"/>
          <w:sz w:val="30"/>
          <w:szCs w:val="32"/>
        </w:rPr>
        <w:t>。</w:t>
      </w:r>
    </w:p>
    <w:p w14:paraId="2DCC950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s="Courier New"/>
          <w:color w:val="000000"/>
          <w:sz w:val="30"/>
          <w:szCs w:val="21"/>
        </w:rPr>
        <w:t>发包人负责本项目各阶段设计文件向有关管理部门的送审报批工作，并负责将报批结果书面通知设计人。</w:t>
      </w:r>
      <w:r>
        <w:rPr>
          <w:rFonts w:ascii="Times New Roman" w:hAnsi="Times New Roman" w:eastAsia="仿宋_GB2312"/>
          <w:color w:val="000000"/>
          <w:kern w:val="0"/>
          <w:sz w:val="30"/>
          <w:szCs w:val="32"/>
        </w:rPr>
        <w:t>因发包人原因未能及时办理完毕前述许可、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导致设计工作量增加和（或）设计周期延长时，</w:t>
      </w:r>
      <w:r>
        <w:rPr>
          <w:rFonts w:ascii="Times New Roman" w:hAnsi="Times New Roman" w:eastAsia="仿宋_GB2312"/>
          <w:color w:val="000000"/>
          <w:kern w:val="0"/>
          <w:sz w:val="30"/>
          <w:szCs w:val="32"/>
        </w:rPr>
        <w:t>由发包人承担由此增加的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w:t>
      </w:r>
    </w:p>
    <w:p w14:paraId="304B6CA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2.1.2 发包人应当负责工程设计的所有外部关系的协调（包括但不限于当地政府主管部门等），为设计人履行合同提供必要的外部条件。</w:t>
      </w:r>
    </w:p>
    <w:p w14:paraId="32BEAC6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2.1.3 专用合同条款约定的其他义务。</w:t>
      </w:r>
    </w:p>
    <w:p w14:paraId="2F066652">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64" w:name="_Toc351203511"/>
      <w:r>
        <w:rPr>
          <w:rFonts w:ascii="Times New Roman" w:hAnsi="Times New Roman" w:eastAsia="黑体"/>
          <w:b w:val="0"/>
          <w:color w:val="000000"/>
          <w:sz w:val="30"/>
          <w:szCs w:val="32"/>
        </w:rPr>
        <w:t>2.2 发包人代表</w:t>
      </w:r>
      <w:bookmarkEnd w:id="64"/>
    </w:p>
    <w:p w14:paraId="162338A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w:t>
      </w:r>
      <w:r>
        <w:rPr>
          <w:rFonts w:hint="eastAsia" w:ascii="Times New Roman" w:hAnsi="Times New Roman" w:eastAsia="仿宋_GB2312"/>
          <w:color w:val="000000"/>
          <w:kern w:val="0"/>
          <w:sz w:val="30"/>
          <w:szCs w:val="32"/>
        </w:rPr>
        <w:t>负责工程设计</w:t>
      </w:r>
      <w:r>
        <w:rPr>
          <w:rFonts w:ascii="Times New Roman" w:hAnsi="Times New Roman" w:eastAsia="仿宋_GB2312"/>
          <w:color w:val="000000"/>
          <w:kern w:val="0"/>
          <w:sz w:val="30"/>
          <w:szCs w:val="32"/>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ascii="Times New Roman" w:hAnsi="Times New Roman" w:eastAsia="仿宋_GB2312"/>
          <w:color w:val="000000"/>
          <w:kern w:val="0"/>
          <w:sz w:val="30"/>
          <w:szCs w:val="32"/>
        </w:rPr>
        <w:t>在专用合同条款约定的期限内</w:t>
      </w:r>
      <w:r>
        <w:rPr>
          <w:rFonts w:ascii="Times New Roman" w:hAnsi="Times New Roman" w:eastAsia="仿宋_GB2312"/>
          <w:color w:val="000000"/>
          <w:kern w:val="0"/>
          <w:sz w:val="30"/>
          <w:szCs w:val="32"/>
        </w:rPr>
        <w:t>提前书面通知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p>
    <w:p w14:paraId="7361DC12">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人可以要求发包人撤换发包人代表。</w:t>
      </w:r>
    </w:p>
    <w:p w14:paraId="30C5A124">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r>
        <w:rPr>
          <w:rFonts w:ascii="Times New Roman" w:hAnsi="Times New Roman" w:eastAsia="黑体"/>
          <w:b w:val="0"/>
          <w:color w:val="000000"/>
          <w:sz w:val="30"/>
          <w:szCs w:val="32"/>
        </w:rPr>
        <w:t>2.</w:t>
      </w:r>
      <w:r>
        <w:rPr>
          <w:rFonts w:hint="eastAsia" w:ascii="Times New Roman" w:hAnsi="Times New Roman" w:eastAsia="黑体"/>
          <w:b w:val="0"/>
          <w:color w:val="000000"/>
          <w:sz w:val="30"/>
          <w:szCs w:val="32"/>
        </w:rPr>
        <w:t>3</w:t>
      </w:r>
      <w:r>
        <w:rPr>
          <w:rFonts w:ascii="Times New Roman" w:hAnsi="Times New Roman" w:eastAsia="黑体"/>
          <w:b w:val="0"/>
          <w:color w:val="000000"/>
          <w:sz w:val="30"/>
          <w:szCs w:val="32"/>
        </w:rPr>
        <w:t xml:space="preserve"> </w:t>
      </w:r>
      <w:r>
        <w:rPr>
          <w:rFonts w:hint="eastAsia" w:ascii="Times New Roman" w:hAnsi="Times New Roman" w:eastAsia="黑体"/>
          <w:b w:val="0"/>
          <w:color w:val="000000"/>
          <w:sz w:val="30"/>
          <w:szCs w:val="32"/>
        </w:rPr>
        <w:t>发包人决定</w:t>
      </w:r>
    </w:p>
    <w:p w14:paraId="5813116E">
      <w:pPr>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kern w:val="0"/>
          <w:sz w:val="30"/>
          <w:szCs w:val="30"/>
        </w:rPr>
        <w:t xml:space="preserve">2.3.1 </w:t>
      </w:r>
      <w:r>
        <w:rPr>
          <w:rFonts w:hint="eastAsia" w:ascii="Times New Roman" w:hAnsi="Times New Roman" w:eastAsia="仿宋_GB2312"/>
          <w:color w:val="000000"/>
          <w:sz w:val="30"/>
          <w:szCs w:val="30"/>
        </w:rPr>
        <w:t>发包人</w:t>
      </w:r>
      <w:r>
        <w:rPr>
          <w:rFonts w:hint="eastAsia" w:ascii="Times New Roman" w:hAnsi="Times New Roman" w:eastAsia="仿宋_GB2312"/>
          <w:sz w:val="30"/>
          <w:szCs w:val="30"/>
        </w:rPr>
        <w:t>在法律允许的范围内</w:t>
      </w:r>
      <w:r>
        <w:rPr>
          <w:rFonts w:hint="eastAsia" w:ascii="Times New Roman" w:hAnsi="Times New Roman" w:eastAsia="仿宋_GB2312"/>
          <w:color w:val="000000"/>
          <w:sz w:val="30"/>
          <w:szCs w:val="30"/>
        </w:rPr>
        <w:t>有权对设计人的设计工作、设计项目和/或设计文件作出处理决定，设计人应按照发包人的决定执行，涉及设计周期或设计费用等问题按本合同第11条〔工程设计变更与索赔〕的</w:t>
      </w:r>
      <w:r>
        <w:rPr>
          <w:rFonts w:hint="eastAsia" w:ascii="Times New Roman" w:hAnsi="Times New Roman" w:eastAsia="仿宋_GB2312"/>
          <w:color w:val="000000"/>
          <w:sz w:val="30"/>
          <w:szCs w:val="30"/>
          <w:lang w:eastAsia="zh-CN"/>
        </w:rPr>
        <w:t>约</w:t>
      </w:r>
      <w:r>
        <w:rPr>
          <w:rFonts w:hint="eastAsia" w:ascii="Times New Roman" w:hAnsi="Times New Roman" w:eastAsia="仿宋_GB2312"/>
          <w:color w:val="000000"/>
          <w:sz w:val="30"/>
          <w:szCs w:val="30"/>
        </w:rPr>
        <w:t>定处理。</w:t>
      </w:r>
    </w:p>
    <w:p w14:paraId="5FB98A3D">
      <w:pPr>
        <w:ind w:firstLine="600" w:firstLineChars="200"/>
        <w:jc w:val="left"/>
        <w:rPr>
          <w:rFonts w:hint="eastAsia" w:ascii="Times New Roman" w:hAnsi="Times New Roman" w:eastAsia="仿宋_GB2312"/>
          <w:color w:val="000000"/>
          <w:kern w:val="0"/>
          <w:sz w:val="30"/>
          <w:szCs w:val="30"/>
        </w:rPr>
      </w:pPr>
      <w:r>
        <w:rPr>
          <w:rFonts w:hint="eastAsia" w:ascii="Times New Roman" w:hAnsi="Times New Roman" w:eastAsia="仿宋_GB2312"/>
          <w:color w:val="000000"/>
          <w:sz w:val="30"/>
          <w:szCs w:val="30"/>
        </w:rPr>
        <w:t>2.3.2 发包人应在专用合同条款约定的期限内对设计人书面提出的事项作出书面决定，如发包人不在确定时间内作出书面决定，设计人的设计周期相应延长。</w:t>
      </w:r>
    </w:p>
    <w:bookmarkEnd w:id="58"/>
    <w:bookmarkEnd w:id="59"/>
    <w:bookmarkEnd w:id="61"/>
    <w:bookmarkEnd w:id="62"/>
    <w:bookmarkEnd w:id="63"/>
    <w:p w14:paraId="467470CB">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2</w:t>
      </w:r>
      <w:bookmarkStart w:id="65" w:name="_Toc337558745"/>
      <w:bookmarkStart w:id="66" w:name="_Toc296346543"/>
      <w:bookmarkStart w:id="67" w:name="_Toc296503042"/>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4</w:t>
      </w:r>
      <w:r>
        <w:rPr>
          <w:rFonts w:ascii="Times New Roman" w:hAnsi="Times New Roman" w:eastAsia="黑体"/>
          <w:b w:val="0"/>
          <w:color w:val="000000"/>
          <w:sz w:val="30"/>
          <w:szCs w:val="32"/>
        </w:rPr>
        <w:t xml:space="preserve"> </w:t>
      </w:r>
      <w:bookmarkEnd w:id="65"/>
      <w:bookmarkEnd w:id="66"/>
      <w:bookmarkEnd w:id="67"/>
      <w:bookmarkStart w:id="68" w:name="_Toc351203515"/>
      <w:r>
        <w:rPr>
          <w:rFonts w:ascii="Times New Roman" w:hAnsi="Times New Roman" w:eastAsia="黑体"/>
          <w:b w:val="0"/>
          <w:color w:val="000000"/>
          <w:sz w:val="30"/>
          <w:szCs w:val="32"/>
        </w:rPr>
        <w:t>支付合同价款</w:t>
      </w:r>
      <w:bookmarkEnd w:id="68"/>
    </w:p>
    <w:p w14:paraId="365D9E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人及时</w:t>
      </w:r>
      <w:r>
        <w:rPr>
          <w:rFonts w:hint="eastAsia" w:ascii="Times New Roman" w:hAnsi="Times New Roman" w:eastAsia="仿宋_GB2312"/>
          <w:color w:val="000000"/>
          <w:kern w:val="0"/>
          <w:sz w:val="30"/>
          <w:szCs w:val="32"/>
        </w:rPr>
        <w:t>足额</w:t>
      </w:r>
      <w:r>
        <w:rPr>
          <w:rFonts w:ascii="Times New Roman" w:hAnsi="Times New Roman" w:eastAsia="仿宋_GB2312"/>
          <w:color w:val="000000"/>
          <w:kern w:val="0"/>
          <w:sz w:val="30"/>
          <w:szCs w:val="32"/>
        </w:rPr>
        <w:t>支付合同价款。</w:t>
      </w:r>
    </w:p>
    <w:p w14:paraId="323AFC56">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69" w:name="_Toc351203516"/>
      <w:r>
        <w:rPr>
          <w:rFonts w:ascii="Times New Roman" w:hAnsi="Times New Roman" w:eastAsia="黑体"/>
          <w:b w:val="0"/>
          <w:color w:val="000000"/>
          <w:sz w:val="30"/>
          <w:szCs w:val="32"/>
        </w:rPr>
        <w:t>2.</w:t>
      </w:r>
      <w:r>
        <w:rPr>
          <w:rFonts w:hint="eastAsia" w:ascii="Times New Roman" w:hAnsi="Times New Roman" w:eastAsia="黑体"/>
          <w:b w:val="0"/>
          <w:color w:val="000000"/>
          <w:sz w:val="30"/>
          <w:szCs w:val="32"/>
        </w:rPr>
        <w:t>5</w:t>
      </w:r>
      <w:r>
        <w:rPr>
          <w:rFonts w:ascii="Times New Roman" w:hAnsi="Times New Roman" w:eastAsia="黑体"/>
          <w:b w:val="0"/>
          <w:color w:val="000000"/>
          <w:sz w:val="30"/>
          <w:szCs w:val="32"/>
        </w:rPr>
        <w:t xml:space="preserve"> </w:t>
      </w:r>
      <w:bookmarkEnd w:id="69"/>
      <w:r>
        <w:rPr>
          <w:rFonts w:hint="eastAsia" w:ascii="Times New Roman" w:hAnsi="Times New Roman" w:eastAsia="黑体"/>
          <w:b w:val="0"/>
          <w:color w:val="000000"/>
          <w:sz w:val="30"/>
          <w:szCs w:val="32"/>
        </w:rPr>
        <w:t>设计文件接收</w:t>
      </w:r>
    </w:p>
    <w:p w14:paraId="16A38EF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w:t>
      </w:r>
      <w:r>
        <w:rPr>
          <w:rFonts w:hint="eastAsia" w:ascii="Times New Roman" w:hAnsi="Times New Roman" w:eastAsia="仿宋_GB2312"/>
          <w:color w:val="000000"/>
          <w:kern w:val="0"/>
          <w:sz w:val="30"/>
          <w:szCs w:val="32"/>
        </w:rPr>
        <w:t>接收设计人提交的工程设计文件</w:t>
      </w:r>
      <w:r>
        <w:rPr>
          <w:rFonts w:ascii="Times New Roman" w:hAnsi="Times New Roman" w:eastAsia="仿宋_GB2312"/>
          <w:color w:val="000000"/>
          <w:kern w:val="0"/>
          <w:sz w:val="30"/>
          <w:szCs w:val="32"/>
        </w:rPr>
        <w:t>。</w:t>
      </w:r>
    </w:p>
    <w:p w14:paraId="142604EE">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70" w:name="_Toc351203518"/>
      <w:r>
        <w:rPr>
          <w:rFonts w:ascii="Times New Roman" w:hAnsi="Times New Roman" w:eastAsia="黑体"/>
          <w:b w:val="0"/>
          <w:color w:val="000000"/>
          <w:sz w:val="32"/>
          <w:szCs w:val="32"/>
        </w:rPr>
        <w:t>3</w:t>
      </w:r>
      <w:bookmarkStart w:id="71" w:name="_Toc296346546"/>
      <w:bookmarkStart w:id="72" w:name="_Toc296503045"/>
      <w:bookmarkStart w:id="73" w:name="_Toc337558746"/>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设计</w:t>
      </w:r>
      <w:r>
        <w:rPr>
          <w:rFonts w:ascii="Times New Roman" w:hAnsi="Times New Roman" w:eastAsia="黑体"/>
          <w:b w:val="0"/>
          <w:color w:val="000000"/>
          <w:sz w:val="32"/>
          <w:szCs w:val="32"/>
        </w:rPr>
        <w:t>人</w:t>
      </w:r>
      <w:bookmarkEnd w:id="70"/>
    </w:p>
    <w:bookmarkEnd w:id="71"/>
    <w:bookmarkEnd w:id="72"/>
    <w:bookmarkEnd w:id="73"/>
    <w:p w14:paraId="0476C5D1">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74" w:name="_Toc351203519"/>
      <w:r>
        <w:rPr>
          <w:rFonts w:ascii="Times New Roman" w:hAnsi="Times New Roman" w:eastAsia="黑体"/>
          <w:b w:val="0"/>
          <w:color w:val="000000"/>
          <w:sz w:val="30"/>
          <w:szCs w:val="32"/>
        </w:rPr>
        <w:t>3</w:t>
      </w:r>
      <w:bookmarkStart w:id="75" w:name="_Toc337558747"/>
      <w:bookmarkStart w:id="76" w:name="_Toc296503046"/>
      <w:bookmarkStart w:id="77" w:name="_Toc296346547"/>
      <w:r>
        <w:rPr>
          <w:rFonts w:ascii="Times New Roman" w:hAnsi="Times New Roman" w:eastAsia="黑体"/>
          <w:b w:val="0"/>
          <w:color w:val="000000"/>
          <w:sz w:val="30"/>
          <w:szCs w:val="32"/>
        </w:rPr>
        <w:t xml:space="preserve">.1 </w:t>
      </w:r>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人一般义务</w:t>
      </w:r>
      <w:bookmarkEnd w:id="74"/>
    </w:p>
    <w:bookmarkEnd w:id="75"/>
    <w:bookmarkEnd w:id="76"/>
    <w:bookmarkEnd w:id="77"/>
    <w:p w14:paraId="52B0A0C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3.1.1 设计</w:t>
      </w:r>
      <w:r>
        <w:rPr>
          <w:rFonts w:ascii="Times New Roman" w:hAnsi="Times New Roman" w:eastAsia="仿宋_GB2312"/>
          <w:color w:val="000000"/>
          <w:kern w:val="0"/>
          <w:sz w:val="30"/>
          <w:szCs w:val="32"/>
        </w:rPr>
        <w:t>人应遵守法律和</w:t>
      </w:r>
      <w:r>
        <w:rPr>
          <w:rFonts w:hint="eastAsia" w:ascii="Times New Roman" w:hAnsi="Times New Roman" w:eastAsia="仿宋_GB2312"/>
          <w:color w:val="000000"/>
          <w:kern w:val="0"/>
          <w:sz w:val="30"/>
          <w:szCs w:val="32"/>
        </w:rPr>
        <w:t>有关技术标准的强制性规定</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完成合同约定范围内的专业建设工程初步设计、施工图设计，提供符合技术标准及合同要求的工程设计文件，提供施工配合服务。</w:t>
      </w:r>
    </w:p>
    <w:p w14:paraId="7141571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设计人应当按照专用合同条款约定配合发包人</w:t>
      </w:r>
      <w:r>
        <w:rPr>
          <w:rFonts w:ascii="Times New Roman" w:hAnsi="Times New Roman" w:eastAsia="仿宋_GB2312"/>
          <w:color w:val="000000"/>
          <w:kern w:val="0"/>
          <w:sz w:val="30"/>
          <w:szCs w:val="32"/>
        </w:rPr>
        <w:t>办理</w:t>
      </w:r>
      <w:r>
        <w:rPr>
          <w:rFonts w:hint="eastAsia" w:ascii="Times New Roman" w:hAnsi="Times New Roman" w:eastAsia="仿宋_GB2312"/>
          <w:color w:val="000000"/>
          <w:kern w:val="0"/>
          <w:sz w:val="30"/>
          <w:szCs w:val="32"/>
        </w:rPr>
        <w:t>有关</w:t>
      </w:r>
      <w:r>
        <w:rPr>
          <w:rFonts w:ascii="Times New Roman" w:hAnsi="Times New Roman" w:eastAsia="仿宋_GB2312"/>
          <w:color w:val="000000"/>
          <w:kern w:val="0"/>
          <w:sz w:val="30"/>
          <w:szCs w:val="32"/>
        </w:rPr>
        <w:t>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造成发包人</w:t>
      </w:r>
      <w:r>
        <w:rPr>
          <w:rFonts w:ascii="Times New Roman" w:hAnsi="Times New Roman" w:eastAsia="仿宋_GB2312"/>
          <w:color w:val="000000"/>
          <w:kern w:val="0"/>
          <w:sz w:val="30"/>
          <w:szCs w:val="32"/>
        </w:rPr>
        <w:t>未能及时办理许可、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导致设计工作量增加和（或）设计周期延长时，</w:t>
      </w:r>
      <w:r>
        <w:rPr>
          <w:rFonts w:ascii="Times New Roman" w:hAnsi="Times New Roman" w:eastAsia="仿宋_GB2312"/>
          <w:color w:val="000000"/>
          <w:kern w:val="0"/>
          <w:sz w:val="30"/>
          <w:szCs w:val="32"/>
        </w:rPr>
        <w:t>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自行</w:t>
      </w:r>
      <w:r>
        <w:rPr>
          <w:rFonts w:ascii="Times New Roman" w:hAnsi="Times New Roman" w:eastAsia="仿宋_GB2312"/>
          <w:color w:val="000000"/>
          <w:kern w:val="0"/>
          <w:sz w:val="30"/>
          <w:szCs w:val="32"/>
        </w:rPr>
        <w:t>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设计周期延长的责任。</w:t>
      </w:r>
    </w:p>
    <w:p w14:paraId="65D7239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3.1.2 设计人应当完成合同约定的工程设计其他服务。</w:t>
      </w:r>
    </w:p>
    <w:p w14:paraId="3286BA4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3.1.3 专用合同条款约定的其他义务。</w:t>
      </w:r>
    </w:p>
    <w:p w14:paraId="07CE533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78" w:name="_Toc351203520"/>
      <w:r>
        <w:rPr>
          <w:rFonts w:ascii="Times New Roman" w:hAnsi="Times New Roman" w:eastAsia="黑体"/>
          <w:b w:val="0"/>
          <w:color w:val="000000"/>
          <w:sz w:val="30"/>
          <w:szCs w:val="32"/>
        </w:rPr>
        <w:t>3</w:t>
      </w:r>
      <w:bookmarkStart w:id="79" w:name="_Toc296346548"/>
      <w:bookmarkStart w:id="80" w:name="_Toc296503047"/>
      <w:bookmarkStart w:id="81" w:name="_Toc337558748"/>
      <w:r>
        <w:rPr>
          <w:rFonts w:ascii="Times New Roman" w:hAnsi="Times New Roman" w:eastAsia="黑体"/>
          <w:b w:val="0"/>
          <w:color w:val="000000"/>
          <w:sz w:val="30"/>
          <w:szCs w:val="32"/>
        </w:rPr>
        <w:t xml:space="preserve">.2 </w:t>
      </w:r>
      <w:bookmarkEnd w:id="78"/>
      <w:r>
        <w:rPr>
          <w:rFonts w:ascii="Times New Roman" w:hAnsi="Times New Roman" w:eastAsia="黑体"/>
          <w:b w:val="0"/>
          <w:color w:val="000000"/>
          <w:sz w:val="30"/>
          <w:szCs w:val="32"/>
        </w:rPr>
        <w:t>项目负责人</w:t>
      </w:r>
    </w:p>
    <w:bookmarkEnd w:id="79"/>
    <w:bookmarkEnd w:id="80"/>
    <w:bookmarkEnd w:id="81"/>
    <w:p w14:paraId="0C3D699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项目负责人应为合同当事人所确认的人选，并在专用合同条款中明确项目负责人的姓名、</w:t>
      </w:r>
      <w:r>
        <w:rPr>
          <w:rFonts w:hint="eastAsia" w:ascii="Times New Roman" w:hAnsi="Times New Roman" w:eastAsia="仿宋_GB2312"/>
          <w:color w:val="000000"/>
          <w:kern w:val="0"/>
          <w:sz w:val="30"/>
          <w:szCs w:val="32"/>
        </w:rPr>
        <w:t>执业资格及等级与</w:t>
      </w:r>
      <w:r>
        <w:rPr>
          <w:rFonts w:ascii="Times New Roman" w:hAnsi="Times New Roman" w:eastAsia="仿宋_GB2312"/>
          <w:color w:val="000000"/>
          <w:kern w:val="0"/>
          <w:sz w:val="30"/>
          <w:szCs w:val="32"/>
        </w:rPr>
        <w:t>注册执业证书编号</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、联系方式及授权范围等事项，项目负责人经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人授权后代表</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人负责履行合同。</w:t>
      </w:r>
    </w:p>
    <w:p w14:paraId="2A8CDACF">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人需要更换项目负责人的，应</w:t>
      </w:r>
      <w:r>
        <w:rPr>
          <w:rFonts w:hint="eastAsia" w:ascii="Times New Roman" w:hAnsi="Times New Roman" w:eastAsia="仿宋_GB2312"/>
          <w:color w:val="000000"/>
          <w:kern w:val="0"/>
          <w:sz w:val="30"/>
          <w:szCs w:val="32"/>
        </w:rPr>
        <w:t>在专用合同条款约定的期限内</w:t>
      </w:r>
      <w:r>
        <w:rPr>
          <w:rFonts w:ascii="Times New Roman" w:hAnsi="Times New Roman" w:eastAsia="仿宋_GB2312"/>
          <w:color w:val="000000"/>
          <w:kern w:val="0"/>
          <w:sz w:val="30"/>
          <w:szCs w:val="32"/>
        </w:rPr>
        <w:t>提前书面通知发包人，并征得发包人书面同意。通知中应当载明继任项目负责人的注册执业资格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、管理经验等资料，继任项目负责人继续履行第3.2.1项约定的职责。未经发包人书面同意，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人不得擅自更换项目负责人。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人擅自更换项目负责人的，应按照专用合同条款的约定承担违约责任。</w:t>
      </w:r>
      <w:r>
        <w:rPr>
          <w:rFonts w:hint="eastAsia" w:ascii="Times New Roman" w:hAnsi="Times New Roman" w:eastAsia="仿宋_GB2312"/>
          <w:color w:val="000000"/>
          <w:kern w:val="0"/>
          <w:sz w:val="30"/>
          <w:szCs w:val="32"/>
        </w:rPr>
        <w:t>对于设计人项目负责人确因患病、与设计人解除或终止劳动关系、工伤等原因更换项目负责人的，发包人</w:t>
      </w:r>
      <w:r>
        <w:rPr>
          <w:rFonts w:hint="eastAsia" w:ascii="Times New Roman" w:hAnsi="Times New Roman" w:eastAsia="仿宋_GB2312"/>
          <w:color w:val="000000"/>
          <w:kern w:val="0"/>
          <w:sz w:val="30"/>
          <w:szCs w:val="32"/>
          <w:lang w:eastAsia="zh-CN"/>
        </w:rPr>
        <w:t>无正当理由不得拒绝更换</w:t>
      </w:r>
      <w:r>
        <w:rPr>
          <w:rFonts w:hint="eastAsia" w:ascii="Times New Roman" w:hAnsi="Times New Roman" w:eastAsia="仿宋_GB2312"/>
          <w:color w:val="000000"/>
          <w:kern w:val="0"/>
          <w:sz w:val="30"/>
          <w:szCs w:val="32"/>
        </w:rPr>
        <w:t>。</w:t>
      </w:r>
    </w:p>
    <w:p w14:paraId="096B7B87">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3.2.</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 xml:space="preserve"> 发包人有权书面通知设计人更换其认为不称职的项目负责人，通知中应当载明要求更换的理由。</w:t>
      </w:r>
      <w:r>
        <w:rPr>
          <w:rFonts w:hint="eastAsia" w:ascii="Times New Roman" w:hAnsi="Times New Roman" w:eastAsia="仿宋_GB2312"/>
          <w:color w:val="000000"/>
          <w:kern w:val="0"/>
          <w:sz w:val="30"/>
          <w:szCs w:val="32"/>
        </w:rPr>
        <w:t>对于发包人有理由的更换要求，设计</w:t>
      </w:r>
      <w:r>
        <w:rPr>
          <w:rFonts w:ascii="Times New Roman" w:hAnsi="Times New Roman" w:eastAsia="仿宋_GB2312"/>
          <w:color w:val="000000"/>
          <w:kern w:val="0"/>
          <w:sz w:val="30"/>
          <w:szCs w:val="32"/>
        </w:rPr>
        <w:t>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w:t>
      </w:r>
      <w:r>
        <w:rPr>
          <w:rFonts w:hint="eastAsia" w:ascii="Times New Roman" w:hAnsi="Times New Roman" w:eastAsia="仿宋_GB2312"/>
          <w:color w:val="000000"/>
          <w:kern w:val="0"/>
          <w:sz w:val="30"/>
          <w:szCs w:val="32"/>
        </w:rPr>
        <w:t>书面</w:t>
      </w:r>
      <w:r>
        <w:rPr>
          <w:rFonts w:ascii="Times New Roman" w:hAnsi="Times New Roman" w:eastAsia="仿宋_GB2312"/>
          <w:color w:val="000000"/>
          <w:kern w:val="0"/>
          <w:sz w:val="30"/>
          <w:szCs w:val="32"/>
        </w:rPr>
        <w:t>更换通知后</w:t>
      </w:r>
      <w:r>
        <w:rPr>
          <w:rFonts w:hint="eastAsia" w:ascii="Times New Roman" w:hAnsi="Times New Roman" w:eastAsia="仿宋_GB2312"/>
          <w:color w:val="000000"/>
          <w:kern w:val="0"/>
          <w:sz w:val="30"/>
          <w:szCs w:val="32"/>
        </w:rPr>
        <w:t>在专用合同条款约定的期限</w:t>
      </w:r>
      <w:r>
        <w:rPr>
          <w:rFonts w:ascii="Times New Roman" w:hAnsi="Times New Roman" w:eastAsia="仿宋_GB2312"/>
          <w:color w:val="000000"/>
          <w:kern w:val="0"/>
          <w:sz w:val="30"/>
          <w:szCs w:val="32"/>
        </w:rPr>
        <w:t>内进行更换，并将新任命的项目负责人的注册执业资格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任项目负责人继续履行第3.2.1项约定的职责。</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人无正当理由拒绝更换项目负责人的，应按照专用合同条款的约定承担违约责任。</w:t>
      </w:r>
    </w:p>
    <w:p w14:paraId="25C5585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2" w:name="_Toc351203521"/>
      <w:r>
        <w:rPr>
          <w:rFonts w:ascii="Times New Roman" w:hAnsi="Times New Roman" w:eastAsia="黑体"/>
          <w:b w:val="0"/>
          <w:color w:val="000000"/>
          <w:sz w:val="30"/>
          <w:szCs w:val="32"/>
        </w:rPr>
        <w:t>3</w:t>
      </w:r>
      <w:bookmarkStart w:id="83" w:name="_Toc296503048"/>
      <w:bookmarkStart w:id="84" w:name="_Toc296346549"/>
      <w:bookmarkStart w:id="85" w:name="_Toc337558749"/>
      <w:r>
        <w:rPr>
          <w:rFonts w:ascii="Times New Roman" w:hAnsi="Times New Roman" w:eastAsia="黑体"/>
          <w:b w:val="0"/>
          <w:color w:val="000000"/>
          <w:sz w:val="30"/>
          <w:szCs w:val="32"/>
        </w:rPr>
        <w:t xml:space="preserve">.3 </w:t>
      </w:r>
      <w:bookmarkEnd w:id="83"/>
      <w:bookmarkEnd w:id="84"/>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人人员</w:t>
      </w:r>
      <w:bookmarkEnd w:id="82"/>
    </w:p>
    <w:bookmarkEnd w:id="85"/>
    <w:p w14:paraId="3B28E6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w:t>
      </w:r>
      <w:r>
        <w:rPr>
          <w:rFonts w:hint="eastAsia" w:ascii="Times New Roman" w:hAnsi="Times New Roman" w:eastAsia="仿宋_GB2312"/>
          <w:color w:val="000000"/>
          <w:kern w:val="0"/>
          <w:sz w:val="30"/>
          <w:szCs w:val="32"/>
          <w:lang w:eastAsia="zh-CN"/>
        </w:rPr>
        <w:t>对期限</w:t>
      </w:r>
      <w:r>
        <w:rPr>
          <w:rFonts w:ascii="Times New Roman" w:hAnsi="Times New Roman" w:eastAsia="仿宋_GB2312"/>
          <w:color w:val="000000"/>
          <w:kern w:val="0"/>
          <w:sz w:val="30"/>
          <w:szCs w:val="32"/>
        </w:rPr>
        <w:t>另有约定外，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人应在接到</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通知后7天内，向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人项目管理机构及人员安排的报告，其内容应包括</w:t>
      </w:r>
      <w:r>
        <w:rPr>
          <w:rFonts w:hint="eastAsia" w:ascii="Times New Roman" w:hAnsi="Times New Roman" w:eastAsia="仿宋_GB2312"/>
          <w:color w:val="000000"/>
          <w:kern w:val="0"/>
          <w:sz w:val="30"/>
          <w:szCs w:val="32"/>
        </w:rPr>
        <w:t>工艺、土建、设备</w:t>
      </w:r>
      <w:r>
        <w:rPr>
          <w:rFonts w:ascii="Times New Roman" w:hAnsi="Times New Roman" w:eastAsia="仿宋_GB2312"/>
          <w:color w:val="000000"/>
          <w:kern w:val="0"/>
          <w:sz w:val="30"/>
          <w:szCs w:val="32"/>
        </w:rPr>
        <w:t>等</w:t>
      </w:r>
      <w:r>
        <w:rPr>
          <w:rFonts w:hint="eastAsia" w:ascii="Times New Roman" w:hAnsi="Times New Roman" w:eastAsia="仿宋_GB2312"/>
          <w:color w:val="000000"/>
          <w:kern w:val="0"/>
          <w:sz w:val="30"/>
          <w:szCs w:val="32"/>
        </w:rPr>
        <w:t>专业负责人</w:t>
      </w:r>
      <w:r>
        <w:rPr>
          <w:rFonts w:ascii="Times New Roman" w:hAnsi="Times New Roman" w:eastAsia="仿宋_GB2312"/>
          <w:color w:val="000000"/>
          <w:kern w:val="0"/>
          <w:sz w:val="30"/>
          <w:szCs w:val="32"/>
        </w:rPr>
        <w:t>名单及其岗位、注册执业资格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等。</w:t>
      </w:r>
    </w:p>
    <w:p w14:paraId="08322459">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3.3.2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委</w:t>
      </w:r>
      <w:r>
        <w:rPr>
          <w:rFonts w:ascii="Times New Roman" w:hAnsi="Times New Roman" w:eastAsia="仿宋_GB2312"/>
          <w:color w:val="000000"/>
          <w:kern w:val="0"/>
          <w:sz w:val="30"/>
          <w:szCs w:val="32"/>
        </w:rPr>
        <w:t>派到</w:t>
      </w:r>
      <w:r>
        <w:rPr>
          <w:rFonts w:hint="eastAsia" w:ascii="Times New Roman" w:hAnsi="Times New Roman" w:eastAsia="仿宋_GB2312"/>
          <w:color w:val="000000"/>
          <w:kern w:val="0"/>
          <w:sz w:val="30"/>
          <w:szCs w:val="32"/>
        </w:rPr>
        <w:t>工程设计中的设计</w:t>
      </w:r>
      <w:r>
        <w:rPr>
          <w:rFonts w:ascii="Times New Roman" w:hAnsi="Times New Roman" w:eastAsia="仿宋_GB2312"/>
          <w:color w:val="000000"/>
          <w:kern w:val="0"/>
          <w:sz w:val="30"/>
          <w:szCs w:val="32"/>
        </w:rPr>
        <w:t>人员应相对稳定。</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人应及时向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人员变动情况的报告。</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人更换</w:t>
      </w:r>
      <w:r>
        <w:rPr>
          <w:rFonts w:hint="eastAsia" w:ascii="Times New Roman" w:hAnsi="Times New Roman" w:eastAsia="仿宋_GB2312"/>
          <w:color w:val="000000"/>
          <w:kern w:val="0"/>
          <w:sz w:val="30"/>
          <w:szCs w:val="32"/>
        </w:rPr>
        <w:t>专业负责</w:t>
      </w:r>
      <w:r>
        <w:rPr>
          <w:rFonts w:ascii="Times New Roman" w:hAnsi="Times New Roman" w:eastAsia="仿宋_GB2312"/>
          <w:color w:val="000000"/>
          <w:kern w:val="0"/>
          <w:sz w:val="30"/>
          <w:szCs w:val="32"/>
        </w:rPr>
        <w:t>人时，应提前7天书面通知</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除专业负责人无法正常履职情形外，还应</w:t>
      </w:r>
      <w:r>
        <w:rPr>
          <w:rFonts w:ascii="Times New Roman" w:hAnsi="Times New Roman" w:eastAsia="仿宋_GB2312"/>
          <w:color w:val="000000"/>
          <w:kern w:val="0"/>
          <w:sz w:val="30"/>
          <w:szCs w:val="32"/>
        </w:rPr>
        <w:t>征得发包人书面同意。通知中应当载明继任人员的注册执业资格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执业</w:t>
      </w:r>
      <w:r>
        <w:rPr>
          <w:rFonts w:ascii="Times New Roman" w:hAnsi="Times New Roman" w:eastAsia="仿宋_GB2312"/>
          <w:color w:val="000000"/>
          <w:kern w:val="0"/>
          <w:sz w:val="30"/>
          <w:szCs w:val="32"/>
        </w:rPr>
        <w:t>经验等资料。</w:t>
      </w:r>
    </w:p>
    <w:p w14:paraId="7BFFF5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人主要</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人应提供资料证明被质疑人员有能力完成其岗位工作或不存在发包人所质疑的情形。发包人要求撤换不能按照合同约定履行职责及义务的主要</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人员的，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认为发包人有理由的，</w:t>
      </w:r>
      <w:r>
        <w:rPr>
          <w:rFonts w:ascii="Times New Roman" w:hAnsi="Times New Roman" w:eastAsia="仿宋_GB2312"/>
          <w:color w:val="000000"/>
          <w:kern w:val="0"/>
          <w:sz w:val="30"/>
          <w:szCs w:val="32"/>
        </w:rPr>
        <w:t>应当撤换。</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人无正当理由拒绝撤换的，应按照专用合同条款的约定承担违约责任。</w:t>
      </w:r>
    </w:p>
    <w:p w14:paraId="37262D76">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bookmarkStart w:id="86" w:name="_Toc351203523"/>
      <w:r>
        <w:rPr>
          <w:rFonts w:ascii="Times New Roman" w:hAnsi="Times New Roman" w:eastAsia="黑体"/>
          <w:b w:val="0"/>
          <w:color w:val="000000"/>
          <w:sz w:val="30"/>
          <w:szCs w:val="32"/>
        </w:rPr>
        <w:t>3</w:t>
      </w:r>
      <w:bookmarkStart w:id="87" w:name="_Toc296346552"/>
      <w:bookmarkStart w:id="88" w:name="_Toc337558751"/>
      <w:bookmarkStart w:id="89" w:name="_Toc296503051"/>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4</w:t>
      </w:r>
      <w:r>
        <w:rPr>
          <w:rFonts w:ascii="Times New Roman" w:hAnsi="Times New Roman" w:eastAsia="黑体"/>
          <w:b w:val="0"/>
          <w:color w:val="000000"/>
          <w:sz w:val="30"/>
          <w:szCs w:val="32"/>
        </w:rPr>
        <w:t xml:space="preserve"> </w:t>
      </w:r>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分包</w:t>
      </w:r>
      <w:bookmarkEnd w:id="86"/>
    </w:p>
    <w:bookmarkEnd w:id="87"/>
    <w:bookmarkEnd w:id="88"/>
    <w:bookmarkEnd w:id="89"/>
    <w:p w14:paraId="475FFD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分包的一般约定</w:t>
      </w:r>
    </w:p>
    <w:p w14:paraId="35ED5CD2">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人不得将其承包的全部工程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转包给第三人，或将其承包的全部工程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肢解后以分包的名义转包给第三人。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人不得将工程主体结构、关键性工作及专用合同条款中禁止分包的工程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分包给第三人，</w:t>
      </w:r>
      <w:r>
        <w:rPr>
          <w:rFonts w:hint="eastAsia" w:ascii="Times New Roman" w:hAnsi="Times New Roman" w:eastAsia="仿宋_GB2312"/>
          <w:color w:val="000000"/>
          <w:kern w:val="0"/>
          <w:sz w:val="30"/>
          <w:szCs w:val="32"/>
        </w:rPr>
        <w:t>工程</w:t>
      </w:r>
      <w:r>
        <w:rPr>
          <w:rFonts w:ascii="Times New Roman" w:hAnsi="Times New Roman" w:eastAsia="仿宋_GB2312"/>
          <w:color w:val="000000"/>
          <w:kern w:val="0"/>
          <w:sz w:val="30"/>
          <w:szCs w:val="32"/>
        </w:rPr>
        <w:t>主体结构、关键性工作的范围由合同当事人按照法律规定在专用合同条款中予以明确。</w:t>
      </w:r>
      <w:r>
        <w:rPr>
          <w:rFonts w:hint="eastAsia" w:ascii="Times New Roman" w:hAnsi="Times New Roman" w:eastAsia="仿宋_GB2312"/>
          <w:color w:val="000000"/>
          <w:kern w:val="0"/>
          <w:sz w:val="30"/>
          <w:szCs w:val="32"/>
        </w:rPr>
        <w:t>设计人不得进行违法分包。</w:t>
      </w:r>
    </w:p>
    <w:p w14:paraId="4C88CAD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分包的确定</w:t>
      </w:r>
    </w:p>
    <w:p w14:paraId="2E0DEF95">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人应按专用合同条款的约定</w:t>
      </w:r>
      <w:r>
        <w:rPr>
          <w:rFonts w:hint="eastAsia" w:ascii="Times New Roman" w:hAnsi="Times New Roman" w:eastAsia="仿宋_GB2312"/>
          <w:color w:val="000000"/>
          <w:kern w:val="0"/>
          <w:sz w:val="30"/>
          <w:szCs w:val="32"/>
        </w:rPr>
        <w:t>或经过发包人书面同意后</w:t>
      </w:r>
      <w:r>
        <w:rPr>
          <w:rFonts w:ascii="Times New Roman" w:hAnsi="Times New Roman" w:eastAsia="仿宋_GB2312"/>
          <w:color w:val="000000"/>
          <w:kern w:val="0"/>
          <w:sz w:val="30"/>
          <w:szCs w:val="32"/>
        </w:rPr>
        <w:t>进行分包，确定分包人。按照合同约定</w:t>
      </w:r>
      <w:r>
        <w:rPr>
          <w:rFonts w:hint="eastAsia" w:ascii="Times New Roman" w:hAnsi="Times New Roman" w:eastAsia="仿宋_GB2312"/>
          <w:color w:val="000000"/>
          <w:kern w:val="0"/>
          <w:sz w:val="30"/>
          <w:szCs w:val="32"/>
        </w:rPr>
        <w:t>或经过发包人书面同意后</w:t>
      </w:r>
      <w:r>
        <w:rPr>
          <w:rFonts w:ascii="Times New Roman" w:hAnsi="Times New Roman" w:eastAsia="仿宋_GB2312"/>
          <w:color w:val="000000"/>
          <w:kern w:val="0"/>
          <w:sz w:val="30"/>
          <w:szCs w:val="32"/>
        </w:rPr>
        <w:t>进行分包的，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人应确保分包人具有相应的资质和能力。工程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分包不减轻或免除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人的责任和义务，</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人和分包人就分包工程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向发包人承担连带责任。</w:t>
      </w:r>
    </w:p>
    <w:p w14:paraId="2FCF43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.3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分包管理</w:t>
      </w:r>
    </w:p>
    <w:p w14:paraId="2FE6AFF0">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w:t>
      </w:r>
      <w:r>
        <w:rPr>
          <w:rFonts w:hint="eastAsia" w:ascii="Times New Roman" w:hAnsi="Times New Roman" w:eastAsia="仿宋_GB2312"/>
          <w:color w:val="000000"/>
          <w:kern w:val="0"/>
          <w:sz w:val="30"/>
          <w:szCs w:val="32"/>
        </w:rPr>
        <w:t>按照专用合同条款的约定</w:t>
      </w:r>
      <w:r>
        <w:rPr>
          <w:rFonts w:ascii="Times New Roman" w:hAnsi="Times New Roman" w:eastAsia="仿宋_GB2312"/>
          <w:color w:val="000000"/>
          <w:kern w:val="0"/>
          <w:sz w:val="30"/>
          <w:szCs w:val="32"/>
        </w:rPr>
        <w:t>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人提交分包人的主要</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人员</w:t>
      </w:r>
      <w:r>
        <w:rPr>
          <w:rFonts w:hint="eastAsia" w:ascii="Times New Roman" w:hAnsi="Times New Roman" w:eastAsia="仿宋_GB2312"/>
          <w:color w:val="000000"/>
          <w:kern w:val="0"/>
          <w:sz w:val="30"/>
          <w:szCs w:val="32"/>
        </w:rPr>
        <w:t>名单、注册执业资格</w:t>
      </w:r>
      <w:r>
        <w:rPr>
          <w:rFonts w:hint="eastAsia" w:ascii="Times New Roman" w:hAnsi="Times New Roman" w:eastAsia="仿宋_GB2312"/>
          <w:color w:val="000000"/>
          <w:kern w:val="0"/>
          <w:sz w:val="30"/>
          <w:szCs w:val="32"/>
          <w:lang w:eastAsia="zh-CN"/>
        </w:rPr>
        <w:t>或职称</w:t>
      </w:r>
      <w:r>
        <w:rPr>
          <w:rFonts w:hint="eastAsia" w:ascii="Times New Roman" w:hAnsi="Times New Roman" w:eastAsia="仿宋_GB2312"/>
          <w:color w:val="000000"/>
          <w:kern w:val="0"/>
          <w:sz w:val="30"/>
          <w:szCs w:val="32"/>
        </w:rPr>
        <w:t>及执业经历等。</w:t>
      </w:r>
    </w:p>
    <w:p w14:paraId="0024D174">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.4 分包</w:t>
      </w:r>
      <w:r>
        <w:rPr>
          <w:rFonts w:hint="eastAsia" w:ascii="Times New Roman" w:hAnsi="Times New Roman" w:eastAsia="仿宋_GB2312"/>
          <w:color w:val="000000"/>
          <w:kern w:val="0"/>
          <w:sz w:val="30"/>
          <w:szCs w:val="32"/>
        </w:rPr>
        <w:t>工程设计费</w:t>
      </w:r>
    </w:p>
    <w:p w14:paraId="25DC51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w:t>
      </w:r>
      <w:r>
        <w:rPr>
          <w:rFonts w:hint="eastAsia" w:ascii="Times New Roman" w:hAnsi="Times New Roman" w:eastAsia="仿宋_GB2312"/>
          <w:color w:val="000000"/>
          <w:kern w:val="0"/>
          <w:sz w:val="30"/>
          <w:szCs w:val="32"/>
        </w:rPr>
        <w:t>工程设计费</w:t>
      </w:r>
      <w:r>
        <w:rPr>
          <w:rFonts w:ascii="Times New Roman" w:hAnsi="Times New Roman" w:eastAsia="仿宋_GB2312"/>
          <w:color w:val="000000"/>
          <w:kern w:val="0"/>
          <w:sz w:val="30"/>
          <w:szCs w:val="32"/>
        </w:rPr>
        <w:t>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人与分包人结算，未经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人同意，发包人不得向分包人支付分包工程</w:t>
      </w:r>
      <w:r>
        <w:rPr>
          <w:rFonts w:hint="eastAsia" w:ascii="Times New Roman" w:hAnsi="Times New Roman" w:eastAsia="仿宋_GB2312"/>
          <w:color w:val="000000"/>
          <w:kern w:val="0"/>
          <w:sz w:val="30"/>
          <w:szCs w:val="32"/>
        </w:rPr>
        <w:t>设计费</w:t>
      </w:r>
      <w:r>
        <w:rPr>
          <w:rFonts w:ascii="Times New Roman" w:hAnsi="Times New Roman" w:eastAsia="仿宋_GB2312"/>
          <w:color w:val="000000"/>
          <w:kern w:val="0"/>
          <w:sz w:val="30"/>
          <w:szCs w:val="32"/>
        </w:rPr>
        <w:t>；</w:t>
      </w:r>
    </w:p>
    <w:p w14:paraId="140D85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w:t>
      </w:r>
      <w:r>
        <w:rPr>
          <w:rFonts w:hint="eastAsia" w:ascii="Times New Roman" w:hAnsi="Times New Roman" w:eastAsia="仿宋_GB2312"/>
          <w:color w:val="000000"/>
          <w:kern w:val="0"/>
          <w:sz w:val="30"/>
          <w:szCs w:val="32"/>
        </w:rPr>
        <w:t>的法院判决书或仲裁裁决书</w:t>
      </w:r>
      <w:r>
        <w:rPr>
          <w:rFonts w:ascii="Times New Roman" w:hAnsi="Times New Roman" w:eastAsia="仿宋_GB2312"/>
          <w:color w:val="000000"/>
          <w:kern w:val="0"/>
          <w:sz w:val="30"/>
          <w:szCs w:val="32"/>
        </w:rPr>
        <w:t>要求发包人向分包人支付分包</w:t>
      </w:r>
      <w:r>
        <w:rPr>
          <w:rFonts w:hint="eastAsia" w:ascii="Times New Roman" w:hAnsi="Times New Roman" w:eastAsia="仿宋_GB2312"/>
          <w:color w:val="000000"/>
          <w:kern w:val="0"/>
          <w:sz w:val="30"/>
          <w:szCs w:val="32"/>
        </w:rPr>
        <w:t>工程设计费</w:t>
      </w:r>
      <w:r>
        <w:rPr>
          <w:rFonts w:ascii="Times New Roman" w:hAnsi="Times New Roman" w:eastAsia="仿宋_GB2312"/>
          <w:color w:val="000000"/>
          <w:kern w:val="0"/>
          <w:sz w:val="30"/>
          <w:szCs w:val="32"/>
        </w:rPr>
        <w:t>的，发包人有权从应付</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合同价</w:t>
      </w:r>
      <w:r>
        <w:rPr>
          <w:rFonts w:ascii="Times New Roman" w:hAnsi="Times New Roman" w:eastAsia="仿宋_GB2312"/>
          <w:color w:val="000000"/>
          <w:kern w:val="0"/>
          <w:sz w:val="30"/>
          <w:szCs w:val="32"/>
        </w:rPr>
        <w:t>款中扣除该部分</w:t>
      </w:r>
      <w:r>
        <w:rPr>
          <w:rFonts w:hint="eastAsia" w:ascii="Times New Roman" w:hAnsi="Times New Roman" w:eastAsia="仿宋_GB2312"/>
          <w:color w:val="000000"/>
          <w:kern w:val="0"/>
          <w:sz w:val="30"/>
          <w:szCs w:val="32"/>
        </w:rPr>
        <w:t>费用</w:t>
      </w:r>
      <w:r>
        <w:rPr>
          <w:rFonts w:ascii="Times New Roman" w:hAnsi="Times New Roman" w:eastAsia="仿宋_GB2312"/>
          <w:color w:val="000000"/>
          <w:kern w:val="0"/>
          <w:sz w:val="30"/>
          <w:szCs w:val="32"/>
        </w:rPr>
        <w:t>。</w:t>
      </w:r>
    </w:p>
    <w:p w14:paraId="57D2AF1D">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90" w:name="_Toc351203526"/>
      <w:r>
        <w:rPr>
          <w:rFonts w:ascii="Times New Roman" w:hAnsi="Times New Roman" w:eastAsia="黑体"/>
          <w:b w:val="0"/>
          <w:color w:val="000000"/>
          <w:sz w:val="30"/>
          <w:szCs w:val="32"/>
        </w:rPr>
        <w:t>3.</w:t>
      </w:r>
      <w:r>
        <w:rPr>
          <w:rFonts w:hint="eastAsia" w:ascii="Times New Roman" w:hAnsi="Times New Roman" w:eastAsia="黑体"/>
          <w:b w:val="0"/>
          <w:color w:val="000000"/>
          <w:sz w:val="30"/>
          <w:szCs w:val="32"/>
        </w:rPr>
        <w:t>5</w:t>
      </w:r>
      <w:r>
        <w:rPr>
          <w:rFonts w:ascii="Times New Roman" w:hAnsi="Times New Roman" w:eastAsia="黑体"/>
          <w:b w:val="0"/>
          <w:color w:val="000000"/>
          <w:sz w:val="30"/>
          <w:szCs w:val="32"/>
        </w:rPr>
        <w:t xml:space="preserve"> 联合体</w:t>
      </w:r>
      <w:bookmarkEnd w:id="90"/>
    </w:p>
    <w:p w14:paraId="36153A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0FCFCD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联合体协议</w:t>
      </w:r>
      <w:r>
        <w:rPr>
          <w:rFonts w:hint="eastAsia" w:ascii="Times New Roman" w:hAnsi="Times New Roman" w:eastAsia="仿宋_GB2312"/>
          <w:color w:val="000000"/>
          <w:kern w:val="0"/>
          <w:sz w:val="30"/>
          <w:szCs w:val="32"/>
        </w:rPr>
        <w:t>，应当约定联合体各成员工作分工，</w:t>
      </w:r>
      <w:r>
        <w:rPr>
          <w:rFonts w:ascii="Times New Roman" w:hAnsi="Times New Roman" w:eastAsia="仿宋_GB2312"/>
          <w:color w:val="000000"/>
          <w:kern w:val="0"/>
          <w:sz w:val="30"/>
          <w:szCs w:val="32"/>
        </w:rPr>
        <w:t>经发包人确认后作为合同附件。在履行合同过程中，未经发包人同意，不得修改联合体协议。</w:t>
      </w:r>
    </w:p>
    <w:p w14:paraId="7F0FB70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.3 联合体牵头人负责与发包人联系，并接受指示，负责组织联合体各成员全面履行合同。</w:t>
      </w:r>
    </w:p>
    <w:p w14:paraId="037DCC2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3.5.4 发包人向联合体支付设计费用的方式在专用合同条款中约定。</w:t>
      </w:r>
    </w:p>
    <w:p w14:paraId="7BFE937A">
      <w:pPr>
        <w:pStyle w:val="5"/>
        <w:spacing w:before="120" w:beforeLines="0" w:after="120" w:afterLines="0" w:line="360" w:lineRule="auto"/>
        <w:rPr>
          <w:rFonts w:hint="eastAsia" w:ascii="Times New Roman" w:hAnsi="Times New Roman" w:eastAsia="黑体"/>
          <w:b w:val="0"/>
          <w:color w:val="000000"/>
          <w:sz w:val="30"/>
          <w:szCs w:val="32"/>
        </w:rPr>
      </w:pP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工程</w:t>
      </w:r>
      <w:r>
        <w:rPr>
          <w:rFonts w:hint="eastAsia" w:ascii="Times New Roman" w:hAnsi="Times New Roman" w:eastAsia="黑体"/>
          <w:b w:val="0"/>
          <w:color w:val="000000"/>
          <w:sz w:val="32"/>
          <w:szCs w:val="32"/>
        </w:rPr>
        <w:t>设计资料</w:t>
      </w:r>
    </w:p>
    <w:p w14:paraId="31CBDA70">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27" w:firstLineChars="209"/>
        <w:jc w:val="left"/>
        <w:textAlignment w:val="auto"/>
        <w:outlineLvl w:val="9"/>
        <w:rPr>
          <w:rFonts w:hint="eastAsia" w:ascii="Times New Roman" w:hAnsi="Times New Roman" w:eastAsia="仿宋_GB2312"/>
          <w:color w:val="000000"/>
          <w:sz w:val="30"/>
          <w:szCs w:val="32"/>
        </w:rPr>
      </w:pPr>
      <w:r>
        <w:rPr>
          <w:rFonts w:hint="eastAsia" w:ascii="Times New Roman" w:hAnsi="Times New Roman" w:eastAsia="黑体"/>
          <w:b w:val="0"/>
          <w:bCs/>
          <w:color w:val="000000"/>
          <w:kern w:val="2"/>
          <w:sz w:val="30"/>
          <w:szCs w:val="32"/>
          <w:lang w:val="en-US" w:eastAsia="zh-CN" w:bidi="ar-SA"/>
        </w:rPr>
        <w:t>4</w:t>
      </w:r>
      <w:r>
        <w:rPr>
          <w:rFonts w:ascii="Times New Roman" w:hAnsi="Times New Roman" w:eastAsia="黑体"/>
          <w:b w:val="0"/>
          <w:bCs/>
          <w:color w:val="000000"/>
          <w:kern w:val="2"/>
          <w:sz w:val="30"/>
          <w:szCs w:val="32"/>
          <w:lang w:val="en-US" w:eastAsia="zh-CN" w:bidi="ar-SA"/>
        </w:rPr>
        <w:t>.</w:t>
      </w:r>
      <w:r>
        <w:rPr>
          <w:rFonts w:hint="eastAsia" w:ascii="Times New Roman" w:hAnsi="Times New Roman" w:eastAsia="黑体"/>
          <w:b w:val="0"/>
          <w:bCs/>
          <w:color w:val="000000"/>
          <w:kern w:val="2"/>
          <w:sz w:val="30"/>
          <w:szCs w:val="32"/>
          <w:lang w:val="en-US" w:eastAsia="zh-CN" w:bidi="ar-SA"/>
        </w:rPr>
        <w:t>1</w:t>
      </w:r>
      <w:r>
        <w:rPr>
          <w:rFonts w:ascii="Times New Roman" w:hAnsi="Times New Roman" w:eastAsia="黑体"/>
          <w:b w:val="0"/>
          <w:bCs/>
          <w:color w:val="000000"/>
          <w:kern w:val="2"/>
          <w:sz w:val="30"/>
          <w:szCs w:val="32"/>
          <w:lang w:val="en-US" w:eastAsia="zh-CN" w:bidi="ar-SA"/>
        </w:rPr>
        <w:t xml:space="preserve"> 提供</w:t>
      </w:r>
      <w:r>
        <w:rPr>
          <w:rFonts w:hint="eastAsia" w:ascii="Times New Roman" w:hAnsi="Times New Roman" w:eastAsia="黑体"/>
          <w:b w:val="0"/>
          <w:bCs/>
          <w:color w:val="000000"/>
          <w:kern w:val="2"/>
          <w:sz w:val="30"/>
          <w:szCs w:val="32"/>
          <w:lang w:val="en-US" w:eastAsia="zh-CN" w:bidi="ar-SA"/>
        </w:rPr>
        <w:t>工程</w:t>
      </w:r>
      <w:r>
        <w:rPr>
          <w:rFonts w:ascii="Times New Roman" w:hAnsi="Times New Roman" w:eastAsia="黑体"/>
          <w:b w:val="0"/>
          <w:bCs/>
          <w:color w:val="000000"/>
          <w:kern w:val="2"/>
          <w:sz w:val="30"/>
          <w:szCs w:val="32"/>
          <w:lang w:val="en-US" w:eastAsia="zh-CN" w:bidi="ar-SA"/>
        </w:rPr>
        <w:t>设计资料</w:t>
      </w:r>
    </w:p>
    <w:p w14:paraId="5D0F707B">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前</w:t>
      </w:r>
      <w:r>
        <w:rPr>
          <w:rFonts w:hint="eastAsia" w:ascii="Times New Roman" w:hAnsi="Times New Roman" w:eastAsia="仿宋_GB2312"/>
          <w:color w:val="000000"/>
          <w:kern w:val="0"/>
          <w:sz w:val="30"/>
          <w:szCs w:val="32"/>
        </w:rPr>
        <w:t>或专用合同条款附件</w:t>
      </w:r>
      <w:r>
        <w:rPr>
          <w:rFonts w:hint="eastAsia" w:ascii="Times New Roman" w:hAnsi="Times New Roman" w:eastAsia="仿宋_GB2312"/>
          <w:color w:val="000000"/>
          <w:kern w:val="0"/>
          <w:sz w:val="30"/>
          <w:szCs w:val="32"/>
          <w:lang w:val="en-US" w:eastAsia="zh-CN"/>
        </w:rPr>
        <w:t>2</w:t>
      </w:r>
      <w:r>
        <w:rPr>
          <w:rFonts w:hint="eastAsia" w:ascii="Times New Roman" w:hAnsi="Times New Roman" w:eastAsia="仿宋_GB2312"/>
          <w:color w:val="000000"/>
          <w:kern w:val="0"/>
          <w:sz w:val="30"/>
          <w:szCs w:val="32"/>
        </w:rPr>
        <w:t>约定的时间</w:t>
      </w:r>
      <w:r>
        <w:rPr>
          <w:rFonts w:ascii="Times New Roman" w:hAnsi="Times New Roman" w:eastAsia="仿宋_GB2312"/>
          <w:color w:val="000000"/>
          <w:kern w:val="0"/>
          <w:sz w:val="30"/>
          <w:szCs w:val="32"/>
        </w:rPr>
        <w:t>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人提供工程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所必需的</w:t>
      </w:r>
      <w:r>
        <w:rPr>
          <w:rFonts w:hint="eastAsia" w:ascii="Times New Roman" w:hAnsi="Times New Roman" w:eastAsia="仿宋_GB2312"/>
          <w:color w:val="000000"/>
          <w:kern w:val="0"/>
          <w:sz w:val="30"/>
          <w:szCs w:val="32"/>
        </w:rPr>
        <w:t>工程</w:t>
      </w:r>
      <w:r>
        <w:rPr>
          <w:rFonts w:ascii="Times New Roman" w:hAnsi="Times New Roman" w:eastAsia="仿宋_GB2312"/>
          <w:color w:val="000000"/>
          <w:kern w:val="0"/>
          <w:sz w:val="30"/>
          <w:szCs w:val="32"/>
        </w:rPr>
        <w:t>设计资料，并对所提供资料的真实性、准确性和完整性负责。</w:t>
      </w:r>
    </w:p>
    <w:p w14:paraId="23A818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按照法律规定确需在工程设计开始后方能提供的设计资料，发包人应及时地在相应工程设计文件提交给发包人前的合理期限内提供，合理期限应以不影响设计人的正常设计为限。</w:t>
      </w:r>
    </w:p>
    <w:p w14:paraId="60DB1890">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24" w:firstLineChars="208"/>
        <w:jc w:val="left"/>
        <w:textAlignment w:val="auto"/>
        <w:outlineLvl w:val="9"/>
        <w:rPr>
          <w:rFonts w:hint="eastAsia" w:ascii="Times New Roman" w:hAnsi="Times New Roman" w:eastAsia="黑体"/>
          <w:b w:val="0"/>
          <w:bCs/>
          <w:color w:val="000000"/>
          <w:kern w:val="2"/>
          <w:sz w:val="30"/>
          <w:szCs w:val="32"/>
          <w:lang w:val="en-US" w:eastAsia="zh-CN" w:bidi="ar-SA"/>
        </w:rPr>
      </w:pPr>
      <w:r>
        <w:rPr>
          <w:rFonts w:hint="eastAsia" w:ascii="Times New Roman" w:hAnsi="Times New Roman" w:eastAsia="黑体"/>
          <w:b w:val="0"/>
          <w:bCs/>
          <w:color w:val="000000"/>
          <w:kern w:val="2"/>
          <w:sz w:val="30"/>
          <w:szCs w:val="32"/>
          <w:lang w:val="en-US" w:eastAsia="zh-CN" w:bidi="ar-SA"/>
        </w:rPr>
        <w:t>4.2 逾期提供的责任</w:t>
      </w:r>
    </w:p>
    <w:p w14:paraId="69B6E865">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sz w:val="30"/>
        </w:rPr>
        <w:t>发包人提交上述文件和资料超过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定期限的，超过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w:t>
      </w:r>
      <w:r>
        <w:rPr>
          <w:rFonts w:ascii="Times New Roman" w:hAnsi="Times New Roman" w:eastAsia="仿宋_GB2312"/>
          <w:sz w:val="30"/>
        </w:rPr>
        <w:t>15</w:t>
      </w:r>
      <w:r>
        <w:rPr>
          <w:rFonts w:hint="eastAsia" w:ascii="Times New Roman" w:hAnsi="Times New Roman" w:eastAsia="仿宋_GB2312"/>
          <w:sz w:val="30"/>
        </w:rPr>
        <w:t>天以内，设计人按本合同约定的交付工程设计文件时间相应顺延；超过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w:t>
      </w:r>
      <w:r>
        <w:rPr>
          <w:rFonts w:ascii="Times New Roman" w:hAnsi="Times New Roman" w:eastAsia="仿宋_GB2312"/>
          <w:sz w:val="30"/>
        </w:rPr>
        <w:t>15</w:t>
      </w:r>
      <w:r>
        <w:rPr>
          <w:rFonts w:hint="eastAsia" w:ascii="Times New Roman" w:hAnsi="Times New Roman" w:eastAsia="仿宋_GB2312"/>
          <w:sz w:val="30"/>
        </w:rPr>
        <w:t>天以</w:t>
      </w:r>
      <w:r>
        <w:rPr>
          <w:rFonts w:hint="eastAsia" w:ascii="Times New Roman" w:hAnsi="Times New Roman" w:eastAsia="仿宋_GB2312"/>
          <w:sz w:val="30"/>
          <w:lang w:eastAsia="zh-CN"/>
        </w:rPr>
        <w:t>外</w:t>
      </w:r>
      <w:r>
        <w:rPr>
          <w:rFonts w:hint="eastAsia" w:ascii="Times New Roman" w:hAnsi="Times New Roman" w:eastAsia="仿宋_GB2312"/>
          <w:sz w:val="30"/>
        </w:rPr>
        <w:t>时，设计人有权重新确定提交工程设计文件的时间。工程设计资料逾期提供导致增加了设计工作量的，设计人可以要求发包人另行支付相应设计费用，并相应延长设计周期。</w:t>
      </w:r>
    </w:p>
    <w:p w14:paraId="080C54C4">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4"/>
        <w:rPr>
          <w:rFonts w:hint="eastAsia" w:ascii="仿宋_GB2312" w:hAnsi="华文仿宋" w:eastAsia="仿宋_GB2312"/>
          <w:sz w:val="30"/>
          <w:szCs w:val="30"/>
        </w:rPr>
      </w:pPr>
      <w:bookmarkStart w:id="91" w:name="_Toc351203532"/>
      <w:bookmarkStart w:id="92" w:name="_Toc337558758"/>
      <w:r>
        <w:rPr>
          <w:rFonts w:hint="eastAsia" w:ascii="Times New Roman" w:hAnsi="Times New Roman" w:eastAsia="黑体"/>
          <w:b w:val="0"/>
          <w:color w:val="000000"/>
          <w:sz w:val="32"/>
          <w:szCs w:val="32"/>
        </w:rPr>
        <w:t xml:space="preserve">5. </w:t>
      </w:r>
      <w:bookmarkEnd w:id="91"/>
      <w:r>
        <w:rPr>
          <w:rFonts w:hint="eastAsia" w:ascii="Times New Roman" w:hAnsi="Times New Roman" w:eastAsia="黑体"/>
          <w:b w:val="0"/>
          <w:color w:val="000000"/>
          <w:sz w:val="32"/>
          <w:szCs w:val="32"/>
        </w:rPr>
        <w:t>工程设计要求</w:t>
      </w:r>
    </w:p>
    <w:bookmarkEnd w:id="92"/>
    <w:p w14:paraId="50F202BD">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sz w:val="30"/>
          <w:szCs w:val="22"/>
        </w:rPr>
      </w:pPr>
      <w:bookmarkStart w:id="93" w:name="_Toc351203533"/>
      <w:bookmarkStart w:id="94" w:name="_Toc337558759"/>
      <w:r>
        <w:rPr>
          <w:rFonts w:hint="eastAsia" w:ascii="Times New Roman" w:hAnsi="Times New Roman" w:eastAsia="黑体"/>
          <w:b w:val="0"/>
          <w:bCs w:val="0"/>
          <w:kern w:val="0"/>
          <w:sz w:val="30"/>
          <w:szCs w:val="32"/>
        </w:rPr>
        <w:t>5.1</w:t>
      </w:r>
      <w:r>
        <w:rPr>
          <w:rFonts w:hint="eastAsia" w:ascii="黑体" w:hAnsi="黑体" w:eastAsia="黑体"/>
          <w:b w:val="0"/>
          <w:color w:val="000000"/>
          <w:kern w:val="0"/>
          <w:sz w:val="30"/>
          <w:szCs w:val="32"/>
        </w:rPr>
        <w:t xml:space="preserve"> 工程设计一般要求</w:t>
      </w:r>
    </w:p>
    <w:p w14:paraId="790C2849">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color w:val="000000"/>
          <w:kern w:val="0"/>
          <w:sz w:val="30"/>
          <w:szCs w:val="30"/>
        </w:rPr>
      </w:pPr>
      <w:r>
        <w:rPr>
          <w:rFonts w:hint="eastAsia" w:ascii="Times New Roman" w:hAnsi="Times New Roman" w:eastAsia="仿宋_GB2312"/>
          <w:b w:val="0"/>
          <w:bCs w:val="0"/>
          <w:color w:val="000000"/>
          <w:kern w:val="0"/>
          <w:sz w:val="30"/>
          <w:szCs w:val="30"/>
        </w:rPr>
        <w:t>5</w:t>
      </w:r>
      <w:r>
        <w:rPr>
          <w:rFonts w:ascii="Times New Roman" w:hAnsi="Times New Roman" w:eastAsia="仿宋_GB2312"/>
          <w:b w:val="0"/>
          <w:bCs w:val="0"/>
          <w:color w:val="000000"/>
          <w:kern w:val="0"/>
          <w:sz w:val="30"/>
          <w:szCs w:val="30"/>
        </w:rPr>
        <w:t>.</w:t>
      </w:r>
      <w:r>
        <w:rPr>
          <w:rFonts w:hint="eastAsia" w:ascii="Times New Roman" w:hAnsi="Times New Roman" w:eastAsia="仿宋_GB2312"/>
          <w:b w:val="0"/>
          <w:bCs w:val="0"/>
          <w:color w:val="000000"/>
          <w:kern w:val="0"/>
          <w:sz w:val="30"/>
          <w:szCs w:val="30"/>
        </w:rPr>
        <w:t>1.1 对发包人的</w:t>
      </w:r>
      <w:r>
        <w:rPr>
          <w:rFonts w:ascii="Times New Roman" w:hAnsi="Times New Roman" w:eastAsia="仿宋_GB2312"/>
          <w:b w:val="0"/>
          <w:bCs w:val="0"/>
          <w:color w:val="000000"/>
          <w:kern w:val="0"/>
          <w:sz w:val="30"/>
          <w:szCs w:val="30"/>
        </w:rPr>
        <w:t>要求</w:t>
      </w:r>
    </w:p>
    <w:p w14:paraId="42F66F97">
      <w:pPr>
        <w:pStyle w:val="6"/>
        <w:keepNext w:val="0"/>
        <w:keepLines w:val="0"/>
        <w:spacing w:before="0" w:beforeLines="0" w:after="0" w:afterLines="0" w:line="360" w:lineRule="auto"/>
        <w:ind w:firstLine="600" w:firstLineChars="200"/>
        <w:rPr>
          <w:rFonts w:hint="eastAsia" w:ascii="Times New Roman" w:hAnsi="Times New Roman" w:eastAsia="仿宋_GB2312"/>
          <w:b w:val="0"/>
          <w:bCs w:val="0"/>
          <w:color w:val="000000"/>
          <w:kern w:val="0"/>
          <w:sz w:val="30"/>
          <w:szCs w:val="30"/>
        </w:rPr>
      </w:pPr>
      <w:r>
        <w:rPr>
          <w:rFonts w:hint="eastAsia" w:ascii="Times New Roman" w:hAnsi="Times New Roman" w:eastAsia="仿宋_GB2312"/>
          <w:b w:val="0"/>
          <w:bCs w:val="0"/>
          <w:color w:val="000000"/>
          <w:kern w:val="0"/>
          <w:sz w:val="30"/>
          <w:szCs w:val="30"/>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2D072D1F">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0"/>
        </w:rPr>
      </w:pPr>
      <w:r>
        <w:rPr>
          <w:rFonts w:hint="eastAsia" w:ascii="Times New Roman" w:hAnsi="Times New Roman" w:eastAsia="仿宋_GB2312"/>
          <w:b w:val="0"/>
          <w:bCs w:val="0"/>
          <w:kern w:val="0"/>
          <w:sz w:val="30"/>
          <w:szCs w:val="30"/>
        </w:rPr>
        <w:t>5.1.2 对设计人的要求</w:t>
      </w:r>
    </w:p>
    <w:p w14:paraId="4E4599E6">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0"/>
        </w:rPr>
      </w:pPr>
      <w:r>
        <w:rPr>
          <w:rFonts w:hint="eastAsia" w:ascii="Times New Roman" w:hAnsi="Times New Roman" w:eastAsia="仿宋_GB2312"/>
          <w:b w:val="0"/>
          <w:bCs w:val="0"/>
          <w:kern w:val="0"/>
          <w:sz w:val="30"/>
          <w:szCs w:val="30"/>
        </w:rPr>
        <w:t>5.1.2.1设计人应当按法律和技术标准的强制性规定及发包人要求进行工程设计。</w:t>
      </w:r>
      <w:r>
        <w:rPr>
          <w:rFonts w:ascii="Times New Roman" w:hAnsi="Times New Roman" w:eastAsia="仿宋_GB2312"/>
          <w:b w:val="0"/>
          <w:bCs w:val="0"/>
          <w:kern w:val="0"/>
          <w:sz w:val="30"/>
          <w:szCs w:val="30"/>
        </w:rPr>
        <w:t>有关工程</w:t>
      </w:r>
      <w:r>
        <w:rPr>
          <w:rFonts w:hint="eastAsia" w:ascii="Times New Roman" w:hAnsi="Times New Roman" w:eastAsia="仿宋_GB2312"/>
          <w:b w:val="0"/>
          <w:bCs w:val="0"/>
          <w:kern w:val="0"/>
          <w:sz w:val="30"/>
          <w:szCs w:val="30"/>
        </w:rPr>
        <w:t>设计</w:t>
      </w:r>
      <w:r>
        <w:rPr>
          <w:rFonts w:ascii="Times New Roman" w:hAnsi="Times New Roman" w:eastAsia="仿宋_GB2312"/>
          <w:b w:val="0"/>
          <w:bCs w:val="0"/>
          <w:kern w:val="0"/>
          <w:sz w:val="30"/>
          <w:szCs w:val="30"/>
        </w:rPr>
        <w:t>的特殊标准或要求由合同当事人在专用合同条款中约定。</w:t>
      </w:r>
      <w:bookmarkEnd w:id="93"/>
    </w:p>
    <w:p w14:paraId="172B37B1">
      <w:pPr>
        <w:spacing w:line="360" w:lineRule="auto"/>
        <w:ind w:firstLine="650"/>
        <w:rPr>
          <w:rFonts w:hint="eastAsia"/>
          <w:sz w:val="30"/>
        </w:rPr>
      </w:pPr>
      <w:r>
        <w:rPr>
          <w:rFonts w:hint="eastAsia" w:ascii="Times New Roman" w:hAnsi="Times New Roman" w:eastAsia="仿宋_GB2312"/>
          <w:bCs/>
          <w:color w:val="000000"/>
          <w:kern w:val="0"/>
          <w:sz w:val="30"/>
          <w:szCs w:val="30"/>
        </w:rPr>
        <w:t>设计人发现发包人提供的工程设计资料有问题的，设计人应当及时通知发包人并经发包人确认。</w:t>
      </w:r>
    </w:p>
    <w:bookmarkEnd w:id="94"/>
    <w:p w14:paraId="647F1495">
      <w:pPr>
        <w:spacing w:line="360" w:lineRule="auto"/>
        <w:ind w:firstLine="600" w:firstLineChars="200"/>
        <w:rPr>
          <w:rFonts w:hint="eastAsia" w:ascii="Times New Roman" w:hAnsi="Times New Roman" w:eastAsia="仿宋_GB2312"/>
          <w:kern w:val="0"/>
          <w:sz w:val="30"/>
          <w:szCs w:val="21"/>
        </w:rPr>
      </w:pPr>
      <w:r>
        <w:rPr>
          <w:rFonts w:hint="eastAsia" w:ascii="Times New Roman" w:hAnsi="Times New Roman" w:eastAsia="仿宋_GB2312"/>
          <w:kern w:val="0"/>
          <w:sz w:val="30"/>
        </w:rPr>
        <w:t xml:space="preserve">5.1.2.2 </w:t>
      </w:r>
      <w:r>
        <w:rPr>
          <w:rFonts w:hint="eastAsia" w:ascii="Times New Roman" w:hAnsi="Times New Roman" w:eastAsia="仿宋_GB2312"/>
          <w:kern w:val="0"/>
          <w:sz w:val="30"/>
          <w:szCs w:val="21"/>
        </w:rPr>
        <w:t xml:space="preserve">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w:t>
      </w:r>
      <w:r>
        <w:rPr>
          <w:rFonts w:hint="eastAsia" w:ascii="Times New Roman" w:hAnsi="Times New Roman" w:eastAsia="仿宋_GB2312"/>
          <w:color w:val="000000"/>
          <w:kern w:val="0"/>
          <w:sz w:val="30"/>
          <w:szCs w:val="32"/>
        </w:rPr>
        <w:t>导致</w:t>
      </w:r>
      <w:r>
        <w:rPr>
          <w:rFonts w:ascii="Times New Roman" w:hAnsi="Times New Roman" w:eastAsia="仿宋_GB2312"/>
          <w:color w:val="000000"/>
          <w:kern w:val="0"/>
          <w:sz w:val="30"/>
          <w:szCs w:val="32"/>
        </w:rPr>
        <w:t>增加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设计周期延长的，</w:t>
      </w:r>
      <w:r>
        <w:rPr>
          <w:rFonts w:ascii="Times New Roman" w:hAnsi="Times New Roman" w:eastAsia="仿宋_GB2312"/>
          <w:color w:val="000000"/>
          <w:kern w:val="0"/>
          <w:sz w:val="30"/>
          <w:szCs w:val="32"/>
        </w:rPr>
        <w:t>由发包人承担</w:t>
      </w:r>
      <w:r>
        <w:rPr>
          <w:rFonts w:hint="eastAsia" w:ascii="Times New Roman" w:hAnsi="Times New Roman" w:eastAsia="仿宋_GB2312"/>
          <w:color w:val="000000"/>
          <w:kern w:val="0"/>
          <w:sz w:val="30"/>
          <w:szCs w:val="32"/>
        </w:rPr>
        <w:t>。</w:t>
      </w:r>
    </w:p>
    <w:p w14:paraId="6953874B">
      <w:pPr>
        <w:autoSpaceDE w:val="0"/>
        <w:autoSpaceDN w:val="0"/>
        <w:adjustRightInd w:val="0"/>
        <w:spacing w:line="360" w:lineRule="auto"/>
        <w:ind w:firstLine="600" w:firstLineChars="200"/>
        <w:jc w:val="left"/>
        <w:rPr>
          <w:rFonts w:hint="eastAsia" w:ascii="Times New Roman" w:hAnsi="Times New Roman" w:eastAsia="仿宋_GB2312"/>
          <w:kern w:val="0"/>
          <w:sz w:val="30"/>
          <w:szCs w:val="30"/>
        </w:rPr>
      </w:pPr>
      <w:r>
        <w:rPr>
          <w:rFonts w:hint="eastAsia" w:ascii="Times New Roman" w:hAnsi="Times New Roman" w:eastAsia="仿宋_GB2312"/>
          <w:kern w:val="0"/>
          <w:sz w:val="30"/>
          <w:szCs w:val="32"/>
        </w:rPr>
        <w:t>5.1.2.3 设计人在</w:t>
      </w:r>
      <w:r>
        <w:rPr>
          <w:rFonts w:hint="eastAsia" w:ascii="Times New Roman" w:hAnsi="Times New Roman" w:eastAsia="仿宋_GB2312"/>
          <w:kern w:val="0"/>
          <w:sz w:val="30"/>
          <w:szCs w:val="30"/>
        </w:rPr>
        <w:t>工程设计中应当采用合同约定的技术、工艺和设备，满足</w:t>
      </w:r>
      <w:r>
        <w:rPr>
          <w:rFonts w:hint="eastAsia" w:ascii="Times New Roman" w:hAnsi="Times New Roman" w:eastAsia="仿宋_GB2312"/>
          <w:kern w:val="0"/>
          <w:sz w:val="30"/>
          <w:szCs w:val="30"/>
          <w:lang w:eastAsia="zh-CN"/>
        </w:rPr>
        <w:t>质量、安全、</w:t>
      </w:r>
      <w:r>
        <w:rPr>
          <w:rFonts w:hint="eastAsia" w:ascii="Times New Roman" w:hAnsi="Times New Roman" w:eastAsia="仿宋_GB2312"/>
          <w:kern w:val="0"/>
          <w:sz w:val="30"/>
          <w:szCs w:val="30"/>
        </w:rPr>
        <w:t>节能、环保</w:t>
      </w:r>
      <w:r>
        <w:rPr>
          <w:rFonts w:hint="eastAsia" w:ascii="Times New Roman" w:hAnsi="Times New Roman" w:eastAsia="仿宋_GB2312"/>
          <w:kern w:val="0"/>
          <w:sz w:val="30"/>
          <w:szCs w:val="30"/>
          <w:lang w:eastAsia="zh-CN"/>
        </w:rPr>
        <w:t>等</w:t>
      </w:r>
      <w:r>
        <w:rPr>
          <w:rFonts w:hint="eastAsia" w:ascii="Times New Roman" w:hAnsi="Times New Roman" w:eastAsia="仿宋_GB2312"/>
          <w:kern w:val="0"/>
          <w:sz w:val="30"/>
          <w:szCs w:val="30"/>
        </w:rPr>
        <w:t>要求。</w:t>
      </w:r>
    </w:p>
    <w:p w14:paraId="0DE4907B">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00" w:firstLineChars="200"/>
        <w:jc w:val="left"/>
        <w:textAlignment w:val="auto"/>
        <w:outlineLvl w:val="9"/>
        <w:rPr>
          <w:rFonts w:hint="eastAsia" w:ascii="黑体" w:hAnsi="黑体" w:eastAsia="黑体"/>
          <w:color w:val="000000"/>
          <w:kern w:val="0"/>
          <w:sz w:val="30"/>
          <w:szCs w:val="32"/>
        </w:rPr>
      </w:pPr>
      <w:r>
        <w:rPr>
          <w:rFonts w:hint="eastAsia" w:ascii="Times New Roman" w:hAnsi="Times New Roman" w:eastAsia="黑体"/>
          <w:kern w:val="0"/>
          <w:sz w:val="30"/>
          <w:szCs w:val="32"/>
        </w:rPr>
        <w:t>5.2</w:t>
      </w:r>
      <w:r>
        <w:rPr>
          <w:rFonts w:hint="eastAsia" w:ascii="黑体" w:hAnsi="黑体" w:eastAsia="黑体"/>
          <w:color w:val="000000"/>
          <w:kern w:val="0"/>
          <w:sz w:val="30"/>
          <w:szCs w:val="32"/>
        </w:rPr>
        <w:t xml:space="preserve"> 工程设计保证措施</w:t>
      </w:r>
    </w:p>
    <w:p w14:paraId="08A53B5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.1 发包人的</w:t>
      </w:r>
      <w:r>
        <w:rPr>
          <w:rFonts w:hint="eastAsia" w:ascii="Times New Roman" w:hAnsi="Times New Roman" w:eastAsia="仿宋_GB2312"/>
          <w:color w:val="000000"/>
          <w:kern w:val="0"/>
          <w:sz w:val="30"/>
          <w:szCs w:val="32"/>
        </w:rPr>
        <w:t>保证措施</w:t>
      </w:r>
    </w:p>
    <w:p w14:paraId="35223F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有关的各项工作。</w:t>
      </w:r>
    </w:p>
    <w:p w14:paraId="064FFBC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w:t>
      </w:r>
      <w:r>
        <w:rPr>
          <w:rFonts w:hint="eastAsia" w:ascii="Times New Roman" w:hAnsi="Times New Roman" w:eastAsia="仿宋_GB2312"/>
          <w:color w:val="000000"/>
          <w:kern w:val="0"/>
          <w:sz w:val="30"/>
          <w:szCs w:val="32"/>
        </w:rPr>
        <w:t>保证措施</w:t>
      </w:r>
    </w:p>
    <w:p w14:paraId="36CBFAB4">
      <w:pPr>
        <w:autoSpaceDE w:val="0"/>
        <w:autoSpaceDN w:val="0"/>
        <w:adjustRightInd w:val="0"/>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28"/>
        </w:rPr>
        <w:t>设计人应做好工程设计的质量与技术管理工作，建立健全工程设计质量保证体系，加强工程设计全过程的质量控制，建立完整的设计文件的设计、复核、审核、会签和批准制度，明确各阶段的责任人。</w:t>
      </w:r>
    </w:p>
    <w:p w14:paraId="5FEE304F">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r>
        <w:rPr>
          <w:rFonts w:hint="eastAsia" w:ascii="Times New Roman" w:hAnsi="Times New Roman" w:eastAsia="黑体"/>
          <w:b w:val="0"/>
          <w:bCs w:val="0"/>
          <w:kern w:val="0"/>
          <w:sz w:val="30"/>
          <w:szCs w:val="32"/>
        </w:rPr>
        <w:t xml:space="preserve">5.3 </w:t>
      </w:r>
      <w:r>
        <w:rPr>
          <w:rFonts w:hint="eastAsia" w:ascii="黑体" w:hAnsi="黑体" w:eastAsia="黑体"/>
          <w:b w:val="0"/>
          <w:bCs w:val="0"/>
          <w:kern w:val="0"/>
          <w:sz w:val="30"/>
          <w:szCs w:val="32"/>
        </w:rPr>
        <w:t>工程设计文件的要求</w:t>
      </w:r>
    </w:p>
    <w:p w14:paraId="693B5069">
      <w:pPr>
        <w:spacing w:line="360" w:lineRule="auto"/>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5.3.1 工程设计文件的编制应符合法律、技术标准的强制性规定及合同的要求。</w:t>
      </w:r>
    </w:p>
    <w:p w14:paraId="207BBC31">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5.3.2 工程设计依据应完整、准确、可靠，设计方案论证充分，计算成果可靠，并能够实施。</w:t>
      </w:r>
    </w:p>
    <w:p w14:paraId="45EC7AA9">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5.3.3 工程设计文件的深度应满足本合同相应设计阶段的规定要求，并符合国家和行业现行有效的相关规定。</w:t>
      </w:r>
    </w:p>
    <w:p w14:paraId="72311916">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5.3.4 工程设计文件应当保证工程施工及投产后安全性要求，满足工程经济性包括节约投资及降低生产成本</w:t>
      </w:r>
      <w:r>
        <w:rPr>
          <w:rFonts w:hint="eastAsia" w:ascii="Times New Roman" w:hAnsi="Times New Roman" w:eastAsia="仿宋_GB2312"/>
          <w:kern w:val="0"/>
          <w:sz w:val="30"/>
          <w:szCs w:val="28"/>
          <w:lang w:eastAsia="zh-CN"/>
        </w:rPr>
        <w:t>要求</w:t>
      </w:r>
      <w:r>
        <w:rPr>
          <w:rFonts w:hint="eastAsia" w:ascii="Times New Roman" w:hAnsi="Times New Roman" w:eastAsia="仿宋_GB2312"/>
          <w:kern w:val="0"/>
          <w:sz w:val="30"/>
          <w:szCs w:val="28"/>
        </w:rPr>
        <w:t>、合理布局要求，按照有关法律规定</w:t>
      </w:r>
      <w:r>
        <w:rPr>
          <w:rFonts w:hint="eastAsia" w:ascii="Times New Roman" w:hAnsi="Times New Roman" w:eastAsia="仿宋_GB2312"/>
          <w:color w:val="000000"/>
          <w:kern w:val="0"/>
          <w:sz w:val="30"/>
          <w:szCs w:val="18"/>
        </w:rPr>
        <w:t>在工程设计文件中提出保障施工作业人员安全和预防生产安全事故的措施建议，安全设施应当按规定同步设计。</w:t>
      </w:r>
      <w:r>
        <w:rPr>
          <w:rFonts w:hint="eastAsia" w:ascii="Times New Roman" w:hAnsi="Times New Roman" w:eastAsia="仿宋_GB2312"/>
          <w:kern w:val="0"/>
          <w:sz w:val="30"/>
          <w:szCs w:val="28"/>
        </w:rPr>
        <w:t xml:space="preserve"> </w:t>
      </w:r>
    </w:p>
    <w:p w14:paraId="7FF13E69">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5.3.5 应根据法律、技术标准要求，保证专业建设工程的合理使用寿命年限，并应在工程设计文件中注明相应的合理使用寿命年限。</w:t>
      </w:r>
    </w:p>
    <w:p w14:paraId="4EBB4AD1">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kern w:val="0"/>
          <w:sz w:val="30"/>
          <w:szCs w:val="32"/>
        </w:rPr>
      </w:pPr>
      <w:bookmarkStart w:id="95" w:name="_Toc351203536"/>
      <w:bookmarkStart w:id="96" w:name="_Toc337558762"/>
      <w:r>
        <w:rPr>
          <w:rFonts w:ascii="Times New Roman" w:hAnsi="Times New Roman" w:eastAsia="黑体"/>
          <w:b w:val="0"/>
          <w:bCs w:val="0"/>
          <w:kern w:val="0"/>
          <w:sz w:val="30"/>
          <w:szCs w:val="32"/>
        </w:rPr>
        <w:t>5.4</w:t>
      </w:r>
      <w:r>
        <w:rPr>
          <w:rFonts w:hint="eastAsia" w:ascii="黑体" w:hAnsi="黑体" w:eastAsia="黑体"/>
          <w:b w:val="0"/>
          <w:bCs w:val="0"/>
          <w:kern w:val="0"/>
          <w:sz w:val="30"/>
          <w:szCs w:val="32"/>
        </w:rPr>
        <w:t xml:space="preserve"> 不合格工程设计文件的处理</w:t>
      </w:r>
      <w:bookmarkEnd w:id="95"/>
    </w:p>
    <w:bookmarkEnd w:id="96"/>
    <w:p w14:paraId="793EA5F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4.1</w:t>
      </w:r>
      <w:r>
        <w:rPr>
          <w:rFonts w:ascii="Times New Roman" w:hAnsi="Times New Roman" w:eastAsia="仿宋_GB2312"/>
          <w:color w:val="000000"/>
          <w:kern w:val="0"/>
          <w:sz w:val="30"/>
          <w:szCs w:val="32"/>
        </w:rPr>
        <w:t xml:space="preserve"> 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不合格的，发包人有权要求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人采取补救措施，直至达到合同要求的质量标准</w:t>
      </w:r>
      <w:r>
        <w:rPr>
          <w:rFonts w:hint="eastAsia" w:ascii="Times New Roman" w:hAnsi="Times New Roman" w:eastAsia="仿宋_GB2312"/>
          <w:color w:val="000000"/>
          <w:kern w:val="0"/>
          <w:sz w:val="30"/>
          <w:szCs w:val="32"/>
        </w:rPr>
        <w:t>，并按第14.2款〔设计人违约责任〕的约定承担责任</w:t>
      </w:r>
      <w:r>
        <w:rPr>
          <w:rFonts w:ascii="Times New Roman" w:hAnsi="Times New Roman" w:eastAsia="仿宋_GB2312"/>
          <w:color w:val="000000"/>
          <w:kern w:val="0"/>
          <w:sz w:val="30"/>
          <w:szCs w:val="32"/>
        </w:rPr>
        <w:t xml:space="preserve">。 </w:t>
      </w:r>
    </w:p>
    <w:p w14:paraId="62093DC0">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4.2</w:t>
      </w:r>
      <w:r>
        <w:rPr>
          <w:rFonts w:ascii="Times New Roman" w:hAnsi="Times New Roman" w:eastAsia="仿宋_GB2312"/>
          <w:color w:val="000000"/>
          <w:kern w:val="0"/>
          <w:sz w:val="30"/>
          <w:szCs w:val="32"/>
        </w:rPr>
        <w:t xml:space="preserve"> 因发包人原因造成工程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不合格的，</w:t>
      </w:r>
      <w:r>
        <w:rPr>
          <w:rFonts w:hint="eastAsia" w:ascii="Times New Roman" w:hAnsi="Times New Roman" w:eastAsia="仿宋_GB2312"/>
          <w:color w:val="000000"/>
          <w:kern w:val="0"/>
          <w:sz w:val="30"/>
          <w:szCs w:val="32"/>
        </w:rPr>
        <w:t>设计人应当采取补救措施，直至达到合同要求的质量标准，</w:t>
      </w:r>
      <w:r>
        <w:rPr>
          <w:rFonts w:ascii="Times New Roman" w:hAnsi="Times New Roman" w:eastAsia="仿宋_GB2312"/>
          <w:color w:val="000000"/>
          <w:kern w:val="0"/>
          <w:sz w:val="30"/>
          <w:szCs w:val="32"/>
        </w:rPr>
        <w:t>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设计周期的延长</w:t>
      </w:r>
      <w:r>
        <w:rPr>
          <w:rFonts w:ascii="Times New Roman" w:hAnsi="Times New Roman" w:eastAsia="仿宋_GB2312"/>
          <w:color w:val="000000"/>
          <w:kern w:val="0"/>
          <w:sz w:val="30"/>
          <w:szCs w:val="32"/>
        </w:rPr>
        <w:t>由发包人承担。</w:t>
      </w:r>
    </w:p>
    <w:p w14:paraId="3ED1258B">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97" w:name="_Toc351203542"/>
      <w:bookmarkStart w:id="98" w:name="_Toc337558767"/>
      <w:r>
        <w:rPr>
          <w:rFonts w:hint="eastAsia" w:ascii="Times New Roman" w:hAnsi="Times New Roman" w:eastAsia="黑体"/>
          <w:b w:val="0"/>
          <w:color w:val="000000"/>
          <w:sz w:val="32"/>
          <w:szCs w:val="32"/>
        </w:rPr>
        <w:t>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进度</w:t>
      </w:r>
      <w:bookmarkEnd w:id="97"/>
      <w:r>
        <w:rPr>
          <w:rFonts w:hint="eastAsia" w:ascii="Times New Roman" w:hAnsi="Times New Roman" w:eastAsia="黑体"/>
          <w:b w:val="0"/>
          <w:color w:val="000000"/>
          <w:sz w:val="32"/>
          <w:szCs w:val="32"/>
        </w:rPr>
        <w:t>与周期</w:t>
      </w:r>
    </w:p>
    <w:bookmarkEnd w:id="98"/>
    <w:p w14:paraId="51DB45D4">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仿宋_GB2312"/>
          <w:b w:val="0"/>
          <w:bCs w:val="0"/>
          <w:kern w:val="0"/>
          <w:sz w:val="30"/>
          <w:szCs w:val="32"/>
        </w:rPr>
      </w:pPr>
      <w:bookmarkStart w:id="99" w:name="_Toc351203544"/>
      <w:bookmarkStart w:id="100" w:name="_Toc337558769"/>
      <w:bookmarkStart w:id="101" w:name="_Toc296503066"/>
      <w:bookmarkStart w:id="102" w:name="_Toc296346567"/>
      <w:r>
        <w:rPr>
          <w:rFonts w:ascii="Times New Roman" w:hAnsi="Times New Roman" w:eastAsia="黑体"/>
          <w:b w:val="0"/>
          <w:bCs w:val="0"/>
          <w:kern w:val="0"/>
          <w:sz w:val="30"/>
          <w:szCs w:val="32"/>
        </w:rPr>
        <w:t>6.1</w:t>
      </w:r>
      <w:r>
        <w:rPr>
          <w:rFonts w:hint="eastAsia" w:ascii="黑体" w:hAnsi="黑体" w:eastAsia="黑体"/>
          <w:b w:val="0"/>
          <w:bCs w:val="0"/>
          <w:kern w:val="0"/>
          <w:sz w:val="30"/>
          <w:szCs w:val="32"/>
        </w:rPr>
        <w:t xml:space="preserve"> 工程设计进度计划</w:t>
      </w:r>
      <w:bookmarkEnd w:id="99"/>
    </w:p>
    <w:bookmarkEnd w:id="100"/>
    <w:p w14:paraId="01CE7F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进度计划的编制</w:t>
      </w:r>
    </w:p>
    <w:p w14:paraId="3017437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人应按照</w:t>
      </w:r>
      <w:r>
        <w:rPr>
          <w:rFonts w:hint="eastAsia" w:ascii="Times New Roman" w:hAnsi="Times New Roman" w:eastAsia="仿宋_GB2312"/>
          <w:color w:val="000000"/>
          <w:kern w:val="0"/>
          <w:sz w:val="30"/>
          <w:szCs w:val="32"/>
        </w:rPr>
        <w:t>专用合同条款</w:t>
      </w:r>
      <w:r>
        <w:rPr>
          <w:rFonts w:ascii="Times New Roman" w:hAnsi="Times New Roman" w:eastAsia="仿宋_GB2312"/>
          <w:color w:val="000000"/>
          <w:kern w:val="0"/>
          <w:sz w:val="30"/>
          <w:szCs w:val="32"/>
        </w:rPr>
        <w:t>约定提交</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进度计划的编制应当符合法律规定和一般工程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实践惯例，</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进度计划经发包人批准后实施。</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进度计划是控制工程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进度的依据，发包人有权按照</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w:t>
      </w:r>
      <w:r>
        <w:rPr>
          <w:rFonts w:hint="eastAsia" w:ascii="Times New Roman" w:hAnsi="Times New Roman" w:eastAsia="仿宋_GB2312"/>
          <w:color w:val="000000"/>
          <w:kern w:val="0"/>
          <w:sz w:val="30"/>
          <w:szCs w:val="32"/>
        </w:rPr>
        <w:t>中列明的关键性控制节点</w:t>
      </w:r>
      <w:r>
        <w:rPr>
          <w:rFonts w:ascii="Times New Roman" w:hAnsi="Times New Roman" w:eastAsia="仿宋_GB2312"/>
          <w:color w:val="000000"/>
          <w:kern w:val="0"/>
          <w:sz w:val="30"/>
          <w:szCs w:val="32"/>
        </w:rPr>
        <w:t>检查工程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进度情况。</w:t>
      </w:r>
    </w:p>
    <w:p w14:paraId="69D55EB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工程设计进度计划中的设计周期应由发包人与设计人协商确定，明确约定各阶段设计任务的完成时间区间，</w:t>
      </w:r>
      <w:r>
        <w:rPr>
          <w:rFonts w:hint="eastAsia" w:ascii="Times New Roman" w:hAnsi="Times New Roman" w:eastAsia="仿宋_GB2312"/>
          <w:color w:val="000000"/>
          <w:sz w:val="30"/>
        </w:rPr>
        <w:t>包括各阶段设计过程中设计人与发包人的交流时间，但不包括相关政府部门对设计成果的审批时间及发包人的审查时间。</w:t>
      </w:r>
    </w:p>
    <w:p w14:paraId="0796F9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1</w:t>
      </w:r>
      <w:r>
        <w:rPr>
          <w:rFonts w:ascii="Times New Roman" w:hAnsi="Times New Roman" w:eastAsia="仿宋_GB2312"/>
          <w:color w:val="000000"/>
          <w:sz w:val="30"/>
          <w:szCs w:val="32"/>
        </w:rPr>
        <w:t xml:space="preserve">.2 </w:t>
      </w:r>
      <w:r>
        <w:rPr>
          <w:rFonts w:hint="eastAsia" w:ascii="Times New Roman" w:hAnsi="Times New Roman" w:eastAsia="仿宋_GB2312"/>
          <w:color w:val="000000"/>
          <w:sz w:val="30"/>
          <w:szCs w:val="32"/>
        </w:rPr>
        <w:t>工程设计</w:t>
      </w:r>
      <w:r>
        <w:rPr>
          <w:rFonts w:ascii="Times New Roman" w:hAnsi="Times New Roman" w:eastAsia="仿宋_GB2312"/>
          <w:color w:val="000000"/>
          <w:sz w:val="30"/>
          <w:szCs w:val="32"/>
        </w:rPr>
        <w:t>进度计划的修订</w:t>
      </w:r>
    </w:p>
    <w:p w14:paraId="2BC26BE3">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进度计划不符合合同要求或与工程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的实际进度不一致的，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人提交修订的</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进度计划，并附具有关措施和相关资料。除专用合同条款</w:t>
      </w:r>
      <w:r>
        <w:rPr>
          <w:rFonts w:hint="eastAsia" w:ascii="Times New Roman" w:hAnsi="Times New Roman" w:eastAsia="仿宋_GB2312"/>
          <w:color w:val="000000"/>
          <w:kern w:val="0"/>
          <w:sz w:val="30"/>
          <w:szCs w:val="32"/>
          <w:lang w:eastAsia="zh-CN"/>
        </w:rPr>
        <w:t>对期限</w:t>
      </w:r>
      <w:r>
        <w:rPr>
          <w:rFonts w:ascii="Times New Roman" w:hAnsi="Times New Roman" w:eastAsia="仿宋_GB2312"/>
          <w:color w:val="000000"/>
          <w:kern w:val="0"/>
          <w:sz w:val="30"/>
          <w:szCs w:val="32"/>
        </w:rPr>
        <w:t>另有约定外，发包人应在收到修订的</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进度计划后</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天内完成审核和批准或提出修改意见</w:t>
      </w:r>
      <w:r>
        <w:rPr>
          <w:rFonts w:hint="eastAsia" w:ascii="Times New Roman" w:hAnsi="Times New Roman" w:eastAsia="仿宋_GB2312"/>
          <w:color w:val="000000"/>
          <w:kern w:val="0"/>
          <w:sz w:val="30"/>
          <w:szCs w:val="32"/>
        </w:rPr>
        <w:t>，否则视为发包人同意设计人提交的修订的工程设计进度计划。</w:t>
      </w:r>
    </w:p>
    <w:p w14:paraId="7C0BB1CF">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kern w:val="0"/>
          <w:sz w:val="30"/>
          <w:szCs w:val="32"/>
        </w:rPr>
      </w:pPr>
      <w:bookmarkStart w:id="103" w:name="_Toc351203545"/>
      <w:bookmarkStart w:id="104" w:name="_Toc337558770"/>
      <w:r>
        <w:rPr>
          <w:rFonts w:ascii="Times New Roman" w:hAnsi="Times New Roman" w:eastAsia="黑体"/>
          <w:b w:val="0"/>
          <w:bCs w:val="0"/>
          <w:kern w:val="0"/>
          <w:sz w:val="30"/>
          <w:szCs w:val="32"/>
        </w:rPr>
        <w:t>6.2</w:t>
      </w:r>
      <w:r>
        <w:rPr>
          <w:rFonts w:hint="eastAsia" w:ascii="黑体" w:hAnsi="黑体" w:eastAsia="黑体"/>
          <w:b w:val="0"/>
          <w:bCs w:val="0"/>
          <w:kern w:val="0"/>
          <w:sz w:val="30"/>
          <w:szCs w:val="32"/>
        </w:rPr>
        <w:t xml:space="preserve"> </w:t>
      </w:r>
      <w:bookmarkEnd w:id="103"/>
      <w:r>
        <w:rPr>
          <w:rFonts w:hint="eastAsia" w:ascii="黑体" w:hAnsi="黑体" w:eastAsia="黑体"/>
          <w:b w:val="0"/>
          <w:bCs w:val="0"/>
          <w:kern w:val="0"/>
          <w:sz w:val="30"/>
          <w:szCs w:val="32"/>
        </w:rPr>
        <w:t>工程设计开始</w:t>
      </w:r>
    </w:p>
    <w:bookmarkEnd w:id="104"/>
    <w:p w14:paraId="70419318">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27" w:firstLineChars="209"/>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所需的许可。发包人发出的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通知应符合法律规定</w:t>
      </w:r>
      <w:r>
        <w:rPr>
          <w:rFonts w:hint="eastAsia"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lang w:eastAsia="zh-CN"/>
        </w:rPr>
        <w:t>一般</w:t>
      </w:r>
      <w:r>
        <w:rPr>
          <w:rFonts w:ascii="Times New Roman" w:hAnsi="Times New Roman" w:eastAsia="仿宋_GB2312"/>
          <w:color w:val="000000"/>
          <w:kern w:val="0"/>
          <w:sz w:val="30"/>
          <w:szCs w:val="32"/>
        </w:rPr>
        <w:t>应在计划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日期7天前向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人发出</w:t>
      </w:r>
      <w:r>
        <w:rPr>
          <w:rFonts w:hint="eastAsia" w:ascii="Times New Roman" w:hAnsi="Times New Roman" w:eastAsia="仿宋_GB2312"/>
          <w:color w:val="000000"/>
          <w:kern w:val="0"/>
          <w:sz w:val="30"/>
          <w:szCs w:val="32"/>
        </w:rPr>
        <w:t>开始工程设计工作</w:t>
      </w:r>
      <w:r>
        <w:rPr>
          <w:rFonts w:ascii="Times New Roman" w:hAnsi="Times New Roman" w:eastAsia="仿宋_GB2312"/>
          <w:color w:val="000000"/>
          <w:kern w:val="0"/>
          <w:sz w:val="30"/>
          <w:szCs w:val="32"/>
        </w:rPr>
        <w:t>通知，</w:t>
      </w:r>
      <w:r>
        <w:rPr>
          <w:rFonts w:hint="eastAsia" w:ascii="Times New Roman" w:hAnsi="Times New Roman" w:eastAsia="仿宋_GB2312"/>
          <w:color w:val="000000"/>
          <w:kern w:val="0"/>
          <w:sz w:val="30"/>
          <w:szCs w:val="32"/>
        </w:rPr>
        <w:t>工程设计周期</w:t>
      </w:r>
      <w:r>
        <w:rPr>
          <w:rFonts w:ascii="Times New Roman" w:hAnsi="Times New Roman" w:eastAsia="仿宋_GB2312"/>
          <w:color w:val="000000"/>
          <w:kern w:val="0"/>
          <w:sz w:val="30"/>
          <w:szCs w:val="32"/>
        </w:rPr>
        <w:t>自</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通知中载明的</w:t>
      </w:r>
      <w:r>
        <w:rPr>
          <w:rFonts w:hint="eastAsia" w:ascii="Times New Roman" w:hAnsi="Times New Roman" w:eastAsia="仿宋_GB2312"/>
          <w:color w:val="000000"/>
          <w:kern w:val="0"/>
          <w:sz w:val="30"/>
          <w:szCs w:val="32"/>
        </w:rPr>
        <w:t>开始设计的</w:t>
      </w:r>
      <w:r>
        <w:rPr>
          <w:rFonts w:ascii="Times New Roman" w:hAnsi="Times New Roman" w:eastAsia="仿宋_GB2312"/>
          <w:color w:val="000000"/>
          <w:kern w:val="0"/>
          <w:sz w:val="30"/>
          <w:szCs w:val="32"/>
        </w:rPr>
        <w:t>日期起算。</w:t>
      </w:r>
    </w:p>
    <w:p w14:paraId="3F68701D">
      <w:pPr>
        <w:autoSpaceDE w:val="0"/>
        <w:autoSpaceDN w:val="0"/>
        <w:adjustRightInd w:val="0"/>
        <w:spacing w:line="360" w:lineRule="auto"/>
        <w:ind w:firstLine="630" w:firstLineChars="21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设计人应当在收到发包人提供的工程设计资料及专用合同条款约定的定金或预付款后，开始工程设计工作。</w:t>
      </w:r>
    </w:p>
    <w:p w14:paraId="2B979075">
      <w:pPr>
        <w:ind w:firstLine="600" w:firstLineChars="200"/>
        <w:rPr>
          <w:rFonts w:hint="eastAsia" w:ascii="Times New Roman" w:hAnsi="Times New Roman" w:eastAsia="仿宋_GB2312"/>
          <w:color w:val="000000"/>
          <w:sz w:val="30"/>
        </w:rPr>
      </w:pPr>
      <w:r>
        <w:rPr>
          <w:rFonts w:hint="eastAsia" w:ascii="Times New Roman" w:hAnsi="Times New Roman" w:eastAsia="仿宋_GB2312"/>
          <w:color w:val="000000"/>
          <w:sz w:val="30"/>
        </w:rPr>
        <w:t>各设计阶段的开始时间均以设计人收到的发包人发出开始设计工作的书面通知书</w:t>
      </w:r>
      <w:r>
        <w:rPr>
          <w:rFonts w:hint="eastAsia" w:ascii="Times New Roman" w:hAnsi="Times New Roman" w:eastAsia="仿宋_GB2312"/>
          <w:sz w:val="30"/>
        </w:rPr>
        <w:t>中载明的</w:t>
      </w:r>
      <w:r>
        <w:rPr>
          <w:rFonts w:hint="eastAsia" w:ascii="Times New Roman" w:hAnsi="Times New Roman" w:eastAsia="仿宋_GB2312"/>
          <w:color w:val="000000"/>
          <w:kern w:val="0"/>
          <w:sz w:val="30"/>
          <w:szCs w:val="32"/>
        </w:rPr>
        <w:t>开始设计的</w:t>
      </w:r>
      <w:r>
        <w:rPr>
          <w:rFonts w:ascii="Times New Roman" w:hAnsi="Times New Roman" w:eastAsia="仿宋_GB2312"/>
          <w:color w:val="000000"/>
          <w:kern w:val="0"/>
          <w:sz w:val="30"/>
          <w:szCs w:val="32"/>
        </w:rPr>
        <w:t>日期起算。</w:t>
      </w:r>
    </w:p>
    <w:bookmarkEnd w:id="101"/>
    <w:bookmarkEnd w:id="102"/>
    <w:p w14:paraId="72110ECB">
      <w:pPr>
        <w:pStyle w:val="6"/>
        <w:spacing w:before="120" w:beforeLines="0" w:after="120" w:afterLines="0" w:line="360" w:lineRule="auto"/>
        <w:ind w:firstLine="600" w:firstLineChars="200"/>
        <w:rPr>
          <w:rFonts w:ascii="Times New Roman" w:hAnsi="Times New Roman" w:eastAsia="仿宋_GB2312"/>
          <w:b w:val="0"/>
          <w:bCs w:val="0"/>
          <w:kern w:val="0"/>
          <w:sz w:val="30"/>
          <w:szCs w:val="32"/>
        </w:rPr>
      </w:pPr>
      <w:bookmarkStart w:id="105" w:name="_Toc351203547"/>
      <w:bookmarkStart w:id="106" w:name="_Toc296503073"/>
      <w:bookmarkStart w:id="107" w:name="_Toc296346574"/>
      <w:bookmarkStart w:id="108" w:name="_Toc337558772"/>
      <w:r>
        <w:rPr>
          <w:rFonts w:hint="default" w:ascii="Times New Roman" w:hAnsi="Times New Roman" w:eastAsia="黑体" w:cs="Times New Roman"/>
          <w:b w:val="0"/>
          <w:bCs w:val="0"/>
          <w:kern w:val="0"/>
          <w:sz w:val="30"/>
          <w:szCs w:val="32"/>
        </w:rPr>
        <w:t>6.3</w:t>
      </w:r>
      <w:r>
        <w:rPr>
          <w:rFonts w:hint="eastAsia" w:ascii="黑体" w:hAnsi="黑体" w:eastAsia="黑体"/>
          <w:b w:val="0"/>
          <w:bCs w:val="0"/>
          <w:kern w:val="0"/>
          <w:sz w:val="30"/>
          <w:szCs w:val="32"/>
        </w:rPr>
        <w:t xml:space="preserve"> 工程设计进度延误</w:t>
      </w:r>
      <w:bookmarkEnd w:id="105"/>
    </w:p>
    <w:bookmarkEnd w:id="106"/>
    <w:bookmarkEnd w:id="107"/>
    <w:bookmarkEnd w:id="108"/>
    <w:p w14:paraId="6DDEC46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.1 因发包人原因导致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12BD80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w:t>
      </w:r>
      <w:r>
        <w:rPr>
          <w:rFonts w:hint="eastAsia" w:ascii="Times New Roman" w:hAnsi="Times New Roman" w:eastAsia="仿宋_GB2312"/>
          <w:color w:val="000000"/>
          <w:kern w:val="0"/>
          <w:sz w:val="30"/>
          <w:szCs w:val="32"/>
        </w:rPr>
        <w:t>发包人导致工程设计进度延误的情形主要有</w:t>
      </w:r>
      <w:r>
        <w:rPr>
          <w:rFonts w:ascii="Times New Roman" w:hAnsi="Times New Roman" w:eastAsia="仿宋_GB2312"/>
          <w:color w:val="000000"/>
          <w:kern w:val="0"/>
          <w:sz w:val="30"/>
          <w:szCs w:val="32"/>
        </w:rPr>
        <w:t xml:space="preserve">： </w:t>
      </w:r>
    </w:p>
    <w:p w14:paraId="505B08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w:t>
      </w:r>
      <w:r>
        <w:rPr>
          <w:rFonts w:hint="eastAsia" w:ascii="Times New Roman" w:hAnsi="Times New Roman" w:eastAsia="仿宋_GB2312"/>
          <w:color w:val="000000"/>
          <w:kern w:val="0"/>
          <w:sz w:val="30"/>
          <w:szCs w:val="32"/>
        </w:rPr>
        <w:t>工程设计资料</w:t>
      </w:r>
      <w:r>
        <w:rPr>
          <w:rFonts w:ascii="Times New Roman" w:hAnsi="Times New Roman" w:eastAsia="仿宋_GB2312"/>
          <w:color w:val="000000"/>
          <w:kern w:val="0"/>
          <w:sz w:val="30"/>
          <w:szCs w:val="32"/>
        </w:rPr>
        <w:t>或所提供</w:t>
      </w:r>
      <w:r>
        <w:rPr>
          <w:rFonts w:hint="eastAsia" w:ascii="Times New Roman" w:hAnsi="Times New Roman" w:eastAsia="仿宋_GB2312"/>
          <w:color w:val="000000"/>
          <w:kern w:val="0"/>
          <w:sz w:val="30"/>
          <w:szCs w:val="32"/>
        </w:rPr>
        <w:t>的工程设计资料</w:t>
      </w:r>
      <w:r>
        <w:rPr>
          <w:rFonts w:ascii="Times New Roman" w:hAnsi="Times New Roman" w:eastAsia="仿宋_GB2312"/>
          <w:color w:val="000000"/>
          <w:kern w:val="0"/>
          <w:sz w:val="30"/>
          <w:szCs w:val="32"/>
        </w:rPr>
        <w:t>不符合合同约定</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存在错误或疏漏的；</w:t>
      </w:r>
    </w:p>
    <w:p w14:paraId="54F0A52D">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（2）发包人未能按合同约定日期</w:t>
      </w:r>
      <w:r>
        <w:rPr>
          <w:rFonts w:hint="eastAsia" w:ascii="Times New Roman" w:hAnsi="Times New Roman" w:eastAsia="仿宋_GB2312"/>
          <w:color w:val="000000"/>
          <w:kern w:val="0"/>
          <w:sz w:val="30"/>
          <w:szCs w:val="32"/>
        </w:rPr>
        <w:t>足额</w:t>
      </w:r>
      <w:r>
        <w:rPr>
          <w:rFonts w:ascii="Times New Roman" w:hAnsi="Times New Roman" w:eastAsia="仿宋_GB2312"/>
          <w:color w:val="000000"/>
          <w:kern w:val="0"/>
          <w:sz w:val="30"/>
          <w:szCs w:val="32"/>
        </w:rPr>
        <w:t>支付</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、进度款的；</w:t>
      </w:r>
    </w:p>
    <w:p w14:paraId="6926D53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（3）发包人提出影响设计周期的设计变更要求的；</w:t>
      </w:r>
    </w:p>
    <w:p w14:paraId="488D74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）专用合同条款中约定的其他情形。</w:t>
      </w:r>
    </w:p>
    <w:p w14:paraId="38E819F2">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的，发包人应按实际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日期顺延</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w:t>
      </w:r>
    </w:p>
    <w:p w14:paraId="287C1F21">
      <w:pPr>
        <w:ind w:firstLine="600" w:firstLineChars="200"/>
        <w:rPr>
          <w:rFonts w:hint="eastAsia" w:ascii="Times New Roman" w:hAnsi="Times New Roman" w:eastAsia="仿宋_GB2312" w:cs="Courier New"/>
          <w:color w:val="000000"/>
          <w:sz w:val="30"/>
          <w:szCs w:val="21"/>
        </w:rPr>
      </w:pP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rPr>
        <w:t>设计人应</w:t>
      </w:r>
      <w:r>
        <w:rPr>
          <w:rFonts w:ascii="Times New Roman" w:hAnsi="Times New Roman" w:eastAsia="仿宋_GB2312" w:cs="Courier New"/>
          <w:color w:val="000000"/>
          <w:sz w:val="30"/>
          <w:szCs w:val="21"/>
        </w:rPr>
        <w:t>在发生</w:t>
      </w:r>
      <w:r>
        <w:rPr>
          <w:rFonts w:hint="eastAsia" w:ascii="Times New Roman" w:hAnsi="Times New Roman" w:eastAsia="仿宋_GB2312" w:cs="Courier New"/>
          <w:color w:val="000000"/>
          <w:sz w:val="30"/>
          <w:szCs w:val="21"/>
        </w:rPr>
        <w:t>上述</w:t>
      </w:r>
      <w:r>
        <w:rPr>
          <w:rFonts w:ascii="Times New Roman" w:hAnsi="Times New Roman" w:eastAsia="仿宋_GB2312" w:cs="Courier New"/>
          <w:color w:val="000000"/>
          <w:sz w:val="30"/>
          <w:szCs w:val="21"/>
        </w:rPr>
        <w:t>情况后</w:t>
      </w:r>
      <w:r>
        <w:rPr>
          <w:rFonts w:hint="eastAsia" w:ascii="Times New Roman" w:hAnsi="Times New Roman" w:eastAsia="仿宋_GB2312" w:cs="Courier New"/>
          <w:color w:val="000000"/>
          <w:sz w:val="30"/>
          <w:szCs w:val="21"/>
        </w:rPr>
        <w:t>5</w:t>
      </w:r>
      <w:r>
        <w:rPr>
          <w:rFonts w:ascii="Times New Roman" w:hAnsi="Times New Roman" w:eastAsia="仿宋_GB2312" w:cs="Courier New"/>
          <w:color w:val="000000"/>
          <w:sz w:val="30"/>
          <w:szCs w:val="21"/>
        </w:rPr>
        <w:t>天内向</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发出要求延期的书面通知，在发生</w:t>
      </w:r>
      <w:r>
        <w:rPr>
          <w:rFonts w:hint="eastAsia" w:ascii="Times New Roman" w:hAnsi="Times New Roman" w:eastAsia="仿宋_GB2312" w:cs="Courier New"/>
          <w:color w:val="000000"/>
          <w:sz w:val="30"/>
          <w:szCs w:val="21"/>
        </w:rPr>
        <w:t>上述</w:t>
      </w:r>
      <w:r>
        <w:rPr>
          <w:rFonts w:ascii="Times New Roman" w:hAnsi="Times New Roman" w:eastAsia="仿宋_GB2312" w:cs="Courier New"/>
          <w:color w:val="000000"/>
          <w:sz w:val="30"/>
          <w:szCs w:val="21"/>
        </w:rPr>
        <w:t>情况后</w:t>
      </w:r>
      <w:r>
        <w:rPr>
          <w:rFonts w:hint="eastAsia" w:ascii="Times New Roman" w:hAnsi="Times New Roman" w:eastAsia="仿宋_GB2312" w:cs="Courier New"/>
          <w:color w:val="000000"/>
          <w:sz w:val="30"/>
          <w:szCs w:val="21"/>
          <w:lang w:val="en-US" w:eastAsia="zh-CN"/>
        </w:rPr>
        <w:t>10</w:t>
      </w:r>
      <w:r>
        <w:rPr>
          <w:rFonts w:ascii="Times New Roman" w:hAnsi="Times New Roman" w:eastAsia="仿宋_GB2312" w:cs="Courier New"/>
          <w:color w:val="000000"/>
          <w:sz w:val="30"/>
          <w:szCs w:val="21"/>
        </w:rPr>
        <w:t>天内提交要求延期的详细说明供</w:t>
      </w:r>
      <w:r>
        <w:rPr>
          <w:rFonts w:hint="eastAsia" w:ascii="Times New Roman" w:hAnsi="Times New Roman" w:eastAsia="仿宋_GB2312" w:cs="Courier New"/>
          <w:color w:val="000000"/>
          <w:sz w:val="30"/>
          <w:szCs w:val="21"/>
        </w:rPr>
        <w:t>发包人审查。</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收到</w:t>
      </w:r>
      <w:r>
        <w:rPr>
          <w:rFonts w:hint="eastAsia" w:ascii="Times New Roman" w:hAnsi="Times New Roman" w:eastAsia="仿宋_GB2312" w:cs="Courier New"/>
          <w:color w:val="000000"/>
          <w:sz w:val="30"/>
          <w:szCs w:val="21"/>
        </w:rPr>
        <w:t>设计人</w:t>
      </w:r>
      <w:r>
        <w:rPr>
          <w:rFonts w:ascii="Times New Roman" w:hAnsi="Times New Roman" w:eastAsia="仿宋_GB2312" w:cs="Courier New"/>
          <w:color w:val="000000"/>
          <w:sz w:val="30"/>
          <w:szCs w:val="21"/>
        </w:rPr>
        <w:t>要求延期的详细说明后，</w:t>
      </w:r>
      <w:r>
        <w:rPr>
          <w:rFonts w:hint="eastAsia" w:ascii="Times New Roman" w:hAnsi="Times New Roman" w:eastAsia="仿宋_GB2312" w:cs="Courier New"/>
          <w:color w:val="000000"/>
          <w:sz w:val="30"/>
          <w:szCs w:val="21"/>
        </w:rPr>
        <w:t>应</w:t>
      </w:r>
      <w:r>
        <w:rPr>
          <w:rFonts w:ascii="Times New Roman" w:hAnsi="Times New Roman" w:eastAsia="仿宋_GB2312" w:cs="Courier New"/>
          <w:color w:val="000000"/>
          <w:sz w:val="30"/>
          <w:szCs w:val="21"/>
        </w:rPr>
        <w:t>在</w:t>
      </w:r>
      <w:r>
        <w:rPr>
          <w:rFonts w:hint="eastAsia" w:ascii="Times New Roman" w:hAnsi="Times New Roman" w:eastAsia="仿宋_GB2312" w:cs="Courier New"/>
          <w:color w:val="000000"/>
          <w:sz w:val="30"/>
          <w:szCs w:val="21"/>
        </w:rPr>
        <w:t>5</w:t>
      </w:r>
      <w:r>
        <w:rPr>
          <w:rFonts w:ascii="Times New Roman" w:hAnsi="Times New Roman" w:eastAsia="仿宋_GB2312" w:cs="Courier New"/>
          <w:color w:val="000000"/>
          <w:sz w:val="30"/>
          <w:szCs w:val="21"/>
        </w:rPr>
        <w:t>天内</w:t>
      </w:r>
      <w:r>
        <w:rPr>
          <w:rFonts w:hint="eastAsia" w:ascii="Times New Roman" w:hAnsi="Times New Roman" w:eastAsia="仿宋_GB2312" w:cs="Courier New"/>
          <w:color w:val="000000"/>
          <w:sz w:val="30"/>
          <w:szCs w:val="21"/>
        </w:rPr>
        <w:t>进行</w:t>
      </w:r>
      <w:r>
        <w:rPr>
          <w:rFonts w:ascii="Times New Roman" w:hAnsi="Times New Roman" w:eastAsia="仿宋_GB2312" w:cs="Courier New"/>
          <w:color w:val="000000"/>
          <w:sz w:val="30"/>
          <w:szCs w:val="21"/>
        </w:rPr>
        <w:t>审查</w:t>
      </w:r>
      <w:r>
        <w:rPr>
          <w:rFonts w:hint="eastAsia" w:ascii="Times New Roman" w:hAnsi="Times New Roman" w:eastAsia="仿宋_GB2312" w:cs="Courier New"/>
          <w:color w:val="000000"/>
          <w:sz w:val="30"/>
          <w:szCs w:val="21"/>
        </w:rPr>
        <w:t>并就</w:t>
      </w:r>
      <w:r>
        <w:rPr>
          <w:rFonts w:ascii="Times New Roman" w:hAnsi="Times New Roman" w:eastAsia="仿宋_GB2312" w:cs="Courier New"/>
          <w:color w:val="000000"/>
          <w:sz w:val="30"/>
          <w:szCs w:val="21"/>
        </w:rPr>
        <w:t>是否延长设计周期及延期天数向</w:t>
      </w:r>
      <w:r>
        <w:rPr>
          <w:rFonts w:hint="eastAsia" w:ascii="Times New Roman" w:hAnsi="Times New Roman" w:eastAsia="仿宋_GB2312" w:cs="Courier New"/>
          <w:color w:val="000000"/>
          <w:sz w:val="30"/>
          <w:szCs w:val="21"/>
        </w:rPr>
        <w:t>设计人进行</w:t>
      </w:r>
      <w:r>
        <w:rPr>
          <w:rFonts w:ascii="Times New Roman" w:hAnsi="Times New Roman" w:eastAsia="仿宋_GB2312" w:cs="Courier New"/>
          <w:color w:val="000000"/>
          <w:sz w:val="30"/>
          <w:szCs w:val="21"/>
        </w:rPr>
        <w:t>书面答复。</w:t>
      </w:r>
    </w:p>
    <w:p w14:paraId="0D91D400">
      <w:pPr>
        <w:spacing w:line="360" w:lineRule="auto"/>
        <w:ind w:firstLine="600" w:firstLineChars="200"/>
        <w:jc w:val="left"/>
        <w:rPr>
          <w:rFonts w:hint="eastAsia"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如果</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在收到</w:t>
      </w:r>
      <w:r>
        <w:rPr>
          <w:rFonts w:hint="eastAsia" w:ascii="Times New Roman" w:hAnsi="Times New Roman" w:eastAsia="仿宋_GB2312" w:cs="Courier New"/>
          <w:color w:val="000000"/>
          <w:sz w:val="30"/>
          <w:szCs w:val="21"/>
        </w:rPr>
        <w:t>设计人</w:t>
      </w:r>
      <w:r>
        <w:rPr>
          <w:rFonts w:ascii="Times New Roman" w:hAnsi="Times New Roman" w:eastAsia="仿宋_GB2312"/>
          <w:color w:val="000000"/>
          <w:kern w:val="0"/>
          <w:sz w:val="30"/>
          <w:szCs w:val="32"/>
        </w:rPr>
        <w:t>提交</w:t>
      </w:r>
      <w:r>
        <w:rPr>
          <w:rFonts w:hint="eastAsia" w:ascii="Times New Roman" w:hAnsi="Times New Roman" w:eastAsia="仿宋_GB2312"/>
          <w:color w:val="000000"/>
          <w:kern w:val="0"/>
          <w:sz w:val="30"/>
          <w:szCs w:val="32"/>
        </w:rPr>
        <w:t>要求</w:t>
      </w:r>
      <w:r>
        <w:rPr>
          <w:rFonts w:ascii="Times New Roman" w:hAnsi="Times New Roman" w:eastAsia="仿宋_GB2312" w:cs="Courier New"/>
          <w:color w:val="000000"/>
          <w:sz w:val="30"/>
          <w:szCs w:val="21"/>
        </w:rPr>
        <w:t>延期的详细说明后</w:t>
      </w:r>
      <w:r>
        <w:rPr>
          <w:rFonts w:hint="eastAsia" w:ascii="Times New Roman" w:hAnsi="Times New Roman" w:eastAsia="仿宋_GB2312" w:cs="Courier New"/>
          <w:color w:val="000000"/>
          <w:sz w:val="30"/>
          <w:szCs w:val="21"/>
          <w:lang w:eastAsia="zh-CN"/>
        </w:rPr>
        <w:t>，</w:t>
      </w:r>
      <w:r>
        <w:rPr>
          <w:rFonts w:hint="eastAsia" w:ascii="Times New Roman" w:hAnsi="Times New Roman" w:eastAsia="仿宋_GB2312" w:cs="Courier New"/>
          <w:color w:val="000000"/>
          <w:sz w:val="30"/>
          <w:szCs w:val="21"/>
          <w:highlight w:val="none"/>
          <w:lang w:eastAsia="zh-CN"/>
        </w:rPr>
        <w:t>在约定的期限内</w:t>
      </w:r>
      <w:r>
        <w:rPr>
          <w:rFonts w:ascii="Times New Roman" w:hAnsi="Times New Roman" w:eastAsia="仿宋_GB2312" w:cs="Courier New"/>
          <w:color w:val="000000"/>
          <w:sz w:val="30"/>
          <w:szCs w:val="21"/>
        </w:rPr>
        <w:t>未予答复，则视为</w:t>
      </w:r>
      <w:r>
        <w:rPr>
          <w:rFonts w:hint="eastAsia" w:ascii="Times New Roman" w:hAnsi="Times New Roman" w:eastAsia="仿宋_GB2312" w:cs="Courier New"/>
          <w:color w:val="000000"/>
          <w:sz w:val="30"/>
          <w:szCs w:val="21"/>
        </w:rPr>
        <w:t>设计人</w:t>
      </w:r>
      <w:r>
        <w:rPr>
          <w:rFonts w:ascii="Times New Roman" w:hAnsi="Times New Roman" w:eastAsia="仿宋_GB2312" w:cs="Courier New"/>
          <w:color w:val="000000"/>
          <w:sz w:val="30"/>
          <w:szCs w:val="21"/>
        </w:rPr>
        <w:t>要求的延期已被发包人批准。</w:t>
      </w:r>
      <w:r>
        <w:rPr>
          <w:rFonts w:hint="eastAsia" w:ascii="Times New Roman" w:hAnsi="Times New Roman" w:eastAsia="仿宋_GB2312" w:cs="Courier New"/>
          <w:color w:val="000000"/>
          <w:sz w:val="30"/>
          <w:szCs w:val="21"/>
        </w:rPr>
        <w:t>如果设计人</w:t>
      </w:r>
      <w:r>
        <w:rPr>
          <w:rFonts w:ascii="Times New Roman" w:hAnsi="Times New Roman" w:eastAsia="仿宋_GB2312" w:cs="Courier New"/>
          <w:color w:val="000000"/>
          <w:sz w:val="30"/>
          <w:szCs w:val="21"/>
        </w:rPr>
        <w:t>未能按</w:t>
      </w:r>
      <w:r>
        <w:rPr>
          <w:rFonts w:hint="eastAsia" w:ascii="Times New Roman" w:hAnsi="Times New Roman" w:eastAsia="仿宋_GB2312" w:cs="Courier New"/>
          <w:color w:val="000000"/>
          <w:sz w:val="30"/>
          <w:szCs w:val="21"/>
        </w:rPr>
        <w:t>本款</w:t>
      </w:r>
      <w:r>
        <w:rPr>
          <w:rFonts w:hint="eastAsia" w:ascii="Times New Roman" w:hAnsi="Times New Roman" w:eastAsia="仿宋_GB2312" w:cs="Courier New"/>
          <w:color w:val="000000"/>
          <w:sz w:val="30"/>
          <w:szCs w:val="21"/>
          <w:lang w:eastAsia="zh-CN"/>
        </w:rPr>
        <w:t>约</w:t>
      </w:r>
      <w:r>
        <w:rPr>
          <w:rFonts w:ascii="Times New Roman" w:hAnsi="Times New Roman" w:eastAsia="仿宋_GB2312" w:cs="Courier New"/>
          <w:color w:val="000000"/>
          <w:sz w:val="30"/>
          <w:szCs w:val="21"/>
        </w:rPr>
        <w:t>定的时间内发出要求延期的通知并提交详细资料，则</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可拒绝作出任何延期的决定。</w:t>
      </w:r>
    </w:p>
    <w:p w14:paraId="3CCB1702">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发包人上述工程设计进度延误情形</w:t>
      </w:r>
      <w:r>
        <w:rPr>
          <w:rFonts w:hint="eastAsia" w:ascii="Times New Roman" w:hAnsi="Times New Roman" w:eastAsia="仿宋_GB2312"/>
          <w:sz w:val="30"/>
        </w:rPr>
        <w:t>导致增加了设计工作量的，发包人应当另行支付相应设计费用。</w:t>
      </w:r>
    </w:p>
    <w:p w14:paraId="72319EC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.2 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1F1428B1">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bookmarkStart w:id="109" w:name="_Toc296503076"/>
      <w:bookmarkStart w:id="110" w:name="_Toc296346577"/>
      <w:r>
        <w:rPr>
          <w:rFonts w:ascii="Times New Roman" w:hAnsi="Times New Roman" w:eastAsia="仿宋_GB2312"/>
          <w:color w:val="000000"/>
          <w:kern w:val="0"/>
          <w:sz w:val="30"/>
          <w:szCs w:val="32"/>
        </w:rPr>
        <w:t>因</w:t>
      </w:r>
      <w:bookmarkEnd w:id="109"/>
      <w:bookmarkEnd w:id="110"/>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导致工程设计进度</w:t>
      </w:r>
      <w:r>
        <w:rPr>
          <w:rFonts w:ascii="Times New Roman" w:hAnsi="Times New Roman" w:eastAsia="仿宋_GB2312"/>
          <w:color w:val="000000"/>
          <w:kern w:val="0"/>
          <w:sz w:val="30"/>
          <w:szCs w:val="32"/>
        </w:rPr>
        <w:t>延误的，</w:t>
      </w:r>
      <w:r>
        <w:rPr>
          <w:rFonts w:hint="eastAsia" w:ascii="Times New Roman" w:hAnsi="Times New Roman" w:eastAsia="仿宋_GB2312"/>
          <w:color w:val="000000"/>
          <w:kern w:val="0"/>
          <w:sz w:val="30"/>
          <w:szCs w:val="32"/>
        </w:rPr>
        <w:t>设计人应当按照第14.2款〔设计人违约责任〕承担责任</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人支付逾期</w:t>
      </w:r>
      <w:r>
        <w:rPr>
          <w:rFonts w:hint="eastAsia" w:ascii="Times New Roman" w:hAnsi="Times New Roman" w:eastAsia="仿宋_GB2312"/>
          <w:color w:val="000000"/>
          <w:kern w:val="0"/>
          <w:sz w:val="30"/>
          <w:szCs w:val="32"/>
        </w:rPr>
        <w:t>完成工程设计</w:t>
      </w:r>
      <w:r>
        <w:rPr>
          <w:rFonts w:ascii="Times New Roman" w:hAnsi="Times New Roman" w:eastAsia="仿宋_GB2312"/>
          <w:color w:val="000000"/>
          <w:kern w:val="0"/>
          <w:sz w:val="30"/>
          <w:szCs w:val="32"/>
        </w:rPr>
        <w:t>违约金后，不免除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人继续完成工程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的义务。</w:t>
      </w:r>
    </w:p>
    <w:p w14:paraId="4B863737">
      <w:pPr>
        <w:autoSpaceDE w:val="0"/>
        <w:autoSpaceDN w:val="0"/>
        <w:adjustRightInd w:val="0"/>
        <w:spacing w:before="120" w:beforeLines="0" w:after="120" w:afterLines="0" w:line="360" w:lineRule="auto"/>
        <w:ind w:firstLine="600" w:firstLineChars="200"/>
        <w:jc w:val="left"/>
        <w:rPr>
          <w:rFonts w:hint="eastAsia" w:ascii="黑体" w:hAnsi="黑体" w:eastAsia="黑体"/>
          <w:kern w:val="0"/>
          <w:sz w:val="30"/>
          <w:szCs w:val="32"/>
        </w:rPr>
      </w:pPr>
      <w:bookmarkStart w:id="111" w:name="_Toc351203550"/>
      <w:bookmarkStart w:id="112" w:name="_Toc337558775"/>
      <w:bookmarkStart w:id="113" w:name="_Toc296346578"/>
      <w:bookmarkStart w:id="114" w:name="_Toc296503077"/>
      <w:r>
        <w:rPr>
          <w:rFonts w:hint="default" w:ascii="Times New Roman" w:hAnsi="Times New Roman" w:eastAsia="黑体" w:cs="Times New Roman"/>
          <w:kern w:val="0"/>
          <w:sz w:val="30"/>
          <w:szCs w:val="32"/>
        </w:rPr>
        <w:t>6.4</w:t>
      </w:r>
      <w:r>
        <w:rPr>
          <w:rFonts w:hint="eastAsia" w:ascii="黑体" w:hAnsi="黑体" w:eastAsia="黑体"/>
          <w:kern w:val="0"/>
          <w:sz w:val="30"/>
          <w:szCs w:val="32"/>
        </w:rPr>
        <w:t xml:space="preserve"> 暂停</w:t>
      </w:r>
      <w:bookmarkEnd w:id="111"/>
      <w:r>
        <w:rPr>
          <w:rFonts w:hint="eastAsia" w:ascii="黑体" w:hAnsi="黑体" w:eastAsia="黑体"/>
          <w:kern w:val="0"/>
          <w:sz w:val="30"/>
          <w:szCs w:val="32"/>
        </w:rPr>
        <w:t>设计</w:t>
      </w:r>
    </w:p>
    <w:bookmarkEnd w:id="112"/>
    <w:bookmarkEnd w:id="113"/>
    <w:bookmarkEnd w:id="114"/>
    <w:p w14:paraId="55077D6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发包人原因引起的暂停</w:t>
      </w:r>
      <w:r>
        <w:rPr>
          <w:rFonts w:hint="eastAsia" w:ascii="Times New Roman" w:hAnsi="Times New Roman" w:eastAsia="仿宋_GB2312"/>
          <w:color w:val="000000"/>
          <w:kern w:val="0"/>
          <w:sz w:val="30"/>
          <w:szCs w:val="32"/>
        </w:rPr>
        <w:t>设计</w:t>
      </w:r>
    </w:p>
    <w:p w14:paraId="631545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的，发包人应及时下达暂停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指示。</w:t>
      </w:r>
    </w:p>
    <w:p w14:paraId="62D6B3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，发包人应承担由此增加的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w:t>
      </w:r>
    </w:p>
    <w:p w14:paraId="1298B09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人原因引起的暂停</w:t>
      </w:r>
      <w:r>
        <w:rPr>
          <w:rFonts w:hint="eastAsia" w:ascii="Times New Roman" w:hAnsi="Times New Roman" w:eastAsia="仿宋_GB2312"/>
          <w:color w:val="000000"/>
          <w:kern w:val="0"/>
          <w:sz w:val="30"/>
          <w:szCs w:val="32"/>
        </w:rPr>
        <w:t>设计</w:t>
      </w:r>
    </w:p>
    <w:p w14:paraId="70678432">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人原因引起的暂停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设计人应当尽快向发包人发出书面通知并按第14.2款〔设计人违约责任〕承担责任</w:t>
      </w:r>
      <w:r>
        <w:rPr>
          <w:rFonts w:ascii="Times New Roman" w:hAnsi="Times New Roman" w:eastAsia="仿宋_GB2312"/>
          <w:color w:val="000000"/>
          <w:kern w:val="0"/>
          <w:sz w:val="30"/>
          <w:szCs w:val="32"/>
        </w:rPr>
        <w:t>，且</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人在收到</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人复工指示后</w:t>
      </w:r>
      <w:r>
        <w:rPr>
          <w:rFonts w:hint="eastAsia" w:ascii="Times New Roman" w:hAnsi="Times New Roman" w:eastAsia="仿宋_GB2312"/>
          <w:color w:val="000000"/>
          <w:kern w:val="0"/>
          <w:sz w:val="30"/>
          <w:szCs w:val="32"/>
        </w:rPr>
        <w:t>15</w:t>
      </w:r>
      <w:r>
        <w:rPr>
          <w:rFonts w:ascii="Times New Roman" w:hAnsi="Times New Roman" w:eastAsia="仿宋_GB2312"/>
          <w:color w:val="000000"/>
          <w:kern w:val="0"/>
          <w:sz w:val="30"/>
          <w:szCs w:val="32"/>
        </w:rPr>
        <w:t>天内仍未复工的，视为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人无法继续履行合同的情形</w:t>
      </w:r>
      <w:r>
        <w:rPr>
          <w:rFonts w:hint="eastAsia" w:ascii="Times New Roman" w:hAnsi="Times New Roman" w:eastAsia="仿宋_GB2312"/>
          <w:color w:val="000000"/>
          <w:kern w:val="0"/>
          <w:sz w:val="30"/>
          <w:szCs w:val="32"/>
        </w:rPr>
        <w:t>，设计人应按第16条〔合同解除〕的约定承担责任</w:t>
      </w:r>
      <w:r>
        <w:rPr>
          <w:rFonts w:ascii="Times New Roman" w:hAnsi="Times New Roman" w:eastAsia="仿宋_GB2312"/>
          <w:color w:val="000000"/>
          <w:kern w:val="0"/>
          <w:sz w:val="30"/>
          <w:szCs w:val="32"/>
        </w:rPr>
        <w:t>。</w:t>
      </w:r>
    </w:p>
    <w:p w14:paraId="676E7CA7">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6.4.3 其他原因引起的暂停设计</w:t>
      </w:r>
    </w:p>
    <w:p w14:paraId="79A4E907">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当出现非设计人原因造成的暂停设计，设计人应当尽快向发包人发出书面通知。</w:t>
      </w:r>
    </w:p>
    <w:p w14:paraId="6A82CB51">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在上述情形下设计人的设计服务暂停，设计人的设计周期应当相应延长，复工应有发包人与设计人共同确认的合理期限。</w:t>
      </w:r>
    </w:p>
    <w:p w14:paraId="781ED48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当发生本项</w:t>
      </w:r>
      <w:r>
        <w:rPr>
          <w:rFonts w:hint="eastAsia" w:ascii="Times New Roman" w:hAnsi="Times New Roman" w:eastAsia="仿宋_GB2312"/>
          <w:color w:val="000000"/>
          <w:kern w:val="0"/>
          <w:sz w:val="30"/>
          <w:szCs w:val="32"/>
          <w:lang w:eastAsia="zh-CN"/>
        </w:rPr>
        <w:t>约</w:t>
      </w:r>
      <w:r>
        <w:rPr>
          <w:rFonts w:hint="eastAsia" w:ascii="Times New Roman" w:hAnsi="Times New Roman" w:eastAsia="仿宋_GB2312"/>
          <w:color w:val="000000"/>
          <w:kern w:val="0"/>
          <w:sz w:val="30"/>
          <w:szCs w:val="32"/>
        </w:rPr>
        <w:t>定的情况，导致设计人增加设计工作量的，发包人应当另行支付相应设计费用。</w:t>
      </w:r>
    </w:p>
    <w:p w14:paraId="4D5FE9C1">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后的复工</w:t>
      </w:r>
    </w:p>
    <w:p w14:paraId="539020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后，发包人和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人应采取有效措施积极消除暂停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的影响。当工程具备复工条件时，发包人向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人发出复工通知，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人应按照复工通知要求复工。</w:t>
      </w:r>
    </w:p>
    <w:p w14:paraId="32FED2D5">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除设计人原因导致暂停设计外，设计人暂停设计后复工所增加的设计工作量，发包人应当另行支付相应设计费用。</w:t>
      </w:r>
    </w:p>
    <w:p w14:paraId="5088C5F3">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bookmarkStart w:id="115" w:name="_Toc351203551"/>
      <w:r>
        <w:rPr>
          <w:rFonts w:hint="eastAsia" w:ascii="Times New Roman" w:hAnsi="Times New Roman" w:eastAsia="仿宋_GB2312"/>
          <w:b w:val="0"/>
          <w:bCs w:val="0"/>
          <w:kern w:val="0"/>
          <w:sz w:val="30"/>
          <w:szCs w:val="32"/>
        </w:rPr>
        <w:t>6</w:t>
      </w:r>
      <w:r>
        <w:rPr>
          <w:rFonts w:ascii="Times New Roman" w:hAnsi="Times New Roman" w:eastAsia="仿宋_GB2312"/>
          <w:b w:val="0"/>
          <w:bCs w:val="0"/>
          <w:kern w:val="0"/>
          <w:sz w:val="30"/>
          <w:szCs w:val="32"/>
        </w:rPr>
        <w:t>.</w:t>
      </w:r>
      <w:r>
        <w:rPr>
          <w:rFonts w:hint="eastAsia" w:ascii="Times New Roman" w:hAnsi="Times New Roman" w:eastAsia="仿宋_GB2312"/>
          <w:b w:val="0"/>
          <w:bCs w:val="0"/>
          <w:kern w:val="0"/>
          <w:sz w:val="30"/>
          <w:szCs w:val="32"/>
        </w:rPr>
        <w:t xml:space="preserve">5 </w:t>
      </w:r>
      <w:r>
        <w:rPr>
          <w:rFonts w:hint="eastAsia" w:ascii="黑体" w:hAnsi="黑体" w:eastAsia="黑体"/>
          <w:b w:val="0"/>
          <w:bCs w:val="0"/>
          <w:kern w:val="0"/>
          <w:sz w:val="30"/>
          <w:szCs w:val="32"/>
        </w:rPr>
        <w:t>提前</w:t>
      </w:r>
      <w:bookmarkEnd w:id="115"/>
      <w:r>
        <w:rPr>
          <w:rFonts w:hint="eastAsia" w:ascii="黑体" w:hAnsi="黑体" w:eastAsia="黑体"/>
          <w:b w:val="0"/>
          <w:bCs w:val="0"/>
          <w:kern w:val="0"/>
          <w:sz w:val="30"/>
          <w:szCs w:val="32"/>
        </w:rPr>
        <w:t>交付工程设计文件</w:t>
      </w:r>
    </w:p>
    <w:p w14:paraId="1CD6E9D0">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发包人要求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的，发包人应向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人下达提前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指示，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人应向发包人提交提前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建议书应包括实施的方案、缩短的时间、增加的合同价格等内容。发包人接受该提前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建议书的，发包人和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人协商采取加快工程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进度的措施，并修订</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费用由发包人承担。</w:t>
      </w:r>
      <w:r>
        <w:rPr>
          <w:rFonts w:hint="eastAsia" w:ascii="Times New Roman" w:hAnsi="Times New Roman" w:eastAsia="仿宋_GB2312"/>
          <w:color w:val="000000"/>
          <w:kern w:val="0"/>
          <w:sz w:val="30"/>
          <w:szCs w:val="32"/>
        </w:rPr>
        <w:t>设计人认为提前交付工程设计文件的指示无法执行的，应向发包人提出书面异议，发包人应在收到异议后7天内予以答复。任何情况下，发包人不得压缩合理设计周期。</w:t>
      </w:r>
    </w:p>
    <w:p w14:paraId="4BCDF21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发包人要求设计人提前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的建议能够给发包人带来效益的，合同当事人可以在专用合同条款中约定提前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的奖励。</w:t>
      </w:r>
    </w:p>
    <w:p w14:paraId="170FFA1D">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116" w:name="_Toc296503083"/>
      <w:bookmarkStart w:id="117" w:name="_Toc296346584"/>
      <w:r>
        <w:rPr>
          <w:rFonts w:hint="eastAsia" w:ascii="Times New Roman" w:hAnsi="Times New Roman" w:eastAsia="黑体"/>
          <w:b w:val="0"/>
          <w:color w:val="000000"/>
          <w:sz w:val="32"/>
          <w:szCs w:val="32"/>
        </w:rPr>
        <w:t>7</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工程设计文件交付</w:t>
      </w:r>
    </w:p>
    <w:p w14:paraId="74E23A62">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27" w:firstLineChars="209"/>
        <w:jc w:val="both"/>
        <w:textAlignment w:val="auto"/>
        <w:outlineLvl w:val="4"/>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7</w:t>
      </w:r>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 xml:space="preserve"> </w:t>
      </w:r>
      <w:r>
        <w:rPr>
          <w:rFonts w:hint="eastAsia" w:ascii="黑体" w:hAnsi="黑体" w:eastAsia="黑体"/>
          <w:b w:val="0"/>
          <w:bCs w:val="0"/>
          <w:kern w:val="0"/>
          <w:sz w:val="30"/>
          <w:szCs w:val="32"/>
        </w:rPr>
        <w:t>工程设计文件交付的内容</w:t>
      </w:r>
    </w:p>
    <w:p w14:paraId="68B08020">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7.1.1</w:t>
      </w:r>
      <w:r>
        <w:rPr>
          <w:rFonts w:hint="eastAsia" w:ascii="Times New Roman" w:hAnsi="Times New Roman" w:eastAsia="仿宋_GB2312"/>
          <w:color w:val="000000"/>
          <w:kern w:val="0"/>
          <w:sz w:val="30"/>
          <w:szCs w:val="32"/>
          <w:lang w:val="en-US" w:eastAsia="zh-CN"/>
        </w:rPr>
        <w:t xml:space="preserve"> </w:t>
      </w:r>
      <w:r>
        <w:rPr>
          <w:rFonts w:hint="eastAsia" w:ascii="Times New Roman" w:hAnsi="Times New Roman" w:eastAsia="仿宋_GB2312"/>
          <w:color w:val="000000"/>
          <w:kern w:val="0"/>
          <w:sz w:val="30"/>
          <w:szCs w:val="32"/>
        </w:rPr>
        <w:t>工程设计图纸及设计说明。</w:t>
      </w:r>
    </w:p>
    <w:p w14:paraId="2D394EC4">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color w:val="000000"/>
          <w:kern w:val="0"/>
          <w:sz w:val="30"/>
          <w:szCs w:val="32"/>
        </w:rPr>
        <w:t>7.1.2</w:t>
      </w:r>
      <w:r>
        <w:rPr>
          <w:rFonts w:hint="eastAsia" w:ascii="Times New Roman" w:hAnsi="Times New Roman" w:eastAsia="仿宋_GB2312"/>
          <w:color w:val="000000"/>
          <w:kern w:val="0"/>
          <w:sz w:val="30"/>
          <w:szCs w:val="32"/>
          <w:lang w:val="en-US" w:eastAsia="zh-CN"/>
        </w:rPr>
        <w:t xml:space="preserve"> </w:t>
      </w:r>
      <w:r>
        <w:rPr>
          <w:rFonts w:hint="eastAsia" w:ascii="Times New Roman" w:hAnsi="Times New Roman" w:eastAsia="仿宋_GB2312"/>
          <w:color w:val="000000"/>
          <w:kern w:val="0"/>
          <w:sz w:val="30"/>
          <w:szCs w:val="32"/>
        </w:rPr>
        <w:t>发包人可以要求设计人提交专用合同条款约定的具体形式的</w:t>
      </w:r>
      <w:r>
        <w:rPr>
          <w:rFonts w:hint="eastAsia" w:ascii="Times New Roman" w:hAnsi="Times New Roman" w:eastAsia="仿宋_GB2312" w:cs="Courier New"/>
          <w:sz w:val="30"/>
          <w:szCs w:val="21"/>
        </w:rPr>
        <w:t>电子版设计文件</w:t>
      </w:r>
      <w:r>
        <w:rPr>
          <w:rFonts w:hint="eastAsia" w:ascii="Times New Roman" w:hAnsi="Times New Roman" w:eastAsia="仿宋_GB2312"/>
          <w:color w:val="000000"/>
          <w:kern w:val="0"/>
          <w:sz w:val="30"/>
          <w:szCs w:val="32"/>
        </w:rPr>
        <w:t>。</w:t>
      </w:r>
    </w:p>
    <w:p w14:paraId="4AE3A24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7.2 </w:t>
      </w:r>
      <w:r>
        <w:rPr>
          <w:rFonts w:hint="eastAsia" w:ascii="黑体" w:hAnsi="黑体" w:eastAsia="黑体"/>
          <w:color w:val="000000"/>
          <w:kern w:val="0"/>
          <w:sz w:val="30"/>
          <w:szCs w:val="32"/>
        </w:rPr>
        <w:t>工程设计文件的交付方式</w:t>
      </w:r>
    </w:p>
    <w:p w14:paraId="0F0FC33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设计人交付工程设计文件给发包人，发包人应当出具书面签收单，内容包括图纸名称、图纸内容、图纸形式、份数、提交和签收日期、提交人与接收人的亲笔签名。</w:t>
      </w:r>
    </w:p>
    <w:p w14:paraId="0043B44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7.3 </w:t>
      </w:r>
      <w:r>
        <w:rPr>
          <w:rFonts w:hint="eastAsia" w:ascii="黑体" w:hAnsi="黑体" w:eastAsia="黑体"/>
          <w:color w:val="000000"/>
          <w:kern w:val="0"/>
          <w:sz w:val="30"/>
          <w:szCs w:val="32"/>
        </w:rPr>
        <w:t>工程设计文件交付的时间和份数</w:t>
      </w:r>
    </w:p>
    <w:p w14:paraId="25C650B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工程设计文件交付的名称、时间和份数在专用合同条款附件3中约定。</w:t>
      </w:r>
    </w:p>
    <w:p w14:paraId="032AB20F">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工程设计文件审查</w:t>
      </w:r>
    </w:p>
    <w:p w14:paraId="27C77C4F">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 xml:space="preserve">8.1 </w:t>
      </w:r>
      <w:r>
        <w:rPr>
          <w:rFonts w:hint="eastAsia" w:ascii="Times New Roman" w:hAnsi="Times New Roman" w:eastAsia="仿宋_GB2312"/>
          <w:sz w:val="30"/>
          <w:szCs w:val="21"/>
        </w:rPr>
        <w:t>设计人的工程设计文件应报发包人审查同意。审查的范围和内容在发包人要求中约定。审查的具体标准应符合法律规定、技术标准要求和本合同约定。</w:t>
      </w:r>
    </w:p>
    <w:p w14:paraId="457EBF23">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除专用合同条款</w:t>
      </w:r>
      <w:r>
        <w:rPr>
          <w:rFonts w:hint="eastAsia" w:ascii="Times New Roman" w:hAnsi="Times New Roman" w:eastAsia="仿宋_GB2312"/>
          <w:sz w:val="30"/>
          <w:szCs w:val="21"/>
          <w:lang w:eastAsia="zh-CN"/>
        </w:rPr>
        <w:t>对期限</w:t>
      </w:r>
      <w:r>
        <w:rPr>
          <w:rFonts w:hint="eastAsia" w:ascii="Times New Roman" w:hAnsi="Times New Roman" w:eastAsia="仿宋_GB2312"/>
          <w:sz w:val="30"/>
          <w:szCs w:val="21"/>
        </w:rPr>
        <w:t>另有约定外，自发包人收到设计人的工程设计文件以及设计人的通知之日起，发包人对设计人的工程设计文件审查期不超过15天。</w:t>
      </w:r>
    </w:p>
    <w:p w14:paraId="5A2D5D38">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发包人不同意工程设计文件的，应以书面形式通知设计人，并说明不符合</w:t>
      </w:r>
      <w:r>
        <w:rPr>
          <w:rFonts w:hint="eastAsia" w:ascii="Times New Roman" w:hAnsi="Times New Roman" w:eastAsia="仿宋_GB2312"/>
          <w:sz w:val="30"/>
          <w:szCs w:val="21"/>
          <w:lang w:eastAsia="zh-CN"/>
        </w:rPr>
        <w:t>合同</w:t>
      </w:r>
      <w:r>
        <w:rPr>
          <w:rFonts w:hint="eastAsia" w:ascii="Times New Roman" w:hAnsi="Times New Roman" w:eastAsia="仿宋_GB2312"/>
          <w:sz w:val="30"/>
          <w:szCs w:val="21"/>
        </w:rPr>
        <w:t>要求的具体内容。设计人应根据发包人的书面说明，对工程设计文件进行修改后重新报送发包人审查，审查期重新起算。</w:t>
      </w:r>
    </w:p>
    <w:p w14:paraId="3E3A9620">
      <w:pPr>
        <w:ind w:firstLine="600" w:firstLineChars="200"/>
        <w:rPr>
          <w:rFonts w:ascii="Times New Roman" w:hAnsi="Times New Roman" w:eastAsia="仿宋_GB2312"/>
          <w:sz w:val="30"/>
          <w:szCs w:val="21"/>
        </w:rPr>
      </w:pPr>
      <w:r>
        <w:rPr>
          <w:rFonts w:hint="eastAsia" w:ascii="Times New Roman" w:hAnsi="Times New Roman" w:eastAsia="仿宋_GB2312"/>
          <w:sz w:val="30"/>
          <w:szCs w:val="21"/>
        </w:rPr>
        <w:t>合同约定的审查期满，发包人没有做出审查结论也没有提出异议的，视为设计人的工程设计文件已获发包人同意。</w:t>
      </w:r>
    </w:p>
    <w:p w14:paraId="07B2E642">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 xml:space="preserve">8.2 </w:t>
      </w:r>
      <w:r>
        <w:rPr>
          <w:rFonts w:hint="eastAsia" w:ascii="Times New Roman" w:hAnsi="Times New Roman" w:eastAsia="仿宋_GB2312"/>
          <w:sz w:val="30"/>
          <w:szCs w:val="21"/>
        </w:rPr>
        <w:t>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2F1C74E3">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8.3 工程</w:t>
      </w:r>
      <w:r>
        <w:rPr>
          <w:rStyle w:val="42"/>
          <w:rFonts w:hint="eastAsia" w:ascii="Times New Roman" w:hAnsi="Times New Roman" w:eastAsia="仿宋_GB2312"/>
          <w:vanish/>
          <w:sz w:val="30"/>
        </w:rPr>
        <w:t>（</w:t>
      </w:r>
      <w:r>
        <w:rPr>
          <w:rFonts w:hint="eastAsia" w:ascii="Times New Roman" w:hAnsi="Times New Roman" w:eastAsia="仿宋_GB2312"/>
          <w:sz w:val="30"/>
          <w:szCs w:val="21"/>
        </w:rPr>
        <w:t>设计文件需政府有关部门审查或批准的，发包人应在审查同意设计人的工程设计文件后在专用合同条款约定的期限内，向政府有关部门报送工程设计文件，设计人应予以协助。</w:t>
      </w:r>
    </w:p>
    <w:p w14:paraId="48A01BB0">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30B2F354">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1AD6968">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设计人按第7条〔工程设计</w:t>
      </w:r>
      <w:r>
        <w:rPr>
          <w:rFonts w:hint="eastAsia" w:ascii="Times New Roman" w:hAnsi="Times New Roman" w:eastAsia="仿宋_GB2312"/>
          <w:sz w:val="30"/>
          <w:szCs w:val="21"/>
          <w:lang w:eastAsia="zh-CN"/>
        </w:rPr>
        <w:t>文件交付</w:t>
      </w:r>
      <w:r>
        <w:rPr>
          <w:rFonts w:hint="eastAsia" w:ascii="Times New Roman" w:hAnsi="Times New Roman" w:eastAsia="仿宋_GB2312"/>
          <w:sz w:val="30"/>
          <w:szCs w:val="21"/>
        </w:rPr>
        <w:t>〕的约定向发包人提交工程设计文件，有义务参加发包人组织的设计审查会议，向审查者介绍、解答、解释其工程设计文件，并提供有关补充资料。</w:t>
      </w:r>
    </w:p>
    <w:p w14:paraId="4E177CB5">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发包人有义务向设计人提供设计审查会议的批准文件和纪要。设计人有义务按照相关设计审查会议批准的文件和纪要，并依据合同约定及相关技术标准，对工程设计文件进行修改、补充和完善。</w:t>
      </w:r>
    </w:p>
    <w:p w14:paraId="5778A1A8">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8.5 因设计人原因，未能按第7条〔工程设计</w:t>
      </w:r>
      <w:r>
        <w:rPr>
          <w:rFonts w:hint="eastAsia" w:ascii="Times New Roman" w:hAnsi="Times New Roman" w:eastAsia="仿宋_GB2312"/>
          <w:sz w:val="30"/>
          <w:szCs w:val="21"/>
          <w:lang w:eastAsia="zh-CN"/>
        </w:rPr>
        <w:t>文件交付</w:t>
      </w:r>
      <w:r>
        <w:rPr>
          <w:rFonts w:hint="eastAsia" w:ascii="Times New Roman" w:hAnsi="Times New Roman" w:eastAsia="仿宋_GB2312"/>
          <w:sz w:val="30"/>
          <w:szCs w:val="21"/>
        </w:rPr>
        <w:t>〕约定的时间向发包人提交工程设计文件，致使工程设计文件审查无法进行或无法按期进行，造成设计周期延长、窝工损失及发包人增加费用的，设计人</w:t>
      </w:r>
      <w:r>
        <w:rPr>
          <w:rFonts w:hint="eastAsia" w:ascii="Times New Roman" w:hAnsi="Times New Roman" w:eastAsia="仿宋_GB2312"/>
          <w:color w:val="000000"/>
          <w:kern w:val="0"/>
          <w:sz w:val="30"/>
          <w:szCs w:val="32"/>
        </w:rPr>
        <w:t>按第14.2款〔设计人违约责任〕的约定承担责任</w:t>
      </w:r>
      <w:r>
        <w:rPr>
          <w:rFonts w:hint="eastAsia" w:ascii="Times New Roman" w:hAnsi="Times New Roman" w:eastAsia="仿宋_GB2312"/>
          <w:sz w:val="30"/>
          <w:szCs w:val="21"/>
        </w:rPr>
        <w:t>。</w:t>
      </w:r>
    </w:p>
    <w:p w14:paraId="0A4582F2">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因发包人原因，致使工程设计文件审查无法进行或无法按期进行，造成设计周期延长、窝工损失及设计人增加的费用，由发包人承担。</w:t>
      </w:r>
    </w:p>
    <w:p w14:paraId="7A02628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sz w:val="30"/>
          <w:szCs w:val="21"/>
        </w:rPr>
        <w:t xml:space="preserve">8.6 </w:t>
      </w: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造成</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w:t>
      </w:r>
      <w:r>
        <w:rPr>
          <w:rFonts w:hint="eastAsia" w:ascii="Times New Roman" w:hAnsi="Times New Roman" w:eastAsia="仿宋_GB2312"/>
          <w:color w:val="000000"/>
          <w:kern w:val="0"/>
          <w:sz w:val="30"/>
          <w:szCs w:val="32"/>
        </w:rPr>
        <w:t>致使工程设计文件审查无法通过</w:t>
      </w:r>
      <w:r>
        <w:rPr>
          <w:rFonts w:ascii="Times New Roman" w:hAnsi="Times New Roman" w:eastAsia="仿宋_GB2312"/>
          <w:color w:val="000000"/>
          <w:kern w:val="0"/>
          <w:sz w:val="30"/>
          <w:szCs w:val="32"/>
        </w:rPr>
        <w:t>的，发包人有权要求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人采取补救措施，直至达到合同要求的质量标准</w:t>
      </w:r>
      <w:r>
        <w:rPr>
          <w:rFonts w:hint="eastAsia" w:ascii="Times New Roman" w:hAnsi="Times New Roman" w:eastAsia="仿宋_GB2312"/>
          <w:color w:val="000000"/>
          <w:kern w:val="0"/>
          <w:sz w:val="30"/>
          <w:szCs w:val="32"/>
        </w:rPr>
        <w:t>，并按第14.2款〔设计人违约责任〕的约定承担责任</w:t>
      </w:r>
      <w:r>
        <w:rPr>
          <w:rFonts w:ascii="Times New Roman" w:hAnsi="Times New Roman" w:eastAsia="仿宋_GB2312"/>
          <w:color w:val="000000"/>
          <w:kern w:val="0"/>
          <w:sz w:val="30"/>
          <w:szCs w:val="32"/>
        </w:rPr>
        <w:t xml:space="preserve">。 </w:t>
      </w:r>
    </w:p>
    <w:p w14:paraId="01FDF748">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w:t>
      </w:r>
      <w:r>
        <w:rPr>
          <w:rFonts w:hint="eastAsia" w:ascii="Times New Roman" w:hAnsi="Times New Roman" w:eastAsia="仿宋_GB2312"/>
          <w:color w:val="000000"/>
          <w:kern w:val="0"/>
          <w:sz w:val="30"/>
          <w:szCs w:val="32"/>
        </w:rPr>
        <w:t>致使工程设计文件审查无法通过</w:t>
      </w:r>
      <w:r>
        <w:rPr>
          <w:rFonts w:ascii="Times New Roman" w:hAnsi="Times New Roman" w:eastAsia="仿宋_GB2312"/>
          <w:color w:val="000000"/>
          <w:kern w:val="0"/>
          <w:sz w:val="30"/>
          <w:szCs w:val="32"/>
        </w:rPr>
        <w:t>的，由此增加的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由发包人承担。</w:t>
      </w:r>
    </w:p>
    <w:p w14:paraId="74F92AA3">
      <w:pPr>
        <w:ind w:firstLine="600" w:firstLineChars="200"/>
        <w:rPr>
          <w:rFonts w:hint="eastAsia" w:ascii="Times New Roman" w:hAnsi="Times New Roman" w:eastAsia="仿宋_GB2312"/>
          <w:sz w:val="30"/>
          <w:szCs w:val="21"/>
        </w:rPr>
      </w:pPr>
      <w:r>
        <w:rPr>
          <w:rFonts w:hint="eastAsia" w:ascii="Times New Roman" w:hAnsi="Times New Roman" w:eastAsia="仿宋_GB2312"/>
          <w:color w:val="000000"/>
          <w:kern w:val="0"/>
          <w:sz w:val="30"/>
          <w:szCs w:val="32"/>
        </w:rPr>
        <w:t>8.7 工程设计文件的审查，不减轻或免除设计人依据法律应当承担的责任。</w:t>
      </w:r>
    </w:p>
    <w:p w14:paraId="112117EE">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9</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施工现场配合服务</w:t>
      </w:r>
    </w:p>
    <w:p w14:paraId="5F12DFC3">
      <w:pPr>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9.1 除专用合同条款另有约定外，发包人应为设计人派赴现场的工作人员提供工作、生活及交通等方面的便利条件。</w:t>
      </w:r>
    </w:p>
    <w:p w14:paraId="020C85CC">
      <w:pPr>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2E048906">
      <w:pPr>
        <w:pStyle w:val="5"/>
        <w:spacing w:before="120" w:beforeLines="0" w:after="120" w:afterLines="0" w:line="360" w:lineRule="auto"/>
        <w:rPr>
          <w:rFonts w:hint="eastAsia" w:ascii="Times New Roman" w:hAnsi="Times New Roman" w:eastAsia="黑体"/>
          <w:b w:val="0"/>
          <w:color w:val="000000"/>
          <w:sz w:val="32"/>
          <w:szCs w:val="32"/>
        </w:rPr>
      </w:pPr>
      <w:bookmarkStart w:id="118" w:name="_Toc351203567"/>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0</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合同价款与支付</w:t>
      </w:r>
    </w:p>
    <w:p w14:paraId="56B87583">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 xml:space="preserve">10.1 </w:t>
      </w:r>
      <w:r>
        <w:rPr>
          <w:rFonts w:hint="eastAsia" w:ascii="黑体" w:hAnsi="黑体" w:eastAsia="黑体"/>
          <w:b w:val="0"/>
          <w:bCs w:val="0"/>
          <w:kern w:val="0"/>
          <w:sz w:val="30"/>
          <w:szCs w:val="32"/>
        </w:rPr>
        <w:t>合同价款组成</w:t>
      </w:r>
    </w:p>
    <w:p w14:paraId="7EC4A27F">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发包人和设计人应当在专用合同条款附件6中明确约定合同价款各组成部分的具体数额</w:t>
      </w:r>
      <w:r>
        <w:rPr>
          <w:rFonts w:hint="eastAsia" w:ascii="Times New Roman" w:hAnsi="Times New Roman" w:eastAsia="仿宋_GB2312"/>
          <w:b w:val="0"/>
          <w:bCs w:val="0"/>
          <w:kern w:val="0"/>
          <w:sz w:val="30"/>
          <w:szCs w:val="32"/>
          <w:lang w:eastAsia="zh-CN"/>
        </w:rPr>
        <w:t>，主要包括：</w:t>
      </w:r>
    </w:p>
    <w:p w14:paraId="4B3E01B7">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（1）工程设计基本服务费用</w:t>
      </w:r>
      <w:r>
        <w:rPr>
          <w:rFonts w:hint="eastAsia" w:ascii="Times New Roman" w:hAnsi="Times New Roman" w:eastAsia="仿宋_GB2312"/>
          <w:b w:val="0"/>
          <w:bCs w:val="0"/>
          <w:kern w:val="0"/>
          <w:sz w:val="30"/>
          <w:szCs w:val="32"/>
          <w:lang w:eastAsia="zh-CN"/>
        </w:rPr>
        <w:t>；</w:t>
      </w:r>
    </w:p>
    <w:p w14:paraId="29ED9B7E">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（2）工程设计其他服务费用</w:t>
      </w:r>
      <w:r>
        <w:rPr>
          <w:rFonts w:hint="eastAsia" w:ascii="Times New Roman" w:hAnsi="Times New Roman" w:eastAsia="仿宋_GB2312"/>
          <w:b w:val="0"/>
          <w:bCs w:val="0"/>
          <w:kern w:val="0"/>
          <w:sz w:val="30"/>
          <w:szCs w:val="32"/>
          <w:lang w:eastAsia="zh-CN"/>
        </w:rPr>
        <w:t>；</w:t>
      </w:r>
    </w:p>
    <w:p w14:paraId="0CA7C005">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bCs/>
          <w:kern w:val="0"/>
          <w:sz w:val="30"/>
          <w:szCs w:val="32"/>
        </w:rPr>
        <w:t>（3）</w:t>
      </w:r>
      <w:r>
        <w:rPr>
          <w:rFonts w:hint="eastAsia" w:ascii="Times New Roman" w:hAnsi="Times New Roman" w:eastAsia="仿宋_GB2312" w:cs="Courier New"/>
          <w:kern w:val="0"/>
          <w:sz w:val="30"/>
          <w:szCs w:val="21"/>
        </w:rPr>
        <w:t>在未签订合同前发包人已经同意或接受或已使用的设计人为发包人所做的各项工作的相应费用</w:t>
      </w:r>
      <w:r>
        <w:rPr>
          <w:rFonts w:hint="eastAsia" w:ascii="Times New Roman" w:hAnsi="Times New Roman" w:eastAsia="仿宋_GB2312" w:cs="Courier New"/>
          <w:kern w:val="0"/>
          <w:sz w:val="30"/>
          <w:szCs w:val="21"/>
          <w:lang w:eastAsia="zh-CN"/>
        </w:rPr>
        <w:t>等。</w:t>
      </w:r>
    </w:p>
    <w:p w14:paraId="73B6A31E">
      <w:pPr>
        <w:pStyle w:val="6"/>
        <w:spacing w:before="120" w:beforeLines="0" w:after="120" w:afterLines="0" w:line="360" w:lineRule="auto"/>
        <w:ind w:firstLine="600" w:firstLineChars="200"/>
        <w:rPr>
          <w:rFonts w:hint="eastAsia" w:ascii="黑体" w:hAnsi="黑体" w:eastAsia="黑体"/>
          <w:b w:val="0"/>
          <w:bCs w:val="0"/>
          <w:kern w:val="0"/>
          <w:sz w:val="30"/>
          <w:szCs w:val="32"/>
        </w:rPr>
      </w:pPr>
      <w:r>
        <w:rPr>
          <w:rFonts w:hint="default" w:ascii="Times New Roman" w:hAnsi="Times New Roman" w:eastAsia="黑体" w:cs="Times New Roman"/>
          <w:b w:val="0"/>
          <w:bCs w:val="0"/>
          <w:kern w:val="0"/>
          <w:sz w:val="30"/>
          <w:szCs w:val="32"/>
        </w:rPr>
        <w:t>10.2</w:t>
      </w:r>
      <w:r>
        <w:rPr>
          <w:rFonts w:hint="eastAsia" w:ascii="黑体" w:hAnsi="黑体" w:eastAsia="黑体"/>
          <w:b w:val="0"/>
          <w:bCs w:val="0"/>
          <w:kern w:val="0"/>
          <w:sz w:val="30"/>
          <w:szCs w:val="32"/>
        </w:rPr>
        <w:t xml:space="preserve"> 合同价格形式</w:t>
      </w:r>
    </w:p>
    <w:p w14:paraId="66F310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7DD761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w:t>
      </w:r>
    </w:p>
    <w:p w14:paraId="76746A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w:t>
      </w:r>
      <w:r>
        <w:rPr>
          <w:rFonts w:hint="eastAsia" w:ascii="Times New Roman" w:hAnsi="Times New Roman" w:eastAsia="仿宋_GB2312"/>
          <w:color w:val="000000"/>
          <w:kern w:val="0"/>
          <w:sz w:val="30"/>
          <w:szCs w:val="32"/>
        </w:rPr>
        <w:t>建筑面积（包括地上建筑面积和地下建筑面积）每平方米</w:t>
      </w:r>
      <w:r>
        <w:rPr>
          <w:rFonts w:ascii="Times New Roman" w:hAnsi="Times New Roman" w:eastAsia="仿宋_GB2312"/>
          <w:color w:val="000000"/>
          <w:kern w:val="0"/>
          <w:sz w:val="30"/>
          <w:szCs w:val="32"/>
        </w:rPr>
        <w:t>单价</w:t>
      </w:r>
      <w:r>
        <w:rPr>
          <w:rFonts w:hint="eastAsia" w:ascii="Times New Roman" w:hAnsi="Times New Roman" w:eastAsia="仿宋_GB2312"/>
          <w:color w:val="000000"/>
          <w:kern w:val="0"/>
          <w:sz w:val="30"/>
          <w:szCs w:val="32"/>
        </w:rPr>
        <w:t>或实际投资总额的一定比例等双方认可方式</w:t>
      </w:r>
      <w:r>
        <w:rPr>
          <w:rFonts w:ascii="Times New Roman" w:hAnsi="Times New Roman" w:eastAsia="仿宋_GB2312"/>
          <w:color w:val="000000"/>
          <w:kern w:val="0"/>
          <w:sz w:val="30"/>
          <w:szCs w:val="32"/>
        </w:rPr>
        <w:t>进行合同价格计算、调整和确认的建设工程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w:t>
      </w:r>
    </w:p>
    <w:p w14:paraId="629F58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w:t>
      </w:r>
    </w:p>
    <w:p w14:paraId="55909C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w:t>
      </w:r>
      <w:r>
        <w:rPr>
          <w:rFonts w:hint="eastAsia" w:ascii="Times New Roman" w:hAnsi="Times New Roman" w:eastAsia="仿宋_GB2312"/>
          <w:color w:val="000000"/>
          <w:kern w:val="0"/>
          <w:sz w:val="30"/>
          <w:szCs w:val="32"/>
        </w:rPr>
        <w:t>发包人提供的上一阶段工程设计文件</w:t>
      </w:r>
      <w:r>
        <w:rPr>
          <w:rFonts w:ascii="Times New Roman" w:hAnsi="Times New Roman" w:eastAsia="仿宋_GB2312"/>
          <w:color w:val="000000"/>
          <w:kern w:val="0"/>
          <w:sz w:val="30"/>
          <w:szCs w:val="32"/>
        </w:rPr>
        <w:t>及有关条件进行合同价格计算、调整和确认的建设工程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w:t>
      </w:r>
    </w:p>
    <w:p w14:paraId="1DEA3E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其它价格形式</w:t>
      </w:r>
    </w:p>
    <w:p w14:paraId="50F474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7BDE7DAD">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r>
        <w:rPr>
          <w:rFonts w:ascii="Times New Roman" w:hAnsi="Times New Roman" w:eastAsia="黑体"/>
          <w:b w:val="0"/>
          <w:color w:val="000000"/>
          <w:sz w:val="30"/>
          <w:szCs w:val="32"/>
        </w:rPr>
        <w:t>1</w:t>
      </w:r>
      <w:r>
        <w:rPr>
          <w:rFonts w:hint="eastAsia" w:ascii="Times New Roman" w:hAnsi="Times New Roman" w:eastAsia="黑体"/>
          <w:b w:val="0"/>
          <w:color w:val="000000"/>
          <w:sz w:val="30"/>
          <w:szCs w:val="32"/>
        </w:rPr>
        <w:t>0</w:t>
      </w:r>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3</w:t>
      </w:r>
      <w:r>
        <w:rPr>
          <w:rFonts w:hint="eastAsia" w:ascii="Times New Roman" w:hAnsi="Times New Roman" w:eastAsia="黑体"/>
          <w:b w:val="0"/>
          <w:color w:val="000000"/>
          <w:sz w:val="30"/>
          <w:szCs w:val="32"/>
          <w:lang w:val="en-US" w:eastAsia="zh-CN"/>
        </w:rPr>
        <w:t xml:space="preserve"> </w:t>
      </w:r>
      <w:r>
        <w:rPr>
          <w:rFonts w:hint="eastAsia" w:ascii="Times New Roman" w:hAnsi="Times New Roman" w:eastAsia="黑体"/>
          <w:b w:val="0"/>
          <w:color w:val="000000"/>
          <w:sz w:val="30"/>
          <w:szCs w:val="32"/>
        </w:rPr>
        <w:t>定金或预付款</w:t>
      </w:r>
    </w:p>
    <w:p w14:paraId="40ABC99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 xml:space="preserve">10.3.1 </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比例</w:t>
      </w:r>
    </w:p>
    <w:p w14:paraId="4F22DA1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定金</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比例不应超过合同总价款的20%。预付款的比例由发包人与设计人协商确定，一般不低于合同总价款的20%。</w:t>
      </w:r>
    </w:p>
    <w:p w14:paraId="104CF693">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10.3.2 定金或预付款的支付</w:t>
      </w:r>
    </w:p>
    <w:p w14:paraId="0F5911D6">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定金或预付款的</w:t>
      </w:r>
      <w:r>
        <w:rPr>
          <w:rFonts w:ascii="Times New Roman" w:hAnsi="Times New Roman" w:eastAsia="仿宋_GB2312"/>
          <w:color w:val="000000"/>
          <w:kern w:val="0"/>
          <w:sz w:val="30"/>
          <w:szCs w:val="32"/>
        </w:rPr>
        <w:t>支付按照专用合同条款约定执行，但</w:t>
      </w:r>
      <w:r>
        <w:rPr>
          <w:rFonts w:hint="eastAsia" w:ascii="Times New Roman" w:hAnsi="Times New Roman" w:eastAsia="仿宋_GB2312"/>
          <w:color w:val="000000"/>
          <w:kern w:val="0"/>
          <w:sz w:val="30"/>
          <w:szCs w:val="32"/>
        </w:rPr>
        <w:t>最</w:t>
      </w:r>
      <w:r>
        <w:rPr>
          <w:rFonts w:ascii="Times New Roman" w:hAnsi="Times New Roman" w:eastAsia="仿宋_GB2312"/>
          <w:color w:val="000000"/>
          <w:kern w:val="0"/>
          <w:sz w:val="30"/>
          <w:szCs w:val="32"/>
        </w:rPr>
        <w:t>迟应在</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日期前</w:t>
      </w:r>
      <w:r>
        <w:rPr>
          <w:rFonts w:hint="eastAsia" w:ascii="Times New Roman" w:hAnsi="Times New Roman" w:eastAsia="仿宋_GB2312"/>
          <w:color w:val="000000"/>
          <w:kern w:val="0"/>
          <w:sz w:val="30"/>
          <w:szCs w:val="32"/>
        </w:rPr>
        <w:t>专用合同条款约定的期限内</w:t>
      </w:r>
      <w:r>
        <w:rPr>
          <w:rFonts w:ascii="Times New Roman" w:hAnsi="Times New Roman" w:eastAsia="仿宋_GB2312"/>
          <w:color w:val="000000"/>
          <w:kern w:val="0"/>
          <w:sz w:val="30"/>
          <w:szCs w:val="32"/>
        </w:rPr>
        <w:t>支付。</w:t>
      </w:r>
    </w:p>
    <w:p w14:paraId="13C25A99">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超过</w:t>
      </w:r>
      <w:r>
        <w:rPr>
          <w:rFonts w:hint="eastAsia" w:ascii="Times New Roman" w:hAnsi="Times New Roman" w:eastAsia="仿宋_GB2312"/>
          <w:color w:val="000000"/>
          <w:kern w:val="0"/>
          <w:sz w:val="30"/>
          <w:szCs w:val="32"/>
        </w:rPr>
        <w:t>专用合同条款约定的期限</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人有权向发包人发出要求</w:t>
      </w:r>
      <w:r>
        <w:rPr>
          <w:rFonts w:hint="eastAsia" w:ascii="Times New Roman" w:hAnsi="Times New Roman" w:eastAsia="仿宋_GB2312"/>
          <w:color w:val="000000"/>
          <w:kern w:val="0"/>
          <w:sz w:val="30"/>
          <w:szCs w:val="32"/>
        </w:rPr>
        <w:t>支付定金或预付款</w:t>
      </w:r>
      <w:r>
        <w:rPr>
          <w:rFonts w:ascii="Times New Roman" w:hAnsi="Times New Roman" w:eastAsia="仿宋_GB2312"/>
          <w:color w:val="000000"/>
          <w:kern w:val="0"/>
          <w:sz w:val="30"/>
          <w:szCs w:val="32"/>
        </w:rPr>
        <w:t>的催告通知，发包人收到通知后7天内仍未支付的，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人有权</w:t>
      </w:r>
      <w:r>
        <w:rPr>
          <w:rFonts w:hint="eastAsia" w:ascii="Times New Roman" w:hAnsi="Times New Roman" w:eastAsia="仿宋_GB2312"/>
          <w:color w:val="000000"/>
          <w:kern w:val="0"/>
          <w:sz w:val="30"/>
          <w:szCs w:val="32"/>
        </w:rPr>
        <w:t>不开始设计工作或</w:t>
      </w:r>
      <w:r>
        <w:rPr>
          <w:rFonts w:ascii="Times New Roman" w:hAnsi="Times New Roman" w:eastAsia="仿宋_GB2312"/>
          <w:color w:val="000000"/>
          <w:kern w:val="0"/>
          <w:sz w:val="30"/>
          <w:szCs w:val="32"/>
        </w:rPr>
        <w:t>暂停</w:t>
      </w:r>
      <w:r>
        <w:rPr>
          <w:rFonts w:hint="eastAsia" w:ascii="Times New Roman" w:hAnsi="Times New Roman" w:eastAsia="仿宋_GB2312"/>
          <w:color w:val="000000"/>
          <w:kern w:val="0"/>
          <w:sz w:val="30"/>
          <w:szCs w:val="32"/>
        </w:rPr>
        <w:t>设计工作</w:t>
      </w:r>
      <w:r>
        <w:rPr>
          <w:rFonts w:ascii="Times New Roman" w:hAnsi="Times New Roman" w:eastAsia="仿宋_GB2312"/>
          <w:color w:val="000000"/>
          <w:kern w:val="0"/>
          <w:sz w:val="30"/>
          <w:szCs w:val="32"/>
        </w:rPr>
        <w:t>。</w:t>
      </w:r>
    </w:p>
    <w:p w14:paraId="5DC67F63">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1</w:t>
      </w:r>
      <w:r>
        <w:rPr>
          <w:rFonts w:hint="eastAsia" w:ascii="Times New Roman" w:hAnsi="Times New Roman" w:eastAsia="黑体"/>
          <w:b w:val="0"/>
          <w:color w:val="000000"/>
          <w:sz w:val="30"/>
          <w:szCs w:val="32"/>
        </w:rPr>
        <w:t>0</w:t>
      </w:r>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4 </w:t>
      </w:r>
      <w:r>
        <w:rPr>
          <w:rFonts w:ascii="Times New Roman" w:hAnsi="Times New Roman" w:eastAsia="黑体"/>
          <w:b w:val="0"/>
          <w:color w:val="000000"/>
          <w:sz w:val="30"/>
          <w:szCs w:val="32"/>
        </w:rPr>
        <w:t>进度款支付</w:t>
      </w:r>
    </w:p>
    <w:p w14:paraId="6EFC9C1D">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10.4.1 发包人应当按照专用合同条款附件6约定的付款条件及时向设计人支付进度款。</w:t>
      </w:r>
    </w:p>
    <w:p w14:paraId="7C0D97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10.4.2 </w:t>
      </w:r>
      <w:r>
        <w:rPr>
          <w:rFonts w:ascii="Times New Roman" w:hAnsi="Times New Roman" w:eastAsia="仿宋_GB2312"/>
          <w:color w:val="000000"/>
          <w:kern w:val="0"/>
          <w:sz w:val="30"/>
          <w:szCs w:val="32"/>
        </w:rPr>
        <w:t>进度付款的修正</w:t>
      </w:r>
    </w:p>
    <w:p w14:paraId="2C8ECA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w:t>
      </w:r>
      <w:r>
        <w:rPr>
          <w:rFonts w:hint="eastAsia" w:ascii="Times New Roman" w:hAnsi="Times New Roman" w:eastAsia="仿宋_GB2312"/>
          <w:color w:val="000000"/>
          <w:kern w:val="0"/>
          <w:sz w:val="30"/>
          <w:szCs w:val="32"/>
        </w:rPr>
        <w:t>付</w:t>
      </w:r>
      <w:r>
        <w:rPr>
          <w:rFonts w:ascii="Times New Roman" w:hAnsi="Times New Roman" w:eastAsia="仿宋_GB2312"/>
          <w:color w:val="000000"/>
          <w:kern w:val="0"/>
          <w:sz w:val="30"/>
          <w:szCs w:val="32"/>
        </w:rPr>
        <w:t>进度款进行汇总和复核中发现错误、遗漏或重复的，发包人和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人均有权提出修正申请。经发包人和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人同意的修正，应在下期进度付款中支付或扣除。</w:t>
      </w:r>
    </w:p>
    <w:p w14:paraId="11E46D3E">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 xml:space="preserve">10.5 </w:t>
      </w:r>
      <w:r>
        <w:rPr>
          <w:rFonts w:hint="eastAsia" w:ascii="黑体" w:hAnsi="黑体" w:eastAsia="黑体"/>
          <w:color w:val="000000"/>
          <w:kern w:val="0"/>
          <w:sz w:val="30"/>
          <w:szCs w:val="30"/>
        </w:rPr>
        <w:t>合同价款的结算与支付</w:t>
      </w:r>
    </w:p>
    <w:p w14:paraId="75A48C5C">
      <w:pPr>
        <w:ind w:firstLine="600" w:firstLineChars="200"/>
        <w:rPr>
          <w:rFonts w:hint="eastAsia" w:ascii="Times New Roman" w:hAnsi="Times New Roman" w:eastAsia="仿宋_GB2312"/>
          <w:bCs/>
          <w:color w:val="000000"/>
          <w:kern w:val="0"/>
          <w:sz w:val="30"/>
          <w:szCs w:val="30"/>
        </w:rPr>
      </w:pPr>
      <w:r>
        <w:rPr>
          <w:rFonts w:hint="eastAsia" w:ascii="Times New Roman" w:hAnsi="Times New Roman" w:eastAsia="仿宋_GB2312"/>
          <w:bCs/>
          <w:color w:val="000000"/>
          <w:kern w:val="0"/>
          <w:sz w:val="30"/>
          <w:szCs w:val="30"/>
        </w:rPr>
        <w:t>10.5.1 对于采取固定总价形式的合同，发包人应当按照专用合同条款附件6的约定及时支付尾款。</w:t>
      </w:r>
    </w:p>
    <w:p w14:paraId="235324D1">
      <w:pPr>
        <w:ind w:firstLine="600" w:firstLineChars="200"/>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10.5.2 对于采取固定单价形式的合同，发包人与设计人应当按照专用合同条款附件6约定的结算方式及时结清工程设计费，并将结清未支付的款项一次性支付给设计人。</w:t>
      </w:r>
    </w:p>
    <w:p w14:paraId="3C31716B">
      <w:pPr>
        <w:ind w:firstLine="600" w:firstLineChars="200"/>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10.5.3 对于采取其他价格形式的，也应按专用合同条款的约定及时结算和支付。</w:t>
      </w:r>
    </w:p>
    <w:p w14:paraId="495C3025">
      <w:pPr>
        <w:keepNext w:val="0"/>
        <w:keepLines w:val="0"/>
        <w:pageBreakBefore w:val="0"/>
        <w:widowControl w:val="0"/>
        <w:kinsoku/>
        <w:wordWrap/>
        <w:overflowPunct/>
        <w:topLinePunct w:val="0"/>
        <w:autoSpaceDE/>
        <w:autoSpaceDN/>
        <w:bidi w:val="0"/>
        <w:adjustRightInd/>
        <w:snapToGrid/>
        <w:spacing w:before="120" w:beforeLines="0" w:after="120" w:afterLines="0" w:line="240" w:lineRule="auto"/>
        <w:ind w:left="0" w:leftChars="0" w:right="0" w:rightChars="0" w:firstLine="600" w:firstLineChars="200"/>
        <w:jc w:val="both"/>
        <w:textAlignment w:val="auto"/>
        <w:outlineLvl w:val="9"/>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w:t>
      </w:r>
      <w:r>
        <w:rPr>
          <w:rFonts w:hint="eastAsia" w:ascii="Times New Roman" w:hAnsi="Times New Roman" w:eastAsia="仿宋_GB2312"/>
          <w:color w:val="000000"/>
          <w:kern w:val="0"/>
          <w:sz w:val="30"/>
          <w:szCs w:val="30"/>
        </w:rPr>
        <w:t>0</w:t>
      </w:r>
      <w:r>
        <w:rPr>
          <w:rFonts w:ascii="Times New Roman" w:hAnsi="Times New Roman" w:eastAsia="仿宋_GB2312"/>
          <w:color w:val="000000"/>
          <w:kern w:val="0"/>
          <w:sz w:val="30"/>
          <w:szCs w:val="30"/>
        </w:rPr>
        <w:t>.</w:t>
      </w:r>
      <w:r>
        <w:rPr>
          <w:rFonts w:hint="eastAsia" w:ascii="Times New Roman" w:hAnsi="Times New Roman" w:eastAsia="仿宋_GB2312"/>
          <w:color w:val="000000"/>
          <w:kern w:val="0"/>
          <w:sz w:val="30"/>
          <w:szCs w:val="30"/>
        </w:rPr>
        <w:t>6</w:t>
      </w:r>
      <w:r>
        <w:rPr>
          <w:rFonts w:hint="eastAsia" w:ascii="黑体" w:hAnsi="黑体" w:eastAsia="黑体"/>
          <w:color w:val="000000"/>
          <w:kern w:val="0"/>
          <w:sz w:val="30"/>
          <w:szCs w:val="30"/>
        </w:rPr>
        <w:t>支付账户</w:t>
      </w:r>
    </w:p>
    <w:p w14:paraId="7EBE20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人账户。</w:t>
      </w:r>
    </w:p>
    <w:p w14:paraId="2899DFDC">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1</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变更</w:t>
      </w:r>
      <w:r>
        <w:rPr>
          <w:rFonts w:hint="eastAsia" w:ascii="Times New Roman" w:hAnsi="Times New Roman" w:eastAsia="黑体"/>
          <w:b w:val="0"/>
          <w:color w:val="000000"/>
          <w:sz w:val="32"/>
          <w:szCs w:val="32"/>
        </w:rPr>
        <w:t>与索赔</w:t>
      </w:r>
    </w:p>
    <w:p w14:paraId="65A1ECE3">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11.1 发包人变更工程设计的内容、规模、功能、条件等，应当向设计人提供书面要求，设计人在不违反法律规定以及技术标准强制性规定的前提下应当按照发包人要求变更工程设计。</w:t>
      </w:r>
    </w:p>
    <w:p w14:paraId="171B9CA4">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 xml:space="preserve">11.2 </w:t>
      </w:r>
      <w:r>
        <w:rPr>
          <w:rFonts w:hint="eastAsia" w:ascii="Times New Roman" w:hAnsi="Times New Roman" w:eastAsia="仿宋_GB2312" w:cs="宋体"/>
          <w:kern w:val="0"/>
          <w:sz w:val="30"/>
          <w:szCs w:val="32"/>
        </w:rPr>
        <w:t>发包人变更工程设计的内容、规模、功能、条件或因提交的设计资料存在错误或作较大修改时，发包人应按设计人所耗工作量向设计人增付设计费，</w:t>
      </w:r>
      <w:r>
        <w:rPr>
          <w:rFonts w:hint="eastAsia" w:ascii="Times New Roman" w:hAnsi="Times New Roman" w:eastAsia="仿宋_GB2312"/>
          <w:kern w:val="0"/>
          <w:sz w:val="30"/>
          <w:szCs w:val="32"/>
        </w:rPr>
        <w:t>设计人可按本条约定和专用合同条款附件7的</w:t>
      </w:r>
      <w:r>
        <w:rPr>
          <w:rFonts w:hint="eastAsia" w:ascii="Times New Roman" w:hAnsi="Times New Roman" w:eastAsia="仿宋_GB2312"/>
          <w:kern w:val="0"/>
          <w:sz w:val="30"/>
          <w:szCs w:val="32"/>
          <w:lang w:eastAsia="zh-CN"/>
        </w:rPr>
        <w:t>约</w:t>
      </w:r>
      <w:r>
        <w:rPr>
          <w:rFonts w:hint="eastAsia" w:ascii="Times New Roman" w:hAnsi="Times New Roman" w:eastAsia="仿宋_GB2312"/>
          <w:kern w:val="0"/>
          <w:sz w:val="30"/>
          <w:szCs w:val="32"/>
        </w:rPr>
        <w:t>定，与发包人协商对合同价格和/或完工时间做可共同接受的修改。</w:t>
      </w:r>
    </w:p>
    <w:p w14:paraId="3D5A1D8C">
      <w:pPr>
        <w:ind w:firstLine="600" w:firstLineChars="200"/>
        <w:rPr>
          <w:rFonts w:hint="eastAsia" w:ascii="Times New Roman" w:hAnsi="Times New Roman" w:eastAsia="仿宋_GB2312" w:cs="宋体"/>
          <w:kern w:val="0"/>
          <w:sz w:val="30"/>
          <w:szCs w:val="32"/>
        </w:rPr>
      </w:pPr>
      <w:r>
        <w:rPr>
          <w:rFonts w:hint="eastAsia" w:ascii="Times New Roman" w:hAnsi="Times New Roman" w:eastAsia="仿宋_GB2312"/>
          <w:kern w:val="0"/>
          <w:sz w:val="30"/>
          <w:szCs w:val="32"/>
        </w:rPr>
        <w:t xml:space="preserve">11.3 </w:t>
      </w:r>
      <w:r>
        <w:rPr>
          <w:rFonts w:hint="eastAsia" w:ascii="Times New Roman" w:eastAsia="仿宋_GB2312"/>
          <w:sz w:val="30"/>
          <w:szCs w:val="28"/>
        </w:rPr>
        <w:t>如果由于发包人要求更改而造成的项目复杂性的变更或性质的变更使得设计人的设计工作减少，发包人</w:t>
      </w:r>
      <w:r>
        <w:rPr>
          <w:rFonts w:hint="eastAsia" w:ascii="Times New Roman" w:hAnsi="Times New Roman" w:eastAsia="仿宋_GB2312"/>
          <w:kern w:val="0"/>
          <w:sz w:val="30"/>
          <w:szCs w:val="32"/>
        </w:rPr>
        <w:t>可按本条约定和专用合同条款附件7的</w:t>
      </w:r>
      <w:r>
        <w:rPr>
          <w:rFonts w:hint="eastAsia" w:ascii="Times New Roman" w:hAnsi="Times New Roman" w:eastAsia="仿宋_GB2312"/>
          <w:kern w:val="0"/>
          <w:sz w:val="30"/>
          <w:szCs w:val="32"/>
          <w:lang w:eastAsia="zh-CN"/>
        </w:rPr>
        <w:t>约</w:t>
      </w:r>
      <w:r>
        <w:rPr>
          <w:rFonts w:hint="eastAsia" w:ascii="Times New Roman" w:hAnsi="Times New Roman" w:eastAsia="仿宋_GB2312"/>
          <w:kern w:val="0"/>
          <w:sz w:val="30"/>
          <w:szCs w:val="32"/>
        </w:rPr>
        <w:t>定，与设计人协商对合同价格和/或完工时间做可共同接受的修改。</w:t>
      </w:r>
    </w:p>
    <w:p w14:paraId="108B5659">
      <w:pPr>
        <w:ind w:firstLine="600" w:firstLineChars="200"/>
        <w:rPr>
          <w:rFonts w:hint="eastAsia" w:ascii="Times New Roman" w:hAnsi="Times New Roman" w:eastAsia="仿宋_GB2312" w:cs="宋体"/>
          <w:kern w:val="0"/>
          <w:sz w:val="30"/>
          <w:szCs w:val="28"/>
        </w:rPr>
      </w:pPr>
      <w:r>
        <w:rPr>
          <w:rFonts w:hint="eastAsia" w:ascii="Times New Roman" w:hAnsi="Times New Roman" w:eastAsia="仿宋_GB2312"/>
          <w:kern w:val="0"/>
          <w:sz w:val="30"/>
          <w:szCs w:val="28"/>
        </w:rPr>
        <w:t>11.4 基准日期后，与工程设计服务有关的法律、技术标准的强制性规定的颁布及修改，</w:t>
      </w:r>
      <w:r>
        <w:rPr>
          <w:rFonts w:ascii="Times New Roman" w:hAnsi="Times New Roman" w:eastAsia="仿宋_GB2312"/>
          <w:color w:val="000000"/>
          <w:kern w:val="0"/>
          <w:sz w:val="30"/>
          <w:szCs w:val="32"/>
        </w:rPr>
        <w:t>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由发包人承担</w:t>
      </w:r>
      <w:r>
        <w:rPr>
          <w:rFonts w:hint="eastAsia" w:ascii="Times New Roman" w:hAnsi="Times New Roman" w:eastAsia="仿宋_GB2312"/>
          <w:color w:val="000000"/>
          <w:kern w:val="0"/>
          <w:sz w:val="30"/>
          <w:szCs w:val="32"/>
        </w:rPr>
        <w:t>。</w:t>
      </w:r>
    </w:p>
    <w:p w14:paraId="5F732038">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11.5 如果发生设计人认为有理由提出增加合同价款或延长设计周期的要求事项，</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设计人应于该事项发生后5天内书面通知发包人。</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在该事项发生后</w:t>
      </w:r>
      <w:r>
        <w:rPr>
          <w:rFonts w:hint="eastAsia" w:ascii="Times New Roman" w:hAnsi="Times New Roman" w:eastAsia="仿宋_GB2312"/>
          <w:kern w:val="0"/>
          <w:sz w:val="30"/>
          <w:szCs w:val="28"/>
          <w:lang w:val="en-US" w:eastAsia="zh-CN"/>
        </w:rPr>
        <w:t>10</w:t>
      </w:r>
      <w:r>
        <w:rPr>
          <w:rFonts w:hint="eastAsia" w:ascii="Times New Roman" w:hAnsi="Times New Roman" w:eastAsia="仿宋_GB2312"/>
          <w:kern w:val="0"/>
          <w:sz w:val="30"/>
          <w:szCs w:val="28"/>
        </w:rPr>
        <w:t>天内，设计人应向发包人提供证明设计人要求的书面声明，其中包括设计人关于因该事项引起的合同价款和设计周期的变化的详细计算。</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发包人应在接到设计人书面声明后的5天内，予以书面答复。逾期未答复的，视为发包人同意设计人关于增加合同价款或延长设计周期的要求。</w:t>
      </w:r>
    </w:p>
    <w:p w14:paraId="2E771DDE">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2</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专业责任与保险</w:t>
      </w:r>
    </w:p>
    <w:p w14:paraId="71A2202C">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12.1 设计人应运用一切合理的专业技术和经验知识，按照公认的职业标准尽其全部职责和谨慎、勤勉地履行其在本合同项下的责任和义务。</w:t>
      </w:r>
    </w:p>
    <w:p w14:paraId="2F93FD90">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12.2 除专用合同条款另有约定外，设计人应具有发包人认可的、履行本合同所需要的工程设计责任保险并使其于合同责任期内保持有效。</w:t>
      </w:r>
    </w:p>
    <w:p w14:paraId="6CCCF96F">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12.3 工程设计责任保险应承担由于设计人的疏忽或过失而引发的工程质量事故所造成的建设工程本身的物质损失以及第三者人身伤亡、财产损失或费用的赔偿责任。</w:t>
      </w:r>
    </w:p>
    <w:p w14:paraId="6E13941B">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3</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知识产权</w:t>
      </w:r>
    </w:p>
    <w:p w14:paraId="1FA965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.1 除专用合同条款另有约定外，发包人提供给</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人的图纸、发包人为实施工程自行编制或委托编制的技术</w:t>
      </w:r>
      <w:r>
        <w:rPr>
          <w:rFonts w:hint="eastAsia" w:ascii="Times New Roman" w:hAnsi="Times New Roman" w:eastAsia="仿宋_GB2312"/>
          <w:color w:val="000000"/>
          <w:kern w:val="0"/>
          <w:sz w:val="30"/>
          <w:szCs w:val="32"/>
        </w:rPr>
        <w:t>规格书</w:t>
      </w:r>
      <w:r>
        <w:rPr>
          <w:rFonts w:ascii="Times New Roman" w:hAnsi="Times New Roman" w:eastAsia="仿宋_GB2312"/>
          <w:color w:val="000000"/>
          <w:kern w:val="0"/>
          <w:sz w:val="30"/>
          <w:szCs w:val="32"/>
        </w:rPr>
        <w:t>以及反映发包人要求的或其他类似性质的文件的著作权属于发包人，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人可以为实现合同目的而复制、使用此类文件，但不能用于与合同无关的其他事项。未经发包人书面同意，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人不得为了合同以外的目的而复制、使用上述文件或将之提供给任何第三方。</w:t>
      </w:r>
    </w:p>
    <w:p w14:paraId="2881B46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.2 除专用合同条款另有约定外，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人为实施工程所编制的文件的著作权属于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人可因实施工程的运行、调试、维修、改造等目的而复制、使用此类文件，但不能</w:t>
      </w:r>
      <w:r>
        <w:rPr>
          <w:rFonts w:hint="eastAsia" w:ascii="Times New Roman" w:hAnsi="Times New Roman" w:eastAsia="仿宋_GB2312"/>
          <w:color w:val="000000"/>
          <w:kern w:val="0"/>
          <w:sz w:val="30"/>
          <w:szCs w:val="32"/>
        </w:rPr>
        <w:t>擅自修改或</w:t>
      </w:r>
      <w:r>
        <w:rPr>
          <w:rFonts w:ascii="Times New Roman" w:hAnsi="Times New Roman" w:eastAsia="仿宋_GB2312"/>
          <w:color w:val="000000"/>
          <w:kern w:val="0"/>
          <w:sz w:val="30"/>
          <w:szCs w:val="32"/>
        </w:rPr>
        <w:t>用于与合同无关的其他事项。未经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人书面同意，</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人不得为了合同以外的目的而复制、使用上述文件或将之提供给任何第三方。</w:t>
      </w:r>
    </w:p>
    <w:p w14:paraId="77C9F98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.3 合同当事人保证在履行合同过程中不侵犯对方及第三方的知识产权。</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人在</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时，因侵犯他人的专利权或其他知识产权所引起的责任，由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人承担；因发包人提供的</w:t>
      </w:r>
      <w:r>
        <w:rPr>
          <w:rFonts w:hint="eastAsia" w:ascii="Times New Roman" w:hAnsi="Times New Roman" w:eastAsia="仿宋_GB2312"/>
          <w:color w:val="000000"/>
          <w:kern w:val="0"/>
          <w:sz w:val="30"/>
          <w:szCs w:val="32"/>
        </w:rPr>
        <w:t>基础资料</w:t>
      </w:r>
      <w:r>
        <w:rPr>
          <w:rFonts w:ascii="Times New Roman" w:hAnsi="Times New Roman" w:eastAsia="仿宋_GB2312"/>
          <w:color w:val="000000"/>
          <w:kern w:val="0"/>
          <w:sz w:val="30"/>
          <w:szCs w:val="32"/>
        </w:rPr>
        <w:t>导致侵权的，由发包人承担责任。</w:t>
      </w:r>
    </w:p>
    <w:p w14:paraId="43C44CB2">
      <w:pPr>
        <w:ind w:firstLine="600" w:firstLineChars="200"/>
        <w:rPr>
          <w:rFonts w:hint="eastAsia" w:ascii="Times New Roman" w:hAnsi="Times New Roman" w:eastAsia="仿宋_GB2312"/>
          <w:color w:val="000000"/>
          <w:sz w:val="30"/>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.4</w:t>
      </w:r>
      <w:r>
        <w:rPr>
          <w:rFonts w:hint="eastAsia" w:ascii="Times New Roman" w:hAnsi="Times New Roman" w:eastAsia="仿宋_GB2312"/>
          <w:color w:val="000000"/>
          <w:sz w:val="30"/>
          <w:szCs w:val="32"/>
        </w:rPr>
        <w:t xml:space="preserve"> 合同当事人</w:t>
      </w:r>
      <w:r>
        <w:rPr>
          <w:rFonts w:hint="eastAsia" w:ascii="Times New Roman" w:hAnsi="Times New Roman" w:eastAsia="仿宋_GB2312"/>
          <w:color w:val="000000"/>
          <w:sz w:val="30"/>
        </w:rPr>
        <w:t>双方均有权在不损害对方利益和保密约定的前提下，在自己宣传用的印刷品或其他出版物上，或申报奖项时等情形下公布有关项目的文字和图片材料。</w:t>
      </w:r>
    </w:p>
    <w:p w14:paraId="4F4A6029">
      <w:pPr>
        <w:ind w:firstLine="600" w:firstLineChars="200"/>
        <w:rPr>
          <w:rFonts w:ascii="Times New Roman" w:hAnsi="Times New Roman" w:eastAsia="仿宋_GB2312"/>
          <w:sz w:val="30"/>
          <w:szCs w:val="24"/>
        </w:rPr>
      </w:pPr>
      <w:r>
        <w:rPr>
          <w:rFonts w:hint="eastAsia" w:ascii="Times New Roman" w:hAnsi="Times New Roman" w:eastAsia="仿宋_GB2312"/>
          <w:color w:val="000000"/>
          <w:sz w:val="30"/>
        </w:rPr>
        <w:t xml:space="preserve">13.5 </w:t>
      </w:r>
      <w:r>
        <w:rPr>
          <w:rFonts w:ascii="Times New Roman" w:hAnsi="Times New Roman" w:eastAsia="仿宋_GB2312"/>
          <w:color w:val="000000"/>
          <w:sz w:val="30"/>
          <w:szCs w:val="32"/>
        </w:rPr>
        <w:t>除专用合同条款另有约定外，</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人在合同签订前和签订时已确定采用的专利、专有技术的使用费</w:t>
      </w:r>
      <w:r>
        <w:rPr>
          <w:rFonts w:hint="eastAsia" w:ascii="Times New Roman" w:hAnsi="Times New Roman" w:eastAsia="仿宋_GB2312"/>
          <w:color w:val="000000"/>
          <w:sz w:val="30"/>
          <w:szCs w:val="32"/>
        </w:rPr>
        <w:t>应</w:t>
      </w:r>
      <w:r>
        <w:rPr>
          <w:rFonts w:ascii="Times New Roman" w:hAnsi="Times New Roman" w:eastAsia="仿宋_GB2312"/>
          <w:color w:val="000000"/>
          <w:sz w:val="30"/>
          <w:szCs w:val="32"/>
        </w:rPr>
        <w:t>包含在签约合同价中。</w:t>
      </w:r>
    </w:p>
    <w:bookmarkEnd w:id="116"/>
    <w:bookmarkEnd w:id="117"/>
    <w:bookmarkEnd w:id="118"/>
    <w:p w14:paraId="76C00607">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119" w:name="_Toc351203603"/>
      <w:bookmarkStart w:id="120" w:name="_Toc337558820"/>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违约</w:t>
      </w:r>
      <w:bookmarkEnd w:id="119"/>
      <w:r>
        <w:rPr>
          <w:rFonts w:hint="eastAsia" w:ascii="Times New Roman" w:hAnsi="Times New Roman" w:eastAsia="黑体"/>
          <w:b w:val="0"/>
          <w:color w:val="000000"/>
          <w:sz w:val="32"/>
          <w:szCs w:val="32"/>
        </w:rPr>
        <w:t>责任</w:t>
      </w:r>
    </w:p>
    <w:bookmarkEnd w:id="120"/>
    <w:p w14:paraId="46DE5868">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rPr>
      </w:pPr>
      <w:bookmarkStart w:id="121" w:name="_Toc296503129"/>
      <w:bookmarkStart w:id="122" w:name="_Toc296346630"/>
      <w:bookmarkStart w:id="123" w:name="_Toc351203604"/>
      <w:bookmarkStart w:id="124" w:name="_Toc337558821"/>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 xml:space="preserve">.1 </w:t>
      </w:r>
      <w:r>
        <w:rPr>
          <w:rFonts w:hint="eastAsia" w:ascii="黑体" w:hAnsi="黑体" w:eastAsia="黑体"/>
          <w:color w:val="000000"/>
          <w:sz w:val="30"/>
          <w:szCs w:val="32"/>
        </w:rPr>
        <w:t>发</w:t>
      </w:r>
      <w:bookmarkEnd w:id="121"/>
      <w:bookmarkEnd w:id="122"/>
      <w:r>
        <w:rPr>
          <w:rFonts w:hint="eastAsia" w:ascii="黑体" w:hAnsi="黑体" w:eastAsia="黑体"/>
          <w:color w:val="000000"/>
          <w:sz w:val="30"/>
          <w:szCs w:val="32"/>
        </w:rPr>
        <w:t>包人违约</w:t>
      </w:r>
      <w:bookmarkEnd w:id="123"/>
      <w:r>
        <w:rPr>
          <w:rFonts w:hint="eastAsia" w:ascii="黑体" w:hAnsi="黑体" w:eastAsia="黑体"/>
          <w:color w:val="000000"/>
          <w:sz w:val="30"/>
          <w:szCs w:val="32"/>
        </w:rPr>
        <w:t>责任</w:t>
      </w:r>
    </w:p>
    <w:bookmarkEnd w:id="124"/>
    <w:p w14:paraId="17A9D57B">
      <w:pPr>
        <w:ind w:firstLine="600" w:firstLineChars="200"/>
        <w:rPr>
          <w:rFonts w:hint="eastAsia" w:ascii="Times New Roman" w:hAnsi="Times New Roman" w:eastAsia="仿宋_GB2312"/>
          <w:color w:val="000000"/>
          <w:kern w:val="0"/>
          <w:sz w:val="30"/>
          <w:szCs w:val="28"/>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 xml:space="preserve"> </w:t>
      </w:r>
      <w:r>
        <w:rPr>
          <w:rFonts w:hint="eastAsia" w:ascii="Times New Roman" w:hAnsi="Times New Roman" w:eastAsia="仿宋_GB2312"/>
          <w:color w:val="000000"/>
          <w:kern w:val="0"/>
          <w:sz w:val="30"/>
          <w:szCs w:val="28"/>
        </w:rPr>
        <w:t>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22A3A819">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cs="宋体"/>
          <w:color w:val="000000"/>
          <w:kern w:val="0"/>
          <w:sz w:val="30"/>
          <w:szCs w:val="28"/>
        </w:rPr>
        <w:t xml:space="preserve">14.1.2 </w:t>
      </w:r>
      <w:r>
        <w:rPr>
          <w:rFonts w:hint="eastAsia" w:ascii="Times New Roman" w:hAnsi="Times New Roman" w:eastAsia="仿宋_GB2312"/>
          <w:kern w:val="0"/>
          <w:sz w:val="30"/>
          <w:szCs w:val="28"/>
        </w:rPr>
        <w:t>发包人未按专用合同条款附件6</w:t>
      </w:r>
      <w:r>
        <w:rPr>
          <w:rFonts w:hint="eastAsia" w:ascii="Times New Roman" w:hAnsi="Times New Roman" w:eastAsia="仿宋_GB2312"/>
          <w:kern w:val="0"/>
          <w:sz w:val="30"/>
          <w:szCs w:val="28"/>
          <w:lang w:eastAsia="zh-CN"/>
        </w:rPr>
        <w:t>约</w:t>
      </w:r>
      <w:r>
        <w:rPr>
          <w:rFonts w:hint="eastAsia" w:ascii="Times New Roman" w:hAnsi="Times New Roman" w:eastAsia="仿宋_GB2312"/>
          <w:kern w:val="0"/>
          <w:sz w:val="30"/>
          <w:szCs w:val="28"/>
        </w:rPr>
        <w:t>定的金额和期限向设计人支付设计费</w:t>
      </w:r>
      <w:r>
        <w:rPr>
          <w:rFonts w:hint="eastAsia" w:ascii="Times New Roman" w:hAnsi="Times New Roman" w:eastAsia="仿宋_GB2312"/>
          <w:kern w:val="0"/>
          <w:sz w:val="30"/>
          <w:szCs w:val="28"/>
          <w:lang w:eastAsia="zh-CN"/>
        </w:rPr>
        <w:t>的</w:t>
      </w:r>
      <w:r>
        <w:rPr>
          <w:rFonts w:hint="eastAsia" w:ascii="Times New Roman" w:hAnsi="Times New Roman" w:eastAsia="仿宋_GB2312"/>
          <w:kern w:val="0"/>
          <w:sz w:val="30"/>
          <w:szCs w:val="28"/>
        </w:rPr>
        <w:t>，应按专用合同条款约定向设计人支付违约金。</w:t>
      </w:r>
      <w:r>
        <w:rPr>
          <w:rFonts w:hint="eastAsia" w:ascii="Times New Roman" w:hAnsi="Times New Roman" w:eastAsia="仿宋_GB2312"/>
          <w:kern w:val="0"/>
          <w:sz w:val="30"/>
        </w:rPr>
        <w:t>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2DE7FE48">
      <w:pPr>
        <w:ind w:firstLine="600" w:firstLineChars="200"/>
        <w:rPr>
          <w:rFonts w:hint="eastAsia" w:ascii="Times New Roman" w:hAnsi="Times New Roman" w:eastAsia="仿宋_GB2312"/>
          <w:color w:val="000000"/>
          <w:kern w:val="0"/>
          <w:sz w:val="30"/>
          <w:szCs w:val="28"/>
        </w:rPr>
      </w:pPr>
      <w:r>
        <w:rPr>
          <w:rFonts w:hint="eastAsia" w:ascii="Times New Roman" w:hAnsi="Times New Roman" w:eastAsia="仿宋_GB2312"/>
          <w:color w:val="000000"/>
          <w:kern w:val="0"/>
          <w:sz w:val="30"/>
          <w:szCs w:val="28"/>
        </w:rPr>
        <w:t>14.1.3 发包人的上级或设计审批部门对设计文件不进行审批或本合同工程停建、缓建，发包人应在事件发生之日起15天内按本合同第16条</w:t>
      </w:r>
      <w:r>
        <w:rPr>
          <w:rFonts w:hint="eastAsia" w:ascii="Times New Roman" w:hAnsi="Times New Roman" w:eastAsia="仿宋_GB2312"/>
          <w:sz w:val="30"/>
          <w:szCs w:val="21"/>
        </w:rPr>
        <w:t>〔合同解除〕</w:t>
      </w:r>
      <w:r>
        <w:rPr>
          <w:rFonts w:hint="eastAsia" w:ascii="Times New Roman" w:hAnsi="Times New Roman" w:eastAsia="仿宋_GB2312"/>
          <w:color w:val="000000"/>
          <w:kern w:val="0"/>
          <w:sz w:val="30"/>
          <w:szCs w:val="28"/>
        </w:rPr>
        <w:t>的约定向设计人结算并支付设计费。</w:t>
      </w:r>
    </w:p>
    <w:p w14:paraId="70288C14">
      <w:pPr>
        <w:ind w:firstLine="600" w:firstLineChars="200"/>
        <w:rPr>
          <w:rFonts w:hint="eastAsia" w:ascii="Times New Roman" w:hAnsi="Times New Roman" w:eastAsia="仿宋_GB2312"/>
          <w:kern w:val="0"/>
          <w:sz w:val="30"/>
        </w:rPr>
      </w:pPr>
      <w:r>
        <w:rPr>
          <w:rFonts w:hint="eastAsia" w:ascii="Times New Roman" w:hAnsi="Times New Roman" w:eastAsia="仿宋_GB2312"/>
          <w:color w:val="000000"/>
          <w:kern w:val="0"/>
          <w:sz w:val="30"/>
          <w:szCs w:val="28"/>
        </w:rPr>
        <w:t xml:space="preserve">14.1.4 </w:t>
      </w:r>
      <w:r>
        <w:rPr>
          <w:rFonts w:hint="eastAsia" w:ascii="Times New Roman" w:hAnsi="Times New Roman" w:eastAsia="仿宋_GB2312"/>
          <w:kern w:val="0"/>
          <w:sz w:val="30"/>
        </w:rPr>
        <w:t>发包人</w:t>
      </w:r>
      <w:r>
        <w:rPr>
          <w:rFonts w:ascii="Times New Roman" w:hAnsi="Times New Roman" w:eastAsia="仿宋_GB2312"/>
          <w:kern w:val="0"/>
          <w:sz w:val="30"/>
        </w:rPr>
        <w:t>擅自将</w:t>
      </w:r>
      <w:r>
        <w:rPr>
          <w:rFonts w:hint="eastAsia" w:ascii="Times New Roman" w:hAnsi="Times New Roman" w:eastAsia="仿宋_GB2312"/>
          <w:kern w:val="0"/>
          <w:sz w:val="30"/>
        </w:rPr>
        <w:t>设计人</w:t>
      </w:r>
      <w:r>
        <w:rPr>
          <w:rFonts w:ascii="Times New Roman" w:hAnsi="Times New Roman" w:eastAsia="仿宋_GB2312"/>
          <w:kern w:val="0"/>
          <w:sz w:val="30"/>
        </w:rPr>
        <w:t>的设计文件</w:t>
      </w:r>
      <w:r>
        <w:rPr>
          <w:rFonts w:hint="eastAsia" w:ascii="Times New Roman" w:hAnsi="Times New Roman" w:eastAsia="仿宋_GB2312"/>
          <w:kern w:val="0"/>
          <w:sz w:val="30"/>
        </w:rPr>
        <w:t>用于</w:t>
      </w:r>
      <w:r>
        <w:rPr>
          <w:rFonts w:ascii="Times New Roman" w:hAnsi="Times New Roman" w:eastAsia="仿宋_GB2312"/>
          <w:kern w:val="0"/>
          <w:sz w:val="30"/>
        </w:rPr>
        <w:t>本工程以外的</w:t>
      </w:r>
      <w:r>
        <w:rPr>
          <w:rFonts w:hint="eastAsia" w:ascii="Times New Roman" w:hAnsi="Times New Roman" w:eastAsia="仿宋_GB2312"/>
          <w:kern w:val="0"/>
          <w:sz w:val="30"/>
        </w:rPr>
        <w:t>工程或交</w:t>
      </w:r>
      <w:r>
        <w:rPr>
          <w:rFonts w:ascii="Times New Roman" w:hAnsi="Times New Roman" w:eastAsia="仿宋_GB2312"/>
          <w:kern w:val="0"/>
          <w:sz w:val="30"/>
        </w:rPr>
        <w:t>第三方使用时，应承担</w:t>
      </w:r>
      <w:r>
        <w:rPr>
          <w:rFonts w:hint="eastAsia" w:ascii="Times New Roman" w:hAnsi="Times New Roman" w:eastAsia="仿宋_GB2312"/>
          <w:kern w:val="0"/>
          <w:sz w:val="30"/>
        </w:rPr>
        <w:t>相应法律</w:t>
      </w:r>
      <w:r>
        <w:rPr>
          <w:rFonts w:ascii="Times New Roman" w:hAnsi="Times New Roman" w:eastAsia="仿宋_GB2312"/>
          <w:kern w:val="0"/>
          <w:sz w:val="30"/>
        </w:rPr>
        <w:t>责任</w:t>
      </w:r>
      <w:r>
        <w:rPr>
          <w:rFonts w:hint="eastAsia" w:ascii="Times New Roman" w:hAnsi="Times New Roman" w:eastAsia="仿宋_GB2312"/>
          <w:kern w:val="0"/>
          <w:sz w:val="30"/>
        </w:rPr>
        <w:t>，并应赔偿设计人因此遭受的损失</w:t>
      </w:r>
      <w:r>
        <w:rPr>
          <w:rFonts w:ascii="Times New Roman" w:hAnsi="Times New Roman" w:eastAsia="仿宋_GB2312"/>
          <w:kern w:val="0"/>
          <w:sz w:val="30"/>
        </w:rPr>
        <w:t>。</w:t>
      </w:r>
    </w:p>
    <w:p w14:paraId="3935292C">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bookmarkStart w:id="125" w:name="_Toc351203605"/>
      <w:bookmarkStart w:id="126" w:name="_Toc296346632"/>
      <w:bookmarkStart w:id="127" w:name="_Toc337558822"/>
      <w:bookmarkStart w:id="128" w:name="_Toc296503131"/>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4</w:t>
      </w:r>
      <w:r>
        <w:rPr>
          <w:rFonts w:ascii="Times New Roman" w:hAnsi="Times New Roman" w:eastAsia="仿宋_GB2312"/>
          <w:b w:val="0"/>
          <w:bCs w:val="0"/>
          <w:kern w:val="0"/>
          <w:sz w:val="30"/>
          <w:szCs w:val="32"/>
        </w:rPr>
        <w:t xml:space="preserve">.2 </w:t>
      </w:r>
      <w:r>
        <w:rPr>
          <w:rFonts w:hint="eastAsia" w:ascii="黑体" w:hAnsi="黑体" w:eastAsia="黑体"/>
          <w:b w:val="0"/>
          <w:bCs w:val="0"/>
          <w:kern w:val="0"/>
          <w:sz w:val="30"/>
          <w:szCs w:val="32"/>
        </w:rPr>
        <w:t>设计人违约</w:t>
      </w:r>
      <w:bookmarkEnd w:id="125"/>
      <w:r>
        <w:rPr>
          <w:rFonts w:hint="eastAsia" w:ascii="黑体" w:hAnsi="黑体" w:eastAsia="黑体"/>
          <w:b w:val="0"/>
          <w:bCs w:val="0"/>
          <w:kern w:val="0"/>
          <w:sz w:val="30"/>
          <w:szCs w:val="32"/>
        </w:rPr>
        <w:t>责任</w:t>
      </w:r>
    </w:p>
    <w:bookmarkEnd w:id="126"/>
    <w:bookmarkEnd w:id="127"/>
    <w:bookmarkEnd w:id="128"/>
    <w:p w14:paraId="2569E64A">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32"/>
        </w:rPr>
        <w:t>14.2.</w:t>
      </w:r>
      <w:r>
        <w:rPr>
          <w:rFonts w:hint="eastAsia" w:ascii="Times New Roman" w:hAnsi="Times New Roman" w:eastAsia="仿宋_GB2312"/>
          <w:kern w:val="0"/>
          <w:sz w:val="30"/>
          <w:szCs w:val="28"/>
        </w:rPr>
        <w:t>1 合同生效后，设计人因自身原因要求终止或解除合同，设计人应按发包人已支付的定金金额双倍返还给发包人或设计人按照专用合同条款的约定向发包人支付违约金。</w:t>
      </w:r>
    </w:p>
    <w:p w14:paraId="064C7E3D">
      <w:pPr>
        <w:ind w:firstLine="600" w:firstLineChars="200"/>
        <w:rPr>
          <w:rFonts w:hint="eastAsia" w:ascii="Times New Roman" w:hAnsi="Times New Roman" w:eastAsia="仿宋_GB2312" w:cs="宋体"/>
          <w:kern w:val="0"/>
          <w:sz w:val="30"/>
          <w:szCs w:val="28"/>
        </w:rPr>
      </w:pPr>
      <w:r>
        <w:rPr>
          <w:rFonts w:hint="eastAsia" w:ascii="Times New Roman" w:hAnsi="Times New Roman" w:eastAsia="仿宋_GB2312"/>
          <w:kern w:val="0"/>
          <w:sz w:val="30"/>
          <w:szCs w:val="28"/>
        </w:rPr>
        <w:t>14.2.2 由于设计人原因，未按专用合同条款附件3</w:t>
      </w:r>
      <w:r>
        <w:rPr>
          <w:rFonts w:hint="eastAsia" w:ascii="Times New Roman" w:hAnsi="Times New Roman" w:eastAsia="仿宋_GB2312"/>
          <w:kern w:val="0"/>
          <w:sz w:val="30"/>
          <w:szCs w:val="28"/>
          <w:lang w:eastAsia="zh-CN"/>
        </w:rPr>
        <w:t>约</w:t>
      </w:r>
      <w:r>
        <w:rPr>
          <w:rFonts w:hint="eastAsia" w:ascii="Times New Roman" w:hAnsi="Times New Roman" w:eastAsia="仿宋_GB2312"/>
          <w:kern w:val="0"/>
          <w:sz w:val="30"/>
          <w:szCs w:val="28"/>
        </w:rPr>
        <w:t>定的时间交付工程设计文件的，应按专用合同条款的约定向发包人支付违约金，前述违约金经双方确认后可在发包人应付设计费中扣减。</w:t>
      </w:r>
    </w:p>
    <w:p w14:paraId="6825CAE4">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18F1534D">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14.2.4 设计人未经发包人同意擅自对工程设计进行分包的，发包人有权要求设计人解除未经发包人同意的设计分包合同，设计人应当按照专用合同条款的约定承担违约责任。</w:t>
      </w:r>
    </w:p>
    <w:p w14:paraId="6ACCF975">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129" w:name="_Toc351203607"/>
      <w:bookmarkStart w:id="130" w:name="_Toc296346617"/>
      <w:bookmarkStart w:id="131" w:name="_Toc337558823"/>
      <w:bookmarkStart w:id="132" w:name="_Toc296503116"/>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不可抗力</w:t>
      </w:r>
      <w:bookmarkEnd w:id="129"/>
      <w:r>
        <w:rPr>
          <w:rFonts w:ascii="Times New Roman" w:hAnsi="Times New Roman" w:eastAsia="黑体"/>
          <w:b w:val="0"/>
          <w:color w:val="000000"/>
          <w:sz w:val="32"/>
          <w:szCs w:val="32"/>
        </w:rPr>
        <w:t xml:space="preserve"> </w:t>
      </w:r>
      <w:bookmarkEnd w:id="130"/>
      <w:bookmarkEnd w:id="131"/>
      <w:bookmarkEnd w:id="132"/>
    </w:p>
    <w:p w14:paraId="062BC966">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仿宋_GB2312"/>
          <w:b w:val="0"/>
          <w:bCs w:val="0"/>
          <w:kern w:val="0"/>
          <w:sz w:val="30"/>
          <w:szCs w:val="32"/>
        </w:rPr>
      </w:pPr>
      <w:bookmarkStart w:id="133" w:name="_Toc351203608"/>
      <w:bookmarkStart w:id="134" w:name="_Toc337558824"/>
      <w:bookmarkStart w:id="135" w:name="_Toc296503117"/>
      <w:bookmarkStart w:id="136" w:name="_Toc296346618"/>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.1 </w:t>
      </w:r>
      <w:r>
        <w:rPr>
          <w:rFonts w:hint="eastAsia" w:ascii="黑体" w:hAnsi="黑体" w:eastAsia="黑体"/>
          <w:b w:val="0"/>
          <w:bCs w:val="0"/>
          <w:kern w:val="0"/>
          <w:sz w:val="30"/>
          <w:szCs w:val="32"/>
        </w:rPr>
        <w:t>不可抗力的确认</w:t>
      </w:r>
      <w:bookmarkEnd w:id="133"/>
    </w:p>
    <w:bookmarkEnd w:id="134"/>
    <w:bookmarkEnd w:id="135"/>
    <w:bookmarkEnd w:id="136"/>
    <w:p w14:paraId="7983692A">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664E2691">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rPr>
      </w:pPr>
      <w:r>
        <w:rPr>
          <w:rFonts w:ascii="Times New Roman" w:hAnsi="Times New Roman" w:eastAsia="仿宋_GB2312"/>
          <w:kern w:val="0"/>
          <w:sz w:val="30"/>
          <w:szCs w:val="32"/>
        </w:rPr>
        <w:t>不可抗力发生后，发包人和</w:t>
      </w:r>
      <w:r>
        <w:rPr>
          <w:rFonts w:hint="eastAsia" w:ascii="Times New Roman" w:hAnsi="Times New Roman" w:eastAsia="仿宋_GB2312"/>
          <w:kern w:val="0"/>
          <w:sz w:val="30"/>
          <w:szCs w:val="32"/>
        </w:rPr>
        <w:t>设计</w:t>
      </w:r>
      <w:r>
        <w:rPr>
          <w:rFonts w:ascii="Times New Roman" w:hAnsi="Times New Roman" w:eastAsia="仿宋_GB2312"/>
          <w:kern w:val="0"/>
          <w:sz w:val="30"/>
          <w:szCs w:val="32"/>
        </w:rPr>
        <w:t>人应收集证明不可抗力发生及不可抗力造成损失的证据，并及时认真统计所造成的损失。合同当事人对是否属于不可抗力或其损失发生争议时，按第</w:t>
      </w:r>
      <w:r>
        <w:rPr>
          <w:rFonts w:hint="eastAsia" w:ascii="Times New Roman" w:hAnsi="Times New Roman" w:eastAsia="仿宋_GB2312"/>
          <w:kern w:val="0"/>
          <w:sz w:val="30"/>
          <w:szCs w:val="32"/>
        </w:rPr>
        <w:t>17</w:t>
      </w:r>
      <w:r>
        <w:rPr>
          <w:rFonts w:ascii="Times New Roman" w:hAnsi="Times New Roman" w:eastAsia="仿宋_GB2312"/>
          <w:kern w:val="0"/>
          <w:sz w:val="30"/>
          <w:szCs w:val="32"/>
        </w:rPr>
        <w:t>条</w:t>
      </w:r>
      <w:r>
        <w:rPr>
          <w:rFonts w:hint="eastAsia" w:ascii="Times New Roman" w:hAnsi="Times New Roman" w:eastAsia="仿宋_GB2312"/>
          <w:kern w:val="0"/>
          <w:sz w:val="30"/>
          <w:szCs w:val="32"/>
        </w:rPr>
        <w:t>〔</w:t>
      </w:r>
      <w:r>
        <w:rPr>
          <w:rFonts w:ascii="Times New Roman" w:hAnsi="Times New Roman" w:eastAsia="仿宋_GB2312"/>
          <w:kern w:val="0"/>
          <w:sz w:val="30"/>
          <w:szCs w:val="32"/>
        </w:rPr>
        <w:t>争议解决</w:t>
      </w:r>
      <w:r>
        <w:rPr>
          <w:rFonts w:hint="eastAsia" w:ascii="Times New Roman" w:hAnsi="Times New Roman" w:eastAsia="仿宋_GB2312"/>
          <w:kern w:val="0"/>
          <w:sz w:val="30"/>
          <w:szCs w:val="32"/>
        </w:rPr>
        <w:t>〕</w:t>
      </w:r>
      <w:r>
        <w:rPr>
          <w:rFonts w:ascii="Times New Roman" w:hAnsi="Times New Roman" w:eastAsia="仿宋_GB2312"/>
          <w:kern w:val="0"/>
          <w:sz w:val="30"/>
          <w:szCs w:val="32"/>
        </w:rPr>
        <w:t>的约定处理。</w:t>
      </w:r>
    </w:p>
    <w:p w14:paraId="0C037C17">
      <w:pPr>
        <w:pStyle w:val="6"/>
        <w:spacing w:before="120" w:beforeLines="0" w:after="120" w:afterLines="0" w:line="360" w:lineRule="auto"/>
        <w:ind w:firstLine="600" w:firstLineChars="200"/>
        <w:rPr>
          <w:rFonts w:ascii="Times New Roman" w:hAnsi="Times New Roman" w:eastAsia="仿宋_GB2312"/>
          <w:b w:val="0"/>
          <w:bCs w:val="0"/>
          <w:kern w:val="0"/>
          <w:sz w:val="30"/>
          <w:szCs w:val="32"/>
        </w:rPr>
      </w:pPr>
      <w:bookmarkStart w:id="137" w:name="_Toc351203609"/>
      <w:bookmarkStart w:id="138" w:name="_Toc296503118"/>
      <w:bookmarkStart w:id="139" w:name="_Toc296346619"/>
      <w:bookmarkStart w:id="140" w:name="_Toc337558825"/>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.2 </w:t>
      </w:r>
      <w:r>
        <w:rPr>
          <w:rFonts w:hint="eastAsia" w:ascii="黑体" w:hAnsi="黑体" w:eastAsia="黑体"/>
          <w:b w:val="0"/>
          <w:bCs w:val="0"/>
          <w:kern w:val="0"/>
          <w:sz w:val="30"/>
          <w:szCs w:val="32"/>
        </w:rPr>
        <w:t>不可抗力的通知</w:t>
      </w:r>
      <w:bookmarkEnd w:id="137"/>
    </w:p>
    <w:bookmarkEnd w:id="138"/>
    <w:bookmarkEnd w:id="139"/>
    <w:bookmarkEnd w:id="140"/>
    <w:p w14:paraId="2D0D2D1B">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hint="eastAsia" w:ascii="Times New Roman" w:hAnsi="Times New Roman" w:eastAsia="仿宋_GB2312"/>
          <w:kern w:val="0"/>
          <w:sz w:val="30"/>
          <w:szCs w:val="32"/>
        </w:rPr>
        <w:t>合同</w:t>
      </w:r>
      <w:r>
        <w:rPr>
          <w:rFonts w:ascii="Times New Roman" w:hAnsi="Times New Roman" w:eastAsia="仿宋_GB2312"/>
          <w:kern w:val="0"/>
          <w:sz w:val="30"/>
          <w:szCs w:val="32"/>
        </w:rPr>
        <w:t>一方当事人遇到不可抗力事件，使其履行合同义务受到阻碍时，应立即通知合同另一方当事人，书面说明不可抗力和受阻碍的详细情况，并</w:t>
      </w:r>
      <w:r>
        <w:rPr>
          <w:rFonts w:hint="eastAsia" w:ascii="Times New Roman" w:hAnsi="Times New Roman" w:eastAsia="仿宋_GB2312"/>
          <w:kern w:val="0"/>
          <w:sz w:val="30"/>
          <w:szCs w:val="32"/>
        </w:rPr>
        <w:t>在合理期限内</w:t>
      </w:r>
      <w:r>
        <w:rPr>
          <w:rFonts w:ascii="Times New Roman" w:hAnsi="Times New Roman" w:eastAsia="仿宋_GB2312"/>
          <w:kern w:val="0"/>
          <w:sz w:val="30"/>
          <w:szCs w:val="32"/>
        </w:rPr>
        <w:t>提供必要的证明。</w:t>
      </w:r>
    </w:p>
    <w:p w14:paraId="2EF64003">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rPr>
      </w:pPr>
      <w:r>
        <w:rPr>
          <w:rFonts w:ascii="Times New Roman" w:hAnsi="Times New Roman" w:eastAsia="仿宋_GB2312"/>
          <w:kern w:val="0"/>
          <w:sz w:val="30"/>
          <w:szCs w:val="32"/>
        </w:rPr>
        <w:t>不可抗力持续发生的，合同一方当事人应及时向合同另一方当事人提交中间报告，说明不可抗力和履行合同受阻的情况，并于不可抗力事件结束后28天内提交最终报告及有关资料。</w:t>
      </w:r>
    </w:p>
    <w:p w14:paraId="29133349">
      <w:pPr>
        <w:pStyle w:val="6"/>
        <w:spacing w:before="120" w:beforeLines="0" w:after="120" w:afterLines="0" w:line="360" w:lineRule="auto"/>
        <w:ind w:firstLine="600" w:firstLineChars="200"/>
        <w:rPr>
          <w:rFonts w:hint="eastAsia" w:ascii="黑体" w:hAnsi="黑体" w:eastAsia="黑体"/>
          <w:b w:val="0"/>
          <w:bCs w:val="0"/>
          <w:kern w:val="0"/>
          <w:sz w:val="30"/>
          <w:szCs w:val="32"/>
        </w:rPr>
      </w:pPr>
      <w:bookmarkStart w:id="141" w:name="_Toc351203610"/>
      <w:bookmarkStart w:id="142" w:name="_Toc296503119"/>
      <w:bookmarkStart w:id="143" w:name="_Toc337558826"/>
      <w:bookmarkStart w:id="144" w:name="_Toc296346620"/>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.3 </w:t>
      </w:r>
      <w:r>
        <w:rPr>
          <w:rFonts w:hint="eastAsia" w:ascii="黑体" w:hAnsi="黑体" w:eastAsia="黑体"/>
          <w:b w:val="0"/>
          <w:bCs w:val="0"/>
          <w:kern w:val="0"/>
          <w:sz w:val="30"/>
          <w:szCs w:val="32"/>
        </w:rPr>
        <w:t>不可抗力后果的承担</w:t>
      </w:r>
      <w:bookmarkEnd w:id="141"/>
    </w:p>
    <w:bookmarkEnd w:id="142"/>
    <w:bookmarkEnd w:id="143"/>
    <w:bookmarkEnd w:id="144"/>
    <w:p w14:paraId="6F4C9CB6">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hint="eastAsia" w:ascii="Times New Roman" w:hAnsi="Times New Roman" w:eastAsia="仿宋_GB2312"/>
          <w:kern w:val="0"/>
          <w:sz w:val="30"/>
          <w:szCs w:val="32"/>
        </w:rPr>
        <w:t>不可抗力引起的后果及造成的损失由合同当事人按照法律规定及合同约定各自承担。</w:t>
      </w:r>
      <w:r>
        <w:rPr>
          <w:rFonts w:ascii="Times New Roman" w:hAnsi="Times New Roman" w:eastAsia="仿宋_GB2312"/>
          <w:kern w:val="0"/>
          <w:sz w:val="30"/>
          <w:szCs w:val="32"/>
        </w:rPr>
        <w:t>不可抗力发生前已完</w:t>
      </w:r>
      <w:r>
        <w:rPr>
          <w:rFonts w:hint="eastAsia" w:ascii="Times New Roman" w:hAnsi="Times New Roman" w:eastAsia="仿宋_GB2312"/>
          <w:kern w:val="0"/>
          <w:sz w:val="30"/>
          <w:szCs w:val="32"/>
        </w:rPr>
        <w:t>成的</w:t>
      </w:r>
      <w:r>
        <w:rPr>
          <w:rFonts w:ascii="Times New Roman" w:hAnsi="Times New Roman" w:eastAsia="仿宋_GB2312"/>
          <w:kern w:val="0"/>
          <w:sz w:val="30"/>
          <w:szCs w:val="32"/>
        </w:rPr>
        <w:t>工程</w:t>
      </w:r>
      <w:r>
        <w:rPr>
          <w:rFonts w:hint="eastAsia" w:ascii="Times New Roman" w:hAnsi="Times New Roman" w:eastAsia="仿宋_GB2312"/>
          <w:kern w:val="0"/>
          <w:sz w:val="30"/>
          <w:szCs w:val="32"/>
        </w:rPr>
        <w:t>设计</w:t>
      </w:r>
      <w:r>
        <w:rPr>
          <w:rFonts w:ascii="Times New Roman" w:hAnsi="Times New Roman" w:eastAsia="仿宋_GB2312"/>
          <w:kern w:val="0"/>
          <w:sz w:val="30"/>
          <w:szCs w:val="32"/>
        </w:rPr>
        <w:t>应当按照合同约定进行</w:t>
      </w:r>
      <w:r>
        <w:rPr>
          <w:rFonts w:hint="eastAsia" w:ascii="Times New Roman" w:hAnsi="Times New Roman" w:eastAsia="仿宋_GB2312"/>
          <w:kern w:val="0"/>
          <w:sz w:val="30"/>
          <w:szCs w:val="32"/>
        </w:rPr>
        <w:t>支付</w:t>
      </w:r>
      <w:r>
        <w:rPr>
          <w:rFonts w:ascii="Times New Roman" w:hAnsi="Times New Roman" w:eastAsia="仿宋_GB2312"/>
          <w:kern w:val="0"/>
          <w:sz w:val="30"/>
          <w:szCs w:val="32"/>
        </w:rPr>
        <w:t>。</w:t>
      </w:r>
    </w:p>
    <w:p w14:paraId="2DD17613">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不可抗力发生后，合同当事人均应采取措施尽量避免和减少损失的扩大，任何一方当事人没有采取有效措施导致损失扩大的，应对扩大的损失承担责任。</w:t>
      </w:r>
    </w:p>
    <w:p w14:paraId="2555ABEC">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因合同一方迟延履行合同义务，在迟延履行期间遭遇不可抗力的，不免除其违约责任。</w:t>
      </w:r>
    </w:p>
    <w:p w14:paraId="590C1D44">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16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合同解除</w:t>
      </w:r>
    </w:p>
    <w:p w14:paraId="493C05AB">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 xml:space="preserve"> 发包人与设计人协商一致，可以解除合同。</w:t>
      </w:r>
    </w:p>
    <w:p w14:paraId="07605E89">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.2</w:t>
      </w:r>
      <w:r>
        <w:rPr>
          <w:rFonts w:hint="eastAsia" w:ascii="Times New Roman" w:hAnsi="Times New Roman" w:eastAsia="仿宋_GB2312" w:cs="Courier New"/>
          <w:color w:val="000000"/>
          <w:sz w:val="30"/>
          <w:szCs w:val="21"/>
        </w:rPr>
        <w:t xml:space="preserve"> 有下列情形之一的</w:t>
      </w:r>
      <w:r>
        <w:rPr>
          <w:rFonts w:hint="eastAsia" w:ascii="Times New Roman" w:hAnsi="Times New Roman" w:eastAsia="仿宋_GB2312" w:cs="Courier New"/>
          <w:color w:val="000000"/>
          <w:sz w:val="30"/>
          <w:szCs w:val="21"/>
          <w:lang w:eastAsia="zh-CN"/>
        </w:rPr>
        <w:t>，合同当事人一方或双方</w:t>
      </w:r>
      <w:r>
        <w:rPr>
          <w:rFonts w:hint="eastAsia" w:ascii="Times New Roman" w:hAnsi="Times New Roman" w:eastAsia="仿宋_GB2312" w:cs="Courier New"/>
          <w:color w:val="000000"/>
          <w:sz w:val="30"/>
          <w:szCs w:val="21"/>
        </w:rPr>
        <w:t>可以解除合同：</w:t>
      </w:r>
    </w:p>
    <w:p w14:paraId="628FA8E8">
      <w:pPr>
        <w:ind w:firstLine="600" w:firstLineChars="200"/>
        <w:rPr>
          <w:rFonts w:hint="eastAsia" w:ascii="仿宋_GB2312" w:hAnsi="仿宋_GB2312" w:eastAsia="仿宋_GB2312" w:cs="Courier New"/>
          <w:color w:val="000000"/>
          <w:sz w:val="30"/>
          <w:szCs w:val="21"/>
        </w:rPr>
      </w:pPr>
      <w:r>
        <w:rPr>
          <w:rFonts w:hint="eastAsia" w:ascii="Times New Roman" w:hAnsi="Times New Roman" w:eastAsia="仿宋_GB2312" w:cs="Courier New"/>
          <w:color w:val="000000"/>
          <w:sz w:val="30"/>
          <w:szCs w:val="21"/>
        </w:rPr>
        <w:t>（1）</w:t>
      </w:r>
      <w:r>
        <w:rPr>
          <w:rFonts w:hint="eastAsia" w:ascii="仿宋_GB2312" w:hAnsi="仿宋_GB2312" w:eastAsia="仿宋_GB2312" w:cs="Courier New"/>
          <w:color w:val="000000"/>
          <w:sz w:val="30"/>
          <w:szCs w:val="21"/>
        </w:rPr>
        <w:t>设计人工程设计文件存在重大质量问题</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经发包人催告后</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在合理期限内修改后仍不能满足国家现行深度要求或不能达到合同约定的设计质量要求的</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发包人可以解除合同</w:t>
      </w:r>
      <w:r>
        <w:rPr>
          <w:rFonts w:hint="eastAsia" w:ascii="仿宋_GB2312" w:hAnsi="仿宋_GB2312" w:eastAsia="仿宋_GB2312" w:cs="Courier New"/>
          <w:color w:val="000000"/>
          <w:sz w:val="30"/>
          <w:szCs w:val="21"/>
          <w:lang w:eastAsia="zh-CN"/>
        </w:rPr>
        <w:t>；</w:t>
      </w:r>
    </w:p>
    <w:p w14:paraId="6D72B115">
      <w:pPr>
        <w:ind w:firstLine="600" w:firstLineChars="200"/>
        <w:rPr>
          <w:rFonts w:hint="eastAsia" w:ascii="仿宋_GB2312" w:hAnsi="仿宋_GB2312" w:eastAsia="仿宋_GB2312" w:cs="Courier New"/>
          <w:color w:val="000000"/>
          <w:sz w:val="30"/>
          <w:szCs w:val="21"/>
        </w:rPr>
      </w:pPr>
      <w:r>
        <w:rPr>
          <w:rFonts w:hint="eastAsia" w:ascii="Times New Roman" w:hAnsi="Times New Roman" w:eastAsia="仿宋_GB2312" w:cs="Courier New"/>
          <w:color w:val="000000"/>
          <w:sz w:val="30"/>
          <w:szCs w:val="21"/>
        </w:rPr>
        <w:t>（2）</w:t>
      </w:r>
      <w:r>
        <w:rPr>
          <w:rFonts w:hint="eastAsia" w:ascii="仿宋_GB2312" w:hAnsi="仿宋_GB2312" w:eastAsia="仿宋_GB2312" w:cs="Courier New"/>
          <w:color w:val="000000"/>
          <w:sz w:val="30"/>
          <w:szCs w:val="21"/>
        </w:rPr>
        <w:t>发包人未按合同约定支付设计费用</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经设计人催告后</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在</w:t>
      </w:r>
      <w:r>
        <w:rPr>
          <w:rFonts w:hint="default" w:ascii="Times New Roman" w:hAnsi="Times New Roman" w:eastAsia="仿宋_GB2312" w:cs="Times New Roman"/>
          <w:color w:val="000000"/>
          <w:sz w:val="30"/>
          <w:szCs w:val="21"/>
        </w:rPr>
        <w:t>30</w:t>
      </w:r>
      <w:r>
        <w:rPr>
          <w:rFonts w:hint="eastAsia" w:ascii="仿宋_GB2312" w:hAnsi="仿宋_GB2312" w:eastAsia="仿宋_GB2312" w:cs="Courier New"/>
          <w:color w:val="000000"/>
          <w:sz w:val="30"/>
          <w:szCs w:val="21"/>
        </w:rPr>
        <w:t>天内仍未支付的</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设计人可以解除合同</w:t>
      </w:r>
      <w:r>
        <w:rPr>
          <w:rFonts w:hint="eastAsia" w:ascii="仿宋_GB2312" w:hAnsi="仿宋_GB2312" w:eastAsia="仿宋_GB2312" w:cs="Courier New"/>
          <w:color w:val="000000"/>
          <w:sz w:val="30"/>
          <w:szCs w:val="21"/>
          <w:lang w:eastAsia="zh-CN"/>
        </w:rPr>
        <w:t>；</w:t>
      </w:r>
    </w:p>
    <w:p w14:paraId="73BEF4C2">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（3）暂停设计期限已连续超过180天，专用合同条款另有约定的除外；</w:t>
      </w:r>
    </w:p>
    <w:p w14:paraId="4CF8C748">
      <w:pPr>
        <w:ind w:firstLine="600" w:firstLineChars="200"/>
        <w:rPr>
          <w:rFonts w:hint="eastAsia"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（4）因不可抗力致使合同无法履行；</w:t>
      </w:r>
    </w:p>
    <w:p w14:paraId="6351BFA4">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（5）因一方违约致使合同无法实际履行或实际履行已无必要；</w:t>
      </w:r>
    </w:p>
    <w:p w14:paraId="42D6F7FE">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（6）因本工程项目条件发生重大变化，使合同无法继续履行。</w:t>
      </w:r>
    </w:p>
    <w:p w14:paraId="07F0365D">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w:t>
      </w:r>
      <w:r>
        <w:rPr>
          <w:rFonts w:hint="eastAsia" w:ascii="Times New Roman" w:hAnsi="Times New Roman" w:eastAsia="仿宋_GB2312" w:cs="Courier New"/>
          <w:color w:val="000000"/>
          <w:sz w:val="30"/>
          <w:szCs w:val="21"/>
        </w:rPr>
        <w:t>3 任何一方因故需解除合同时，应提前30天书面通知对方，对合同中的遗留问题应取得一致意见并形成书面协议。</w:t>
      </w:r>
    </w:p>
    <w:p w14:paraId="3EADF625">
      <w:pPr>
        <w:ind w:firstLine="600" w:firstLineChars="200"/>
        <w:rPr>
          <w:rFonts w:hint="eastAsia"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w:t>
      </w:r>
      <w:r>
        <w:rPr>
          <w:rFonts w:hint="eastAsia" w:ascii="Times New Roman" w:hAnsi="Times New Roman" w:eastAsia="仿宋_GB2312" w:cs="Courier New"/>
          <w:color w:val="000000"/>
          <w:sz w:val="30"/>
          <w:szCs w:val="21"/>
        </w:rPr>
        <w:t>4 合同解除后，发包人除应按</w:t>
      </w:r>
      <w:r>
        <w:rPr>
          <w:rFonts w:hint="eastAsia" w:ascii="Times New Roman" w:hAnsi="Times New Roman" w:eastAsia="仿宋_GB2312" w:cs="Courier New"/>
          <w:color w:val="000000"/>
          <w:sz w:val="30"/>
          <w:szCs w:val="21"/>
          <w:lang w:eastAsia="zh-CN"/>
        </w:rPr>
        <w:t>第</w:t>
      </w:r>
      <w:r>
        <w:rPr>
          <w:rFonts w:hint="eastAsia" w:ascii="Times New Roman" w:hAnsi="Times New Roman" w:eastAsia="仿宋_GB2312" w:cs="Courier New"/>
          <w:color w:val="000000"/>
          <w:sz w:val="30"/>
          <w:szCs w:val="21"/>
        </w:rPr>
        <w:t>14.1.1</w:t>
      </w:r>
      <w:r>
        <w:rPr>
          <w:rFonts w:hint="eastAsia" w:ascii="Times New Roman" w:hAnsi="Times New Roman" w:eastAsia="仿宋_GB2312" w:cs="Courier New"/>
          <w:color w:val="000000"/>
          <w:sz w:val="30"/>
          <w:szCs w:val="21"/>
          <w:lang w:eastAsia="zh-CN"/>
        </w:rPr>
        <w:t>项</w:t>
      </w:r>
      <w:r>
        <w:rPr>
          <w:rFonts w:hint="eastAsia" w:ascii="Times New Roman" w:hAnsi="Times New Roman" w:eastAsia="仿宋_GB2312" w:cs="Courier New"/>
          <w:color w:val="000000"/>
          <w:sz w:val="30"/>
          <w:szCs w:val="21"/>
        </w:rPr>
        <w:t>的约定及专用合同条款约定期限内向设计人支付已完工作的设计费外，应当向设计人支付由于非设计人原因合同解除导致设计人增加的设计费用，违约一方应当承担相应的违约责任。</w:t>
      </w:r>
    </w:p>
    <w:p w14:paraId="40814D48">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145" w:name="_Toc351203626"/>
      <w:bookmarkStart w:id="146" w:name="_Toc296503146"/>
      <w:bookmarkStart w:id="147" w:name="_Toc337558840"/>
      <w:bookmarkStart w:id="148" w:name="_Toc296346647"/>
      <w:r>
        <w:rPr>
          <w:rFonts w:hint="eastAsia" w:ascii="Times New Roman" w:hAnsi="Times New Roman" w:eastAsia="黑体"/>
          <w:b w:val="0"/>
          <w:color w:val="000000"/>
          <w:sz w:val="32"/>
          <w:szCs w:val="32"/>
        </w:rPr>
        <w:t>17</w:t>
      </w:r>
      <w:r>
        <w:rPr>
          <w:rFonts w:ascii="Times New Roman" w:hAnsi="Times New Roman" w:eastAsia="黑体"/>
          <w:b w:val="0"/>
          <w:color w:val="000000"/>
          <w:sz w:val="32"/>
          <w:szCs w:val="32"/>
        </w:rPr>
        <w:t>. 争议解决</w:t>
      </w:r>
      <w:bookmarkEnd w:id="145"/>
    </w:p>
    <w:bookmarkEnd w:id="146"/>
    <w:bookmarkEnd w:id="147"/>
    <w:bookmarkEnd w:id="148"/>
    <w:p w14:paraId="7662D49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仿宋_GB2312"/>
          <w:color w:val="000000"/>
          <w:kern w:val="0"/>
          <w:sz w:val="30"/>
          <w:szCs w:val="32"/>
        </w:rPr>
      </w:pPr>
      <w:bookmarkStart w:id="149" w:name="_Toc351203627"/>
      <w:bookmarkStart w:id="150" w:name="_Toc296346648"/>
      <w:bookmarkStart w:id="151" w:name="_Toc337558841"/>
      <w:bookmarkStart w:id="152" w:name="_Toc296503147"/>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和解</w:t>
      </w:r>
      <w:bookmarkEnd w:id="149"/>
    </w:p>
    <w:bookmarkEnd w:id="150"/>
    <w:bookmarkEnd w:id="151"/>
    <w:bookmarkEnd w:id="152"/>
    <w:p w14:paraId="0C03914C">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7575DB3C">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53" w:name="_Toc351203628"/>
      <w:bookmarkStart w:id="154" w:name="_Toc296346649"/>
      <w:bookmarkStart w:id="155" w:name="_Toc296503148"/>
      <w:bookmarkStart w:id="156" w:name="_Toc337558842"/>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调解</w:t>
      </w:r>
      <w:bookmarkEnd w:id="153"/>
    </w:p>
    <w:bookmarkEnd w:id="154"/>
    <w:bookmarkEnd w:id="155"/>
    <w:bookmarkEnd w:id="156"/>
    <w:p w14:paraId="24C0D0FB">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w:t>
      </w:r>
      <w:r>
        <w:rPr>
          <w:rFonts w:hint="eastAsia" w:ascii="Times New Roman" w:hAnsi="Times New Roman" w:eastAsia="仿宋_GB2312"/>
          <w:color w:val="000000"/>
          <w:kern w:val="0"/>
          <w:sz w:val="30"/>
          <w:szCs w:val="32"/>
        </w:rPr>
        <w:t>相关</w:t>
      </w:r>
      <w:r>
        <w:rPr>
          <w:rFonts w:ascii="Times New Roman" w:hAnsi="Times New Roman" w:eastAsia="仿宋_GB2312"/>
          <w:color w:val="000000"/>
          <w:kern w:val="0"/>
          <w:sz w:val="30"/>
          <w:szCs w:val="32"/>
        </w:rPr>
        <w:t>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63AE49F7">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57" w:name="_Toc351203629"/>
      <w:bookmarkStart w:id="158" w:name="_Toc296503149"/>
      <w:bookmarkStart w:id="159" w:name="_Toc337558843"/>
      <w:bookmarkStart w:id="160" w:name="_Toc296346650"/>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争议评审</w:t>
      </w:r>
      <w:bookmarkEnd w:id="157"/>
    </w:p>
    <w:bookmarkEnd w:id="158"/>
    <w:bookmarkEnd w:id="159"/>
    <w:bookmarkEnd w:id="160"/>
    <w:p w14:paraId="2EF0022B">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1F15EEA0">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.3.1 争议评审小组的确定</w:t>
      </w:r>
    </w:p>
    <w:p w14:paraId="6DD81032">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54713DC5">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3048E709">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w:t>
      </w:r>
      <w:r>
        <w:rPr>
          <w:rFonts w:hint="eastAsia" w:ascii="Times New Roman" w:hAnsi="Times New Roman" w:eastAsia="仿宋_GB2312"/>
          <w:color w:val="000000"/>
          <w:kern w:val="0"/>
          <w:sz w:val="30"/>
          <w:szCs w:val="32"/>
        </w:rPr>
        <w:t>所发生的费用</w:t>
      </w:r>
      <w:r>
        <w:rPr>
          <w:rFonts w:ascii="Times New Roman" w:hAnsi="Times New Roman" w:eastAsia="仿宋_GB2312"/>
          <w:color w:val="000000"/>
          <w:kern w:val="0"/>
          <w:sz w:val="30"/>
          <w:szCs w:val="32"/>
        </w:rPr>
        <w:t>由发包人和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人各承担一半。</w:t>
      </w:r>
    </w:p>
    <w:p w14:paraId="32DFC720">
      <w:pPr>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.3.2 争议评审小组的决定</w:t>
      </w:r>
    </w:p>
    <w:p w14:paraId="2D6739EE">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w:t>
      </w:r>
      <w:r>
        <w:rPr>
          <w:rFonts w:hint="eastAsia" w:ascii="Times New Roman" w:hAnsi="Times New Roman" w:eastAsia="仿宋_GB2312"/>
          <w:color w:val="000000"/>
          <w:kern w:val="0"/>
          <w:sz w:val="30"/>
          <w:szCs w:val="32"/>
        </w:rPr>
        <w:t>行业</w:t>
      </w:r>
      <w:r>
        <w:rPr>
          <w:rFonts w:ascii="Times New Roman" w:hAnsi="Times New Roman" w:eastAsia="仿宋_GB2312"/>
          <w:color w:val="000000"/>
          <w:kern w:val="0"/>
          <w:sz w:val="30"/>
          <w:szCs w:val="32"/>
        </w:rPr>
        <w:t>惯例等，自收到争议评审申请报告后14天内作出书面决定，并说明理由。合同当事人可以在专用合同条款中对本事项另行约定。</w:t>
      </w:r>
    </w:p>
    <w:p w14:paraId="76F6FD85">
      <w:pPr>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.3.3 争议评审小组决定的效力</w:t>
      </w:r>
    </w:p>
    <w:p w14:paraId="70AE422A">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65180EFC">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410C3716">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61" w:name="_Toc351203630"/>
      <w:bookmarkStart w:id="162" w:name="_Toc337558844"/>
      <w:bookmarkStart w:id="163" w:name="_Toc296346651"/>
      <w:bookmarkStart w:id="164" w:name="_Toc296503150"/>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.4</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仲裁或诉讼</w:t>
      </w:r>
      <w:bookmarkEnd w:id="161"/>
    </w:p>
    <w:bookmarkEnd w:id="162"/>
    <w:bookmarkEnd w:id="163"/>
    <w:bookmarkEnd w:id="164"/>
    <w:p w14:paraId="1DF3AF09">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5C02DD7F">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7317894D">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40C7BF4E">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65" w:name="_Toc351203631"/>
      <w:bookmarkStart w:id="166" w:name="_Toc296503152"/>
      <w:bookmarkStart w:id="167" w:name="_Toc337558845"/>
      <w:bookmarkStart w:id="168" w:name="_Toc296346653"/>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.5</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争议解决条款效力</w:t>
      </w:r>
      <w:bookmarkEnd w:id="165"/>
    </w:p>
    <w:bookmarkEnd w:id="166"/>
    <w:bookmarkEnd w:id="167"/>
    <w:bookmarkEnd w:id="168"/>
    <w:p w14:paraId="3B822FE6">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2CFCB76F">
      <w:pPr>
        <w:pStyle w:val="4"/>
        <w:jc w:val="center"/>
        <w:rPr>
          <w:rFonts w:ascii="华文中宋" w:hAnsi="华文中宋" w:eastAsia="华文中宋"/>
          <w:sz w:val="44"/>
          <w:szCs w:val="44"/>
        </w:rPr>
      </w:pPr>
      <w:bookmarkStart w:id="169"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p>
    <w:p w14:paraId="383F5E0A">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1. 一般约定</w:t>
      </w:r>
    </w:p>
    <w:p w14:paraId="49FABB93">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1.1 词语定义</w:t>
      </w:r>
      <w:r>
        <w:rPr>
          <w:rFonts w:hint="eastAsia" w:ascii="Times New Roman" w:hAnsi="Times New Roman" w:eastAsia="黑体"/>
          <w:color w:val="000000"/>
          <w:sz w:val="30"/>
          <w:szCs w:val="32"/>
        </w:rPr>
        <w:t>与解释</w:t>
      </w:r>
    </w:p>
    <w:p w14:paraId="646EE3D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08BEE11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8 </w:t>
      </w:r>
      <w:r>
        <w:rPr>
          <w:rFonts w:ascii="Times New Roman" w:hAnsi="Times New Roman" w:eastAsia="仿宋_GB2312"/>
          <w:color w:val="000000"/>
          <w:kern w:val="0"/>
          <w:sz w:val="30"/>
          <w:szCs w:val="32"/>
        </w:rPr>
        <w:t>其他合同文件包括：</w:t>
      </w:r>
      <w:r>
        <w:rPr>
          <w:rFonts w:ascii="Times New Roman" w:hAnsi="Times New Roman" w:eastAsia="仿宋_GB2312"/>
          <w:color w:val="000000"/>
          <w:sz w:val="30"/>
          <w:szCs w:val="32"/>
          <w:u w:val="single"/>
        </w:rPr>
        <w:t xml:space="preserve">                      </w:t>
      </w:r>
    </w:p>
    <w:p w14:paraId="6A6B49AF">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14B22B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1.3</w:t>
      </w:r>
      <w:r>
        <w:rPr>
          <w:rFonts w:hint="eastAsia" w:ascii="Times New Roman" w:hAnsi="Times New Roman" w:eastAsia="黑体"/>
          <w:color w:val="000000"/>
          <w:sz w:val="30"/>
          <w:szCs w:val="32"/>
          <w:lang w:val="en-US" w:eastAsia="zh-CN"/>
        </w:rPr>
        <w:t xml:space="preserve"> </w:t>
      </w:r>
      <w:r>
        <w:rPr>
          <w:rFonts w:ascii="Times New Roman" w:hAnsi="Times New Roman" w:eastAsia="黑体"/>
          <w:color w:val="000000"/>
          <w:sz w:val="30"/>
          <w:szCs w:val="32"/>
        </w:rPr>
        <w:t xml:space="preserve">法律 </w:t>
      </w:r>
    </w:p>
    <w:p w14:paraId="50ECFF04">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2A4FBAA">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217732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 xml:space="preserve">1.4 </w:t>
      </w:r>
      <w:r>
        <w:rPr>
          <w:rFonts w:hint="eastAsia" w:ascii="Times New Roman" w:hAnsi="Times New Roman" w:eastAsia="黑体"/>
          <w:color w:val="000000"/>
          <w:sz w:val="30"/>
          <w:szCs w:val="32"/>
        </w:rPr>
        <w:t>技术</w:t>
      </w:r>
      <w:r>
        <w:rPr>
          <w:rFonts w:ascii="Times New Roman" w:hAnsi="Times New Roman" w:eastAsia="黑体"/>
          <w:color w:val="000000"/>
          <w:sz w:val="30"/>
          <w:szCs w:val="32"/>
        </w:rPr>
        <w:t>标准</w:t>
      </w:r>
    </w:p>
    <w:p w14:paraId="2AD40F0C">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w:t>
      </w:r>
      <w:r>
        <w:rPr>
          <w:rFonts w:hint="eastAsia" w:ascii="Times New Roman" w:hAnsi="Times New Roman" w:eastAsia="仿宋_GB2312"/>
          <w:color w:val="000000"/>
          <w:sz w:val="30"/>
          <w:szCs w:val="32"/>
        </w:rPr>
        <w:t>技术</w:t>
      </w:r>
      <w:r>
        <w:rPr>
          <w:rFonts w:ascii="Times New Roman" w:hAnsi="Times New Roman" w:eastAsia="仿宋_GB2312"/>
          <w:color w:val="000000"/>
          <w:sz w:val="30"/>
          <w:szCs w:val="32"/>
        </w:rPr>
        <w:t>标准包括：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523A5463">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A825438">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 xml:space="preserve">1.4.2 </w:t>
      </w:r>
      <w:r>
        <w:rPr>
          <w:rFonts w:hint="eastAsia" w:ascii="Times New Roman" w:hAnsi="Times New Roman" w:eastAsia="仿宋_GB2312"/>
          <w:color w:val="000000"/>
          <w:kern w:val="0"/>
          <w:sz w:val="30"/>
          <w:szCs w:val="32"/>
        </w:rPr>
        <w:t>国外技术标准原文版本和中文译本的提供方：</w:t>
      </w:r>
      <w:r>
        <w:rPr>
          <w:rFonts w:hint="eastAsia" w:ascii="Times New Roman" w:hAnsi="Times New Roman" w:eastAsia="仿宋_GB2312"/>
          <w:color w:val="000000"/>
          <w:kern w:val="0"/>
          <w:sz w:val="30"/>
          <w:szCs w:val="32"/>
          <w:u w:val="single"/>
        </w:rPr>
        <w:t xml:space="preserve">         </w:t>
      </w:r>
    </w:p>
    <w:p w14:paraId="1CA03EBF">
      <w:pPr>
        <w:spacing w:line="360" w:lineRule="auto"/>
        <w:ind w:left="1649" w:leftChars="71" w:hanging="1500" w:hangingChars="5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B5EB2F0">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6EAC7079">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 xml:space="preserve">； </w:t>
      </w:r>
    </w:p>
    <w:p w14:paraId="620E1072">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315EF52">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5C061E8">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w:t>
      </w:r>
      <w:r>
        <w:rPr>
          <w:rFonts w:hint="eastAsia" w:ascii="Times New Roman" w:hAnsi="Times New Roman" w:eastAsia="仿宋_GB2312"/>
          <w:color w:val="000000"/>
          <w:kern w:val="0"/>
          <w:sz w:val="30"/>
          <w:szCs w:val="32"/>
        </w:rPr>
        <w:t>时间</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51395E2C">
      <w:pPr>
        <w:spacing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14:paraId="750E7035">
      <w:pPr>
        <w:spacing w:line="360" w:lineRule="auto"/>
        <w:ind w:firstLine="600" w:firstLineChars="200"/>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提供国外技术标准的费用承担：</w:t>
      </w:r>
      <w:r>
        <w:rPr>
          <w:rFonts w:hint="eastAsia" w:ascii="Times New Roman" w:hAnsi="Times New Roman" w:eastAsia="仿宋_GB2312"/>
          <w:color w:val="000000"/>
          <w:kern w:val="0"/>
          <w:sz w:val="30"/>
          <w:szCs w:val="32"/>
          <w:u w:val="single"/>
        </w:rPr>
        <w:t xml:space="preserve">                          </w:t>
      </w:r>
    </w:p>
    <w:p w14:paraId="43597FBE">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14:paraId="2CDF5DA0">
      <w:pPr>
        <w:spacing w:line="360" w:lineRule="auto"/>
        <w:ind w:left="596" w:leftChars="284"/>
        <w:rPr>
          <w:rFonts w:hint="eastAsia" w:ascii="Times New Roman" w:hAnsi="Times New Roman" w:eastAsia="仿宋_GB2312"/>
          <w:color w:val="000000"/>
          <w:sz w:val="30"/>
          <w:szCs w:val="32"/>
          <w:u w:val="single" w:color="auto"/>
        </w:rPr>
      </w:pPr>
      <w:r>
        <w:rPr>
          <w:rFonts w:ascii="Times New Roman" w:hAnsi="Times New Roman" w:eastAsia="仿宋_GB2312"/>
          <w:color w:val="000000"/>
          <w:sz w:val="30"/>
          <w:szCs w:val="32"/>
        </w:rPr>
        <w:t>1.4.3</w:t>
      </w:r>
      <w:r>
        <w:rPr>
          <w:rFonts w:hint="eastAsia" w:ascii="Times New Roman" w:hAnsi="Times New Roman" w:eastAsia="仿宋_GB2312"/>
          <w:color w:val="000000"/>
          <w:sz w:val="30"/>
          <w:szCs w:val="32"/>
        </w:rPr>
        <w:t xml:space="preserve"> </w:t>
      </w:r>
      <w:r>
        <w:rPr>
          <w:rFonts w:ascii="Times New Roman" w:hAnsi="Times New Roman" w:eastAsia="仿宋_GB2312"/>
          <w:color w:val="000000"/>
          <w:sz w:val="30"/>
          <w:szCs w:val="32"/>
        </w:rPr>
        <w:t>发包人对工程的技术标准和功能要求的特殊要求：</w:t>
      </w:r>
      <w:r>
        <w:rPr>
          <w:rFonts w:hint="eastAsia" w:ascii="Times New Roman" w:hAnsi="Times New Roman" w:eastAsia="仿宋_GB2312"/>
          <w:color w:val="000000"/>
          <w:sz w:val="30"/>
          <w:szCs w:val="32"/>
          <w:u w:val="single" w:color="auto"/>
          <w:lang w:val="en-US" w:eastAsia="zh-CN"/>
        </w:rPr>
        <w:t xml:space="preserve">     </w:t>
      </w:r>
    </w:p>
    <w:p w14:paraId="0956DFD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u w:val="none" w:color="auto"/>
        </w:rPr>
        <w:t xml:space="preserve"> </w:t>
      </w:r>
      <w:r>
        <w:rPr>
          <w:rFonts w:ascii="Times New Roman" w:hAnsi="Times New Roman" w:eastAsia="仿宋_GB2312"/>
          <w:color w:val="000000"/>
          <w:sz w:val="30"/>
          <w:szCs w:val="32"/>
          <w:u w:val="none" w:color="auto"/>
        </w:rPr>
        <w:t xml:space="preserve"> </w:t>
      </w:r>
      <w:r>
        <w:rPr>
          <w:rFonts w:hint="eastAsia" w:ascii="Times New Roman" w:hAnsi="Times New Roman" w:eastAsia="仿宋_GB2312"/>
          <w:color w:val="000000"/>
          <w:sz w:val="30"/>
          <w:szCs w:val="32"/>
          <w:u w:val="none" w:color="auto"/>
        </w:rPr>
        <w:t xml:space="preserve">   </w:t>
      </w:r>
      <w:r>
        <w:rPr>
          <w:rFonts w:ascii="Times New Roman" w:hAnsi="Times New Roman" w:eastAsia="仿宋_GB2312"/>
          <w:color w:val="000000"/>
          <w:sz w:val="30"/>
          <w:szCs w:val="32"/>
          <w:u w:val="none" w:color="auto"/>
        </w:rPr>
        <w:t xml:space="preserve">      </w:t>
      </w:r>
    </w:p>
    <w:p w14:paraId="21B4757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3355D02C">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u w:val="none" w:color="auto"/>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804AD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1.6 联络</w:t>
      </w:r>
    </w:p>
    <w:p w14:paraId="313983F4">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发包人和设计人应当在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天内将与合同有关的通知、批准、证明、证书、指示、指令、要求、请求、同意、确定和决定等书面函件送达对方当事人</w:t>
      </w:r>
      <w:r>
        <w:rPr>
          <w:rFonts w:hint="eastAsia" w:ascii="Times New Roman" w:hAnsi="Times New Roman" w:eastAsia="仿宋_GB2312"/>
          <w:color w:val="000000"/>
          <w:kern w:val="0"/>
          <w:sz w:val="30"/>
          <w:szCs w:val="32"/>
        </w:rPr>
        <w:t>。</w:t>
      </w:r>
    </w:p>
    <w:p w14:paraId="07FD5532">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发包人和设计人联系信息</w:t>
      </w:r>
    </w:p>
    <w:p w14:paraId="4F3F9D4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5F9860A">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A465DF5">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发包人指定的联系电话及传真号码：</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w:t>
      </w:r>
    </w:p>
    <w:p w14:paraId="5D5123C9">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发包人指定的电子邮箱：</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E216B07">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人接收文件的地点：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0399859">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人指定的接收人为：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B52B3C1">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设计人指定的联系电话及传真号码：</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w:t>
      </w:r>
    </w:p>
    <w:p w14:paraId="7F2E7A61">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设计人</w:t>
      </w:r>
      <w:r>
        <w:rPr>
          <w:rFonts w:hint="eastAsia" w:ascii="Times New Roman" w:hAnsi="Times New Roman" w:eastAsia="仿宋_GB2312"/>
          <w:color w:val="000000"/>
          <w:kern w:val="0"/>
          <w:sz w:val="30"/>
          <w:szCs w:val="32"/>
        </w:rPr>
        <w:t>指定的电子邮箱：</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ECB81B7">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1.8 </w:t>
      </w:r>
      <w:r>
        <w:rPr>
          <w:rFonts w:hint="eastAsia" w:ascii="黑体" w:hAnsi="黑体" w:eastAsia="黑体"/>
          <w:color w:val="000000"/>
          <w:kern w:val="0"/>
          <w:sz w:val="30"/>
          <w:szCs w:val="32"/>
        </w:rPr>
        <w:t>保密</w:t>
      </w:r>
    </w:p>
    <w:p w14:paraId="29E1FC0F">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保密期限：</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74A921CE">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2. 发包人</w:t>
      </w:r>
    </w:p>
    <w:p w14:paraId="45F5C9B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2.1 发包人一般义务</w:t>
      </w:r>
    </w:p>
    <w:p w14:paraId="0B18D815">
      <w:pPr>
        <w:spacing w:after="120" w:afterLines="0"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2.1.3 </w:t>
      </w:r>
      <w:r>
        <w:rPr>
          <w:rFonts w:hint="eastAsia" w:ascii="仿宋_GB2312" w:hAnsi="仿宋_GB2312" w:eastAsia="仿宋_GB2312"/>
          <w:color w:val="000000"/>
          <w:sz w:val="30"/>
          <w:szCs w:val="32"/>
        </w:rPr>
        <w:t>发包人其它义务：</w:t>
      </w:r>
      <w:r>
        <w:rPr>
          <w:rFonts w:hint="eastAsia" w:ascii="Times New Roman" w:hAnsi="Times New Roman" w:eastAsia="黑体"/>
          <w:color w:val="000000"/>
          <w:sz w:val="30"/>
          <w:szCs w:val="32"/>
          <w:u w:val="single"/>
        </w:rPr>
        <w:t xml:space="preserve">                               </w:t>
      </w:r>
      <w:r>
        <w:rPr>
          <w:rFonts w:hint="eastAsia" w:ascii="Times New Roman" w:hAnsi="Times New Roman" w:eastAsia="黑体"/>
          <w:color w:val="000000"/>
          <w:sz w:val="30"/>
          <w:szCs w:val="32"/>
        </w:rPr>
        <w:t>。</w:t>
      </w:r>
    </w:p>
    <w:p w14:paraId="6BD9DDA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3E905B72">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49F12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DA495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C24BF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99DC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F7563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935A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0CFFDA">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p>
    <w:p w14:paraId="6B80D2FD">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DD15F1D">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00E8D8">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发包人更换发包人代表的，应当提前</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天书面通知设计人。</w:t>
      </w:r>
    </w:p>
    <w:p w14:paraId="5BA82D1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2.</w:t>
      </w:r>
      <w:r>
        <w:rPr>
          <w:rFonts w:hint="eastAsia" w:ascii="Times New Roman" w:hAnsi="Times New Roman" w:eastAsia="黑体"/>
          <w:color w:val="000000"/>
          <w:sz w:val="30"/>
          <w:szCs w:val="32"/>
        </w:rPr>
        <w:t>3</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发包人决定</w:t>
      </w:r>
    </w:p>
    <w:p w14:paraId="56A642A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2</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发包人应在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天内对设计人书面提出的事项作出书面决定</w:t>
      </w:r>
      <w:r>
        <w:rPr>
          <w:rFonts w:ascii="Times New Roman" w:hAnsi="Times New Roman" w:eastAsia="仿宋_GB2312"/>
          <w:color w:val="000000"/>
          <w:sz w:val="30"/>
          <w:szCs w:val="32"/>
        </w:rPr>
        <w:t>。</w:t>
      </w:r>
    </w:p>
    <w:p w14:paraId="324A8332">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3. </w:t>
      </w:r>
      <w:r>
        <w:rPr>
          <w:rFonts w:hint="eastAsia" w:ascii="Times New Roman" w:hAnsi="Times New Roman" w:eastAsia="黑体"/>
          <w:b w:val="0"/>
          <w:color w:val="000000"/>
          <w:sz w:val="32"/>
          <w:szCs w:val="32"/>
        </w:rPr>
        <w:t>设计</w:t>
      </w:r>
      <w:r>
        <w:rPr>
          <w:rFonts w:ascii="Times New Roman" w:hAnsi="Times New Roman" w:eastAsia="黑体"/>
          <w:b w:val="0"/>
          <w:color w:val="000000"/>
          <w:sz w:val="32"/>
          <w:szCs w:val="32"/>
        </w:rPr>
        <w:t>人</w:t>
      </w:r>
    </w:p>
    <w:p w14:paraId="70FCA65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3.1 设计人一般义务</w:t>
      </w:r>
    </w:p>
    <w:p w14:paraId="4A1828B3">
      <w:pPr>
        <w:spacing w:after="120" w:afterLines="0"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3.1.1 </w:t>
      </w:r>
      <w:r>
        <w:rPr>
          <w:rFonts w:hint="eastAsia" w:ascii="仿宋_GB2312" w:hAnsi="仿宋_GB2312" w:eastAsia="仿宋_GB2312"/>
          <w:color w:val="000000"/>
          <w:sz w:val="30"/>
          <w:szCs w:val="32"/>
        </w:rPr>
        <w:t>设计人</w:t>
      </w:r>
      <w:r>
        <w:rPr>
          <w:rFonts w:hint="eastAsia" w:ascii="仿宋_GB2312" w:hAnsi="仿宋_GB2312" w:eastAsia="仿宋_GB2312"/>
          <w:color w:val="000000"/>
          <w:sz w:val="30"/>
          <w:szCs w:val="32"/>
          <w:u w:val="single"/>
        </w:rPr>
        <w:t xml:space="preserve">       </w:t>
      </w:r>
      <w:r>
        <w:rPr>
          <w:rFonts w:hint="eastAsia" w:ascii="仿宋_GB2312" w:hAnsi="仿宋_GB2312" w:eastAsia="仿宋_GB2312"/>
          <w:color w:val="000000"/>
          <w:sz w:val="30"/>
          <w:szCs w:val="32"/>
        </w:rPr>
        <w:t>（需/不需）</w:t>
      </w:r>
      <w:r>
        <w:rPr>
          <w:rFonts w:hint="eastAsia" w:ascii="Times New Roman" w:hAnsi="Times New Roman" w:eastAsia="仿宋_GB2312"/>
          <w:color w:val="000000"/>
          <w:kern w:val="0"/>
          <w:sz w:val="30"/>
          <w:szCs w:val="32"/>
        </w:rPr>
        <w:t>配合发包人</w:t>
      </w:r>
      <w:r>
        <w:rPr>
          <w:rFonts w:ascii="Times New Roman" w:hAnsi="Times New Roman" w:eastAsia="仿宋_GB2312"/>
          <w:color w:val="000000"/>
          <w:kern w:val="0"/>
          <w:sz w:val="30"/>
          <w:szCs w:val="32"/>
        </w:rPr>
        <w:t>办理</w:t>
      </w:r>
      <w:r>
        <w:rPr>
          <w:rFonts w:hint="eastAsia" w:ascii="Times New Roman" w:hAnsi="Times New Roman" w:eastAsia="仿宋_GB2312"/>
          <w:color w:val="000000"/>
          <w:kern w:val="0"/>
          <w:sz w:val="30"/>
          <w:szCs w:val="32"/>
        </w:rPr>
        <w:t>有关</w:t>
      </w:r>
      <w:r>
        <w:rPr>
          <w:rFonts w:ascii="Times New Roman" w:hAnsi="Times New Roman" w:eastAsia="仿宋_GB2312"/>
          <w:color w:val="000000"/>
          <w:kern w:val="0"/>
          <w:sz w:val="30"/>
          <w:szCs w:val="32"/>
        </w:rPr>
        <w:t>许可、批准或备案</w:t>
      </w:r>
      <w:r>
        <w:rPr>
          <w:rFonts w:hint="eastAsia" w:ascii="Times New Roman" w:hAnsi="Times New Roman" w:eastAsia="仿宋_GB2312"/>
          <w:color w:val="000000"/>
          <w:kern w:val="0"/>
          <w:sz w:val="30"/>
          <w:szCs w:val="32"/>
        </w:rPr>
        <w:t>手续。</w:t>
      </w:r>
    </w:p>
    <w:p w14:paraId="291CFBD8">
      <w:pPr>
        <w:spacing w:after="120" w:afterLines="0" w:line="360" w:lineRule="auto"/>
        <w:ind w:firstLine="600" w:firstLineChars="200"/>
        <w:rPr>
          <w:rFonts w:hint="eastAsia" w:ascii="Times New Roman" w:hAnsi="Times New Roman" w:eastAsia="黑体"/>
          <w:color w:val="000000"/>
          <w:sz w:val="30"/>
          <w:szCs w:val="32"/>
          <w:u w:val="single"/>
        </w:rPr>
      </w:pPr>
      <w:r>
        <w:rPr>
          <w:rFonts w:hint="eastAsia" w:ascii="Times New Roman" w:hAnsi="Times New Roman" w:eastAsia="黑体"/>
          <w:color w:val="000000"/>
          <w:sz w:val="30"/>
          <w:szCs w:val="32"/>
        </w:rPr>
        <w:t xml:space="preserve">3.1.3 </w:t>
      </w:r>
      <w:r>
        <w:rPr>
          <w:rFonts w:hint="eastAsia" w:ascii="仿宋_GB2312" w:hAnsi="仿宋_GB2312" w:eastAsia="仿宋_GB2312"/>
          <w:color w:val="000000"/>
          <w:sz w:val="30"/>
          <w:szCs w:val="32"/>
        </w:rPr>
        <w:t>设计人其他义务：</w:t>
      </w:r>
      <w:r>
        <w:rPr>
          <w:rFonts w:hint="eastAsia" w:ascii="Times New Roman" w:hAnsi="Times New Roman" w:eastAsia="黑体"/>
          <w:color w:val="000000"/>
          <w:sz w:val="30"/>
          <w:szCs w:val="32"/>
          <w:u w:val="single"/>
        </w:rPr>
        <w:t xml:space="preserve">                                </w:t>
      </w:r>
    </w:p>
    <w:p w14:paraId="31C2BC10">
      <w:pPr>
        <w:spacing w:after="120" w:afterLines="0" w:line="360" w:lineRule="auto"/>
        <w:rPr>
          <w:rFonts w:hint="eastAsia" w:ascii="Times New Roman" w:hAnsi="Times New Roman" w:eastAsia="黑体"/>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黑体"/>
          <w:color w:val="000000"/>
          <w:sz w:val="30"/>
          <w:szCs w:val="32"/>
        </w:rPr>
        <w:t>。</w:t>
      </w:r>
    </w:p>
    <w:p w14:paraId="45157BA2">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3.2 项目负责人</w:t>
      </w:r>
    </w:p>
    <w:p w14:paraId="4FEE21B0">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项目负责人</w:t>
      </w:r>
    </w:p>
    <w:p w14:paraId="11E6AC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8BB1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执业资格</w:t>
      </w:r>
      <w:r>
        <w:rPr>
          <w:rFonts w:hint="eastAsia" w:ascii="Times New Roman" w:hAnsi="Times New Roman" w:eastAsia="仿宋_GB2312"/>
          <w:color w:val="000000"/>
          <w:sz w:val="30"/>
          <w:szCs w:val="32"/>
        </w:rPr>
        <w:t>及</w:t>
      </w:r>
      <w:r>
        <w:rPr>
          <w:rFonts w:ascii="Times New Roman" w:hAnsi="Times New Roman" w:eastAsia="仿宋_GB2312"/>
          <w:color w:val="000000"/>
          <w:sz w:val="30"/>
          <w:szCs w:val="32"/>
        </w:rPr>
        <w:t>等级：</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A7605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注册证书号：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961F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6410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7D8C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1C3E84">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人对项目负责人的授权范围如下：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2A5FF76F">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74D86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3.2.</w:t>
      </w:r>
      <w:r>
        <w:rPr>
          <w:rFonts w:hint="eastAsia" w:ascii="Times New Roman" w:hAnsi="Times New Roman" w:eastAsia="仿宋_GB2312"/>
          <w:color w:val="000000"/>
          <w:sz w:val="30"/>
          <w:szCs w:val="32"/>
        </w:rPr>
        <w:t>2</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设计人更换项目负责人的，应提前</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天书面通知发包人。</w:t>
      </w:r>
    </w:p>
    <w:p w14:paraId="28F540FC">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人擅自更换项目负责人的违约责任：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p>
    <w:p w14:paraId="42E7901E">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FE18341">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B9AB007">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rPr>
        <w:t xml:space="preserve">    3.2.</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设计人应在收到书面更换通知后</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天内更换项目负责人。</w:t>
      </w:r>
    </w:p>
    <w:p w14:paraId="014BE2F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人无正当理由拒绝更换</w:t>
      </w:r>
      <w:r>
        <w:rPr>
          <w:rFonts w:hint="eastAsia" w:ascii="Times New Roman" w:hAnsi="Times New Roman" w:eastAsia="仿宋_GB2312"/>
          <w:color w:val="000000"/>
          <w:sz w:val="30"/>
          <w:szCs w:val="32"/>
        </w:rPr>
        <w:t>项目负责人</w:t>
      </w:r>
      <w:r>
        <w:rPr>
          <w:rFonts w:ascii="Times New Roman" w:hAnsi="Times New Roman" w:eastAsia="仿宋_GB2312"/>
          <w:color w:val="000000"/>
          <w:sz w:val="30"/>
          <w:szCs w:val="32"/>
        </w:rPr>
        <w:t>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1348FD8">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ED03793">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 xml:space="preserve">3.3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人人员</w:t>
      </w:r>
    </w:p>
    <w:p w14:paraId="6BDCAF63">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3.3.1 </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人提交项目管理机构及人员安排报告的期限</w:t>
      </w:r>
      <w:r>
        <w:rPr>
          <w:rFonts w:hint="eastAsia" w:ascii="Times New Roman" w:hAnsi="Times New Roman" w:eastAsia="仿宋_GB2312"/>
          <w:color w:val="000000"/>
          <w:sz w:val="30"/>
          <w:szCs w:val="32"/>
          <w:u w:val="none" w:color="auto"/>
          <w:lang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BE4D3E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6E640F2">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3.3.3 </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人无正当理由拒绝撤换主要</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人员的违约责任：</w:t>
      </w:r>
    </w:p>
    <w:p w14:paraId="274AFBB8">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708E80B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A6926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3.</w:t>
      </w:r>
      <w:r>
        <w:rPr>
          <w:rFonts w:hint="eastAsia" w:ascii="Times New Roman" w:hAnsi="Times New Roman" w:eastAsia="黑体"/>
          <w:color w:val="000000"/>
          <w:sz w:val="30"/>
          <w:szCs w:val="32"/>
        </w:rPr>
        <w:t>4</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分包</w:t>
      </w:r>
    </w:p>
    <w:p w14:paraId="721F770F">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r>
        <w:rPr>
          <w:rFonts w:hint="eastAsia" w:ascii="Times New Roman" w:hAnsi="Times New Roman" w:eastAsia="仿宋_GB2312"/>
          <w:sz w:val="30"/>
          <w:szCs w:val="32"/>
        </w:rPr>
        <w:t>4</w:t>
      </w:r>
      <w:r>
        <w:rPr>
          <w:rFonts w:ascii="Times New Roman" w:hAnsi="Times New Roman" w:eastAsia="仿宋_GB2312"/>
          <w:sz w:val="30"/>
          <w:szCs w:val="32"/>
        </w:rPr>
        <w:t xml:space="preserve">.1 </w:t>
      </w:r>
      <w:r>
        <w:rPr>
          <w:rFonts w:hint="eastAsia" w:ascii="Times New Roman" w:hAnsi="Times New Roman" w:eastAsia="仿宋_GB2312"/>
          <w:sz w:val="30"/>
          <w:szCs w:val="32"/>
        </w:rPr>
        <w:t>设计</w:t>
      </w:r>
      <w:r>
        <w:rPr>
          <w:rFonts w:ascii="Times New Roman" w:hAnsi="Times New Roman" w:eastAsia="仿宋_GB2312"/>
          <w:sz w:val="30"/>
          <w:szCs w:val="32"/>
        </w:rPr>
        <w:t>分包的一般约定</w:t>
      </w:r>
    </w:p>
    <w:p w14:paraId="10E4E74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禁止</w:t>
      </w:r>
      <w:r>
        <w:rPr>
          <w:rFonts w:hint="eastAsia" w:ascii="Times New Roman" w:hAnsi="Times New Roman" w:eastAsia="仿宋_GB2312"/>
          <w:sz w:val="30"/>
          <w:szCs w:val="32"/>
        </w:rPr>
        <w:t>设计</w:t>
      </w:r>
      <w:r>
        <w:rPr>
          <w:rFonts w:ascii="Times New Roman" w:hAnsi="Times New Roman" w:eastAsia="仿宋_GB2312"/>
          <w:sz w:val="30"/>
          <w:szCs w:val="32"/>
        </w:rPr>
        <w:t>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1FEAA53">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D22B8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37DED51">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C88E86">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r>
        <w:rPr>
          <w:rFonts w:hint="eastAsia" w:ascii="Times New Roman" w:hAnsi="Times New Roman" w:eastAsia="仿宋_GB2312"/>
          <w:sz w:val="30"/>
          <w:szCs w:val="32"/>
        </w:rPr>
        <w:t>4</w:t>
      </w:r>
      <w:r>
        <w:rPr>
          <w:rFonts w:ascii="Times New Roman" w:hAnsi="Times New Roman" w:eastAsia="仿宋_GB2312"/>
          <w:sz w:val="30"/>
          <w:szCs w:val="32"/>
        </w:rPr>
        <w:t>.2</w:t>
      </w:r>
      <w:r>
        <w:rPr>
          <w:rFonts w:hint="eastAsia" w:ascii="Times New Roman" w:hAnsi="Times New Roman" w:eastAsia="仿宋_GB2312"/>
          <w:sz w:val="30"/>
          <w:szCs w:val="32"/>
        </w:rPr>
        <w:t>设计</w:t>
      </w:r>
      <w:r>
        <w:rPr>
          <w:rFonts w:ascii="Times New Roman" w:hAnsi="Times New Roman" w:eastAsia="仿宋_GB2312"/>
          <w:sz w:val="30"/>
          <w:szCs w:val="32"/>
        </w:rPr>
        <w:t>分包的确定</w:t>
      </w:r>
    </w:p>
    <w:p w14:paraId="0E0E91BA">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3FAA898">
      <w:pPr>
        <w:spacing w:line="360" w:lineRule="auto"/>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BDB5BF">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34FA00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D87A03">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3.4.3 设计人向发包人提交有关分包人资料包括：</w:t>
      </w:r>
      <w:r>
        <w:rPr>
          <w:rFonts w:hint="eastAsia" w:ascii="Times New Roman" w:hAnsi="Times New Roman" w:eastAsia="仿宋_GB2312"/>
          <w:color w:val="000000"/>
          <w:sz w:val="30"/>
          <w:szCs w:val="32"/>
          <w:u w:val="single"/>
        </w:rPr>
        <w:t xml:space="preserve">           </w:t>
      </w:r>
    </w:p>
    <w:p w14:paraId="1E8D6C93">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CBC00AA">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3.4.4 分包工程设计费支付方式：</w:t>
      </w:r>
      <w:r>
        <w:rPr>
          <w:rFonts w:hint="eastAsia" w:ascii="Times New Roman" w:hAnsi="Times New Roman" w:eastAsia="仿宋_GB2312"/>
          <w:color w:val="000000"/>
          <w:sz w:val="30"/>
          <w:szCs w:val="32"/>
          <w:u w:val="single" w:color="auto"/>
        </w:rPr>
        <w:t xml:space="preserve"> </w:t>
      </w:r>
      <w:r>
        <w:rPr>
          <w:rFonts w:hint="eastAsia" w:ascii="Times New Roman" w:hAnsi="Times New Roman" w:eastAsia="仿宋_GB2312"/>
          <w:color w:val="000000"/>
          <w:sz w:val="30"/>
          <w:szCs w:val="32"/>
          <w:u w:val="single"/>
        </w:rPr>
        <w:t xml:space="preserve">                       </w:t>
      </w:r>
    </w:p>
    <w:p w14:paraId="037CE3BB">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7BC902E2">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rPr>
      </w:pPr>
      <w:r>
        <w:rPr>
          <w:rFonts w:ascii="Times New Roman" w:hAnsi="Times New Roman" w:eastAsia="黑体"/>
          <w:color w:val="000000"/>
          <w:sz w:val="30"/>
          <w:szCs w:val="32"/>
        </w:rPr>
        <w:t>3.</w:t>
      </w:r>
      <w:r>
        <w:rPr>
          <w:rFonts w:hint="eastAsia" w:ascii="Times New Roman" w:hAnsi="Times New Roman" w:eastAsia="黑体"/>
          <w:color w:val="000000"/>
          <w:sz w:val="30"/>
          <w:szCs w:val="32"/>
        </w:rPr>
        <w:t>5</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联合体</w:t>
      </w:r>
    </w:p>
    <w:p w14:paraId="7FACFB26">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3.5.4 发包人向联合体支付设计费用的方式：</w:t>
      </w:r>
      <w:r>
        <w:rPr>
          <w:rFonts w:hint="eastAsia" w:ascii="Times New Roman" w:hAnsi="Times New Roman" w:eastAsia="仿宋_GB2312"/>
          <w:color w:val="000000"/>
          <w:sz w:val="30"/>
          <w:szCs w:val="32"/>
          <w:u w:val="single"/>
        </w:rPr>
        <w:t xml:space="preserve">               </w:t>
      </w:r>
    </w:p>
    <w:p w14:paraId="0FC2ED3A">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55AFE561">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工程设计要求</w:t>
      </w:r>
    </w:p>
    <w:p w14:paraId="74B6DF6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5</w:t>
      </w: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 xml:space="preserve"> </w:t>
      </w:r>
      <w:r>
        <w:rPr>
          <w:rFonts w:hint="eastAsia" w:ascii="Times New Roman" w:hAnsi="Times New Roman" w:eastAsia="黑体"/>
          <w:color w:val="000000"/>
          <w:sz w:val="30"/>
          <w:szCs w:val="32"/>
        </w:rPr>
        <w:t>工程设计一般要求</w:t>
      </w:r>
    </w:p>
    <w:p w14:paraId="7B3B6510">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w:t>
      </w:r>
      <w:r>
        <w:rPr>
          <w:rFonts w:ascii="Times New Roman" w:hAnsi="Times New Roman" w:eastAsia="仿宋_GB2312"/>
          <w:sz w:val="30"/>
          <w:szCs w:val="32"/>
        </w:rPr>
        <w:t>.1.</w:t>
      </w:r>
      <w:r>
        <w:rPr>
          <w:rFonts w:hint="eastAsia" w:ascii="Times New Roman" w:hAnsi="Times New Roman" w:eastAsia="仿宋_GB2312"/>
          <w:sz w:val="30"/>
          <w:szCs w:val="32"/>
        </w:rPr>
        <w:t>2.1</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工程设计的特殊标准或要求</w:t>
      </w:r>
      <w:r>
        <w:rPr>
          <w:rFonts w:ascii="Times New Roman" w:hAnsi="Times New Roman" w:eastAsia="仿宋_GB2312"/>
          <w:color w:val="00000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26EA7D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18A952A">
      <w:pPr>
        <w:spacing w:line="360" w:lineRule="auto"/>
        <w:ind w:firstLine="630" w:firstLineChars="210"/>
        <w:jc w:val="left"/>
        <w:rPr>
          <w:rFonts w:ascii="Times New Roman" w:hAnsi="Times New Roman" w:eastAsia="仿宋_GB2312"/>
          <w:sz w:val="30"/>
          <w:szCs w:val="32"/>
        </w:rPr>
      </w:pPr>
      <w:r>
        <w:rPr>
          <w:rFonts w:hint="eastAsia" w:ascii="Times New Roman" w:hAnsi="Times New Roman" w:eastAsia="仿宋_GB2312"/>
          <w:sz w:val="30"/>
          <w:szCs w:val="32"/>
          <w:highlight w:val="none"/>
        </w:rPr>
        <w:t>5.1.2.2 工程设计适用的技术标准：</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lang w:val="en-US" w:eastAsia="zh-CN"/>
        </w:rPr>
        <w:t xml:space="preserve">      </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w:t>
      </w:r>
    </w:p>
    <w:p w14:paraId="3105045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5.3 工程设计文件的要求</w:t>
      </w:r>
    </w:p>
    <w:p w14:paraId="2554B3FB">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5.3.3 工程设计文件深度规定</w:t>
      </w:r>
      <w:r>
        <w:rPr>
          <w:rFonts w:hint="eastAsia" w:ascii="Times New Roman" w:hAnsi="Times New Roman" w:eastAsia="仿宋_GB2312"/>
          <w:sz w:val="30"/>
          <w:szCs w:val="32"/>
          <w:lang w:eastAsia="zh-CN"/>
        </w:rPr>
        <w:t>：</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none" w:color="auto"/>
        </w:rPr>
        <w:t xml:space="preserve">  </w:t>
      </w:r>
    </w:p>
    <w:p w14:paraId="5375BE9E">
      <w:pPr>
        <w:spacing w:line="360" w:lineRule="auto"/>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sz w:val="30"/>
          <w:szCs w:val="32"/>
        </w:rPr>
        <w:t xml:space="preserve">。 </w:t>
      </w:r>
    </w:p>
    <w:p w14:paraId="470968E2">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5.3.5 工程的合理使用寿命年限</w:t>
      </w:r>
      <w:r>
        <w:rPr>
          <w:rFonts w:ascii="Times New Roman" w:hAnsi="Times New Roman" w:eastAsia="仿宋_GB2312"/>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27757E6">
      <w:pPr>
        <w:spacing w:line="360" w:lineRule="auto"/>
        <w:jc w:val="left"/>
        <w:rPr>
          <w:rFonts w:hint="eastAsia" w:ascii="Times New Roman" w:hAnsi="Times New Roman" w:eastAsia="仿宋_GB2312"/>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color w:val="000000"/>
          <w:sz w:val="30"/>
          <w:szCs w:val="32"/>
        </w:rPr>
        <w:t xml:space="preserve">  </w:t>
      </w:r>
    </w:p>
    <w:p w14:paraId="03AB2B20">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进度</w:t>
      </w:r>
      <w:r>
        <w:rPr>
          <w:rFonts w:hint="eastAsia" w:ascii="Times New Roman" w:hAnsi="Times New Roman" w:eastAsia="黑体"/>
          <w:b w:val="0"/>
          <w:color w:val="000000"/>
          <w:sz w:val="32"/>
          <w:szCs w:val="32"/>
        </w:rPr>
        <w:t>与周期</w:t>
      </w:r>
    </w:p>
    <w:p w14:paraId="3D17ABEE">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 xml:space="preserve">.1 </w:t>
      </w:r>
      <w:r>
        <w:rPr>
          <w:rFonts w:hint="eastAsia" w:ascii="Times New Roman" w:hAnsi="Times New Roman" w:eastAsia="黑体"/>
          <w:color w:val="000000"/>
          <w:sz w:val="30"/>
          <w:szCs w:val="32"/>
        </w:rPr>
        <w:t>工程设计进度计划</w:t>
      </w:r>
    </w:p>
    <w:p w14:paraId="022DC327">
      <w:pPr>
        <w:autoSpaceDE w:val="0"/>
        <w:autoSpaceDN w:val="0"/>
        <w:adjustRightInd w:val="0"/>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.1.</w:t>
      </w:r>
      <w:r>
        <w:rPr>
          <w:rFonts w:hint="eastAsia" w:ascii="Times New Roman" w:hAnsi="Times New Roman" w:eastAsia="仿宋_GB2312"/>
          <w:sz w:val="30"/>
          <w:szCs w:val="32"/>
        </w:rPr>
        <w:t>1 工程设计进度计划的编制</w:t>
      </w:r>
    </w:p>
    <w:p w14:paraId="52ECB99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同当事人约定的工程设计进度计划提交的时间：</w:t>
      </w:r>
      <w:r>
        <w:rPr>
          <w:rFonts w:hint="eastAsia" w:ascii="Times New Roman" w:hAnsi="Times New Roman" w:eastAsia="仿宋_GB2312"/>
          <w:color w:val="000000"/>
          <w:kern w:val="0"/>
          <w:sz w:val="30"/>
          <w:szCs w:val="32"/>
          <w:u w:val="single"/>
        </w:rPr>
        <w:t xml:space="preserve">          </w:t>
      </w:r>
    </w:p>
    <w:p w14:paraId="4FB5D169">
      <w:pPr>
        <w:autoSpaceDE w:val="0"/>
        <w:autoSpaceDN w:val="0"/>
        <w:adjustRightInd w:val="0"/>
        <w:spacing w:line="360" w:lineRule="auto"/>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5CBC7FAA">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同当事人约定的工程设计进度计划应包括的内容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none" w:color="auto"/>
        </w:rPr>
        <w:t xml:space="preserve"> </w:t>
      </w:r>
    </w:p>
    <w:p w14:paraId="18C06399">
      <w:pPr>
        <w:autoSpaceDE w:val="0"/>
        <w:autoSpaceDN w:val="0"/>
        <w:adjustRightInd w:val="0"/>
        <w:spacing w:line="360" w:lineRule="auto"/>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r>
        <w:rPr>
          <w:rFonts w:hint="eastAsia" w:ascii="Times New Roman" w:hAnsi="Times New Roman" w:eastAsia="仿宋_GB2312"/>
          <w:sz w:val="30"/>
          <w:szCs w:val="32"/>
        </w:rPr>
        <w:t xml:space="preserve"> </w:t>
      </w:r>
    </w:p>
    <w:p w14:paraId="6E8551C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.1.2</w:t>
      </w:r>
      <w:r>
        <w:rPr>
          <w:rFonts w:ascii="Times New Roman" w:hAnsi="Times New Roman" w:eastAsia="仿宋_GB2312"/>
          <w:color w:val="000000"/>
          <w:sz w:val="30"/>
          <w:szCs w:val="32"/>
        </w:rPr>
        <w:t xml:space="preserve"> </w:t>
      </w:r>
      <w:r>
        <w:rPr>
          <w:rFonts w:hint="eastAsia" w:ascii="Times New Roman" w:hAnsi="Times New Roman" w:eastAsia="仿宋_GB2312"/>
          <w:color w:val="000000"/>
          <w:kern w:val="0"/>
          <w:sz w:val="30"/>
          <w:szCs w:val="32"/>
        </w:rPr>
        <w:t>工程设计进度计划的修订</w:t>
      </w:r>
    </w:p>
    <w:p w14:paraId="2D41300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发包人在收到</w:t>
      </w:r>
      <w:r>
        <w:rPr>
          <w:rFonts w:hint="eastAsia" w:ascii="Times New Roman" w:hAnsi="Times New Roman" w:eastAsia="仿宋_GB2312"/>
          <w:color w:val="000000"/>
          <w:sz w:val="30"/>
          <w:szCs w:val="32"/>
        </w:rPr>
        <w:t>工程设计进度计划</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6B9ED38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w:t>
      </w:r>
      <w:r>
        <w:rPr>
          <w:rFonts w:hint="eastAsia" w:ascii="Times New Roman" w:hAnsi="Times New Roman" w:eastAsia="黑体"/>
          <w:color w:val="000000"/>
          <w:sz w:val="30"/>
          <w:szCs w:val="32"/>
        </w:rPr>
        <w:t>3</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工程设计进度</w:t>
      </w:r>
      <w:r>
        <w:rPr>
          <w:rFonts w:ascii="Times New Roman" w:hAnsi="Times New Roman" w:eastAsia="黑体"/>
          <w:color w:val="000000"/>
          <w:sz w:val="30"/>
          <w:szCs w:val="32"/>
        </w:rPr>
        <w:t>延误</w:t>
      </w:r>
    </w:p>
    <w:p w14:paraId="240D7A0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w:t>
      </w:r>
      <w:r>
        <w:rPr>
          <w:rFonts w:hint="eastAsia" w:ascii="Times New Roman" w:hAnsi="Times New Roman" w:eastAsia="仿宋_GB2312"/>
          <w:sz w:val="30"/>
          <w:szCs w:val="32"/>
        </w:rPr>
        <w:t>3</w:t>
      </w:r>
      <w:r>
        <w:rPr>
          <w:rFonts w:ascii="Times New Roman" w:hAnsi="Times New Roman" w:eastAsia="仿宋_GB2312"/>
          <w:sz w:val="30"/>
          <w:szCs w:val="32"/>
        </w:rPr>
        <w:t>.1</w:t>
      </w:r>
      <w:r>
        <w:rPr>
          <w:rFonts w:hint="eastAsia" w:ascii="Times New Roman" w:hAnsi="Times New Roman" w:eastAsia="仿宋_GB2312"/>
          <w:sz w:val="30"/>
          <w:szCs w:val="32"/>
          <w:lang w:val="en-US" w:eastAsia="zh-CN"/>
        </w:rPr>
        <w:t xml:space="preserve"> </w:t>
      </w:r>
      <w:r>
        <w:rPr>
          <w:rFonts w:ascii="Times New Roman" w:hAnsi="Times New Roman" w:eastAsia="仿宋_GB2312"/>
          <w:color w:val="000000"/>
          <w:kern w:val="0"/>
          <w:sz w:val="30"/>
          <w:szCs w:val="32"/>
        </w:rPr>
        <w:t>因发包人原因导致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4556F19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ascii="Times New Roman" w:hAnsi="Times New Roman" w:eastAsia="仿宋_GB2312"/>
          <w:sz w:val="30"/>
          <w:szCs w:val="32"/>
        </w:rPr>
        <w:t>（</w:t>
      </w:r>
      <w:r>
        <w:rPr>
          <w:rFonts w:hint="eastAsia" w:ascii="Times New Roman" w:hAnsi="Times New Roman" w:eastAsia="仿宋_GB2312"/>
          <w:sz w:val="30"/>
          <w:szCs w:val="32"/>
        </w:rPr>
        <w:t>4</w:t>
      </w:r>
      <w:r>
        <w:rPr>
          <w:rFonts w:ascii="Times New Roman" w:hAnsi="Times New Roman" w:eastAsia="仿宋_GB2312"/>
          <w:sz w:val="30"/>
          <w:szCs w:val="32"/>
        </w:rPr>
        <w:t>）因发包人原因导致</w:t>
      </w:r>
      <w:r>
        <w:rPr>
          <w:rFonts w:hint="eastAsia" w:ascii="Times New Roman" w:hAnsi="Times New Roman" w:eastAsia="仿宋_GB2312"/>
          <w:sz w:val="30"/>
          <w:szCs w:val="32"/>
        </w:rPr>
        <w:t>工程设计进度</w:t>
      </w:r>
      <w:r>
        <w:rPr>
          <w:rFonts w:ascii="Times New Roman" w:hAnsi="Times New Roman" w:eastAsia="仿宋_GB2312"/>
          <w:sz w:val="30"/>
          <w:szCs w:val="32"/>
        </w:rPr>
        <w:t>延误的其他情形：</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w:t>
      </w:r>
    </w:p>
    <w:p w14:paraId="0136DA3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1433DB0">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highlight w:val="none"/>
        </w:rPr>
      </w:pPr>
      <w:r>
        <w:rPr>
          <w:rFonts w:ascii="Times New Roman" w:hAnsi="Times New Roman" w:eastAsia="仿宋_GB2312"/>
          <w:sz w:val="30"/>
          <w:szCs w:val="32"/>
          <w:highlight w:val="none"/>
        </w:rPr>
        <w:t>设计人应在发生</w:t>
      </w:r>
      <w:r>
        <w:rPr>
          <w:rFonts w:hint="eastAsia" w:ascii="Times New Roman" w:hAnsi="Times New Roman" w:eastAsia="仿宋_GB2312"/>
          <w:color w:val="000000"/>
          <w:kern w:val="0"/>
          <w:sz w:val="30"/>
          <w:szCs w:val="32"/>
          <w:highlight w:val="none"/>
        </w:rPr>
        <w:t>进度延误的情形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天内向发包人发出要求延期的书面通知，在</w:t>
      </w:r>
      <w:r>
        <w:rPr>
          <w:rFonts w:hint="eastAsia" w:ascii="Times New Roman" w:hAnsi="Times New Roman" w:eastAsia="仿宋_GB2312"/>
          <w:sz w:val="30"/>
          <w:szCs w:val="32"/>
          <w:highlight w:val="none"/>
          <w:lang w:eastAsia="zh-CN"/>
        </w:rPr>
        <w:t>发生该情形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天内提交要求延期的详细说明。</w:t>
      </w:r>
    </w:p>
    <w:p w14:paraId="6AF177B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ascii="Times New Roman" w:hAnsi="Times New Roman" w:eastAsia="仿宋_GB2312"/>
          <w:sz w:val="30"/>
          <w:szCs w:val="32"/>
          <w:highlight w:val="none"/>
        </w:rPr>
        <w:t>发包人收到设计人要求延期的详细说明后，应在</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天内进行审查并书面答复。</w:t>
      </w:r>
    </w:p>
    <w:p w14:paraId="111B082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w:t>
      </w:r>
      <w:r>
        <w:rPr>
          <w:rFonts w:hint="eastAsia" w:ascii="Times New Roman" w:hAnsi="Times New Roman" w:eastAsia="黑体"/>
          <w:color w:val="000000"/>
          <w:sz w:val="30"/>
          <w:szCs w:val="32"/>
        </w:rPr>
        <w:t>5</w:t>
      </w:r>
      <w:r>
        <w:rPr>
          <w:rFonts w:ascii="Times New Roman" w:hAnsi="Times New Roman" w:eastAsia="黑体"/>
          <w:color w:val="000000"/>
          <w:sz w:val="30"/>
          <w:szCs w:val="32"/>
        </w:rPr>
        <w:t xml:space="preserve"> 提前</w:t>
      </w:r>
      <w:r>
        <w:rPr>
          <w:rFonts w:hint="eastAsia" w:ascii="Times New Roman" w:hAnsi="Times New Roman" w:eastAsia="黑体"/>
          <w:color w:val="000000"/>
          <w:sz w:val="30"/>
          <w:szCs w:val="32"/>
        </w:rPr>
        <w:t>交付工程设计文件</w:t>
      </w:r>
    </w:p>
    <w:p w14:paraId="4F74B887">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w:t>
      </w:r>
      <w:r>
        <w:rPr>
          <w:rFonts w:hint="eastAsia" w:ascii="Times New Roman" w:hAnsi="Times New Roman" w:eastAsia="仿宋_GB2312"/>
          <w:sz w:val="30"/>
          <w:szCs w:val="32"/>
        </w:rPr>
        <w:t>5</w:t>
      </w:r>
      <w:r>
        <w:rPr>
          <w:rFonts w:ascii="Times New Roman" w:hAnsi="Times New Roman" w:eastAsia="仿宋_GB2312"/>
          <w:sz w:val="30"/>
          <w:szCs w:val="32"/>
        </w:rPr>
        <w:t>.2</w:t>
      </w:r>
      <w:r>
        <w:rPr>
          <w:rFonts w:hint="eastAsia" w:ascii="Times New Roman" w:hAnsi="Times New Roman" w:eastAsia="仿宋_GB2312"/>
          <w:sz w:val="30"/>
          <w:szCs w:val="32"/>
          <w:lang w:val="en-US" w:eastAsia="zh-CN"/>
        </w:rPr>
        <w:t xml:space="preserve"> </w:t>
      </w:r>
      <w:r>
        <w:rPr>
          <w:rFonts w:ascii="Times New Roman" w:hAnsi="Times New Roman" w:eastAsia="仿宋_GB2312"/>
          <w:sz w:val="30"/>
          <w:szCs w:val="32"/>
        </w:rPr>
        <w:t>提前</w:t>
      </w:r>
      <w:r>
        <w:rPr>
          <w:rFonts w:hint="eastAsia" w:ascii="Times New Roman" w:hAnsi="Times New Roman" w:eastAsia="仿宋_GB2312"/>
          <w:sz w:val="30"/>
          <w:szCs w:val="32"/>
        </w:rPr>
        <w:t>交付工程设计文件</w:t>
      </w:r>
      <w:r>
        <w:rPr>
          <w:rFonts w:ascii="Times New Roman" w:hAnsi="Times New Roman" w:eastAsia="仿宋_GB2312"/>
          <w:sz w:val="30"/>
          <w:szCs w:val="32"/>
        </w:rPr>
        <w:t>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99BD91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2"/>
          <w:szCs w:val="32"/>
        </w:rPr>
      </w:pPr>
      <w:r>
        <w:rPr>
          <w:rFonts w:hint="default" w:ascii="Times New Roman" w:hAnsi="Times New Roman" w:eastAsia="黑体" w:cs="Times New Roman"/>
          <w:b w:val="0"/>
          <w:bCs/>
          <w:color w:val="000000"/>
          <w:kern w:val="2"/>
          <w:sz w:val="32"/>
          <w:szCs w:val="32"/>
          <w:lang w:val="en-US" w:eastAsia="zh-CN" w:bidi="ar-SA"/>
        </w:rPr>
        <w:t>7．</w:t>
      </w:r>
      <w:r>
        <w:rPr>
          <w:rFonts w:ascii="Times New Roman" w:hAnsi="Times New Roman" w:eastAsia="黑体"/>
          <w:b/>
          <w:color w:val="000000"/>
          <w:sz w:val="32"/>
          <w:szCs w:val="32"/>
        </w:rPr>
        <w:t xml:space="preserve"> </w:t>
      </w:r>
      <w:r>
        <w:rPr>
          <w:rFonts w:hint="eastAsia" w:ascii="Times New Roman" w:hAnsi="Times New Roman" w:eastAsia="黑体"/>
          <w:color w:val="000000"/>
          <w:sz w:val="32"/>
          <w:szCs w:val="32"/>
        </w:rPr>
        <w:t>工程设计文件交付</w:t>
      </w:r>
    </w:p>
    <w:p w14:paraId="1DA56778">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27" w:firstLineChars="209"/>
        <w:jc w:val="both"/>
        <w:textAlignment w:val="auto"/>
        <w:outlineLvl w:val="4"/>
        <w:rPr>
          <w:rFonts w:hint="eastAsia" w:ascii="Times New Roman" w:hAnsi="Times New Roman" w:eastAsia="黑体"/>
          <w:color w:val="000000"/>
          <w:sz w:val="32"/>
          <w:szCs w:val="32"/>
        </w:rPr>
      </w:pPr>
      <w:r>
        <w:rPr>
          <w:rFonts w:hint="eastAsia" w:ascii="Times New Roman" w:hAnsi="Times New Roman" w:eastAsia="仿宋_GB2312"/>
          <w:b w:val="0"/>
          <w:bCs w:val="0"/>
          <w:kern w:val="0"/>
          <w:sz w:val="30"/>
          <w:szCs w:val="32"/>
        </w:rPr>
        <w:t>7</w:t>
      </w:r>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 xml:space="preserve"> </w:t>
      </w:r>
      <w:r>
        <w:rPr>
          <w:rFonts w:hint="eastAsia" w:ascii="黑体" w:hAnsi="黑体" w:eastAsia="黑体"/>
          <w:b w:val="0"/>
          <w:bCs w:val="0"/>
          <w:kern w:val="0"/>
          <w:sz w:val="30"/>
          <w:szCs w:val="32"/>
        </w:rPr>
        <w:t>工程设计文件交付的内容</w:t>
      </w:r>
    </w:p>
    <w:p w14:paraId="125DDD8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7.1.2 发包人要求设计人提交电子版设计文件的具体形式为</w:t>
      </w:r>
      <w:r>
        <w:rPr>
          <w:rFonts w:hint="eastAsia" w:ascii="Times New Roman" w:hAnsi="Times New Roman" w:eastAsia="仿宋_GB2312"/>
          <w:sz w:val="30"/>
          <w:szCs w:val="32"/>
          <w:u w:val="none" w:color="auto"/>
          <w:lang w:eastAsia="zh-CN"/>
        </w:rPr>
        <w:t>：</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03176E51">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工程设计文件审查</w:t>
      </w:r>
    </w:p>
    <w:p w14:paraId="2F24854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8.1 发包人对设计人的设计文件审查期限不超过</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天。</w:t>
      </w:r>
    </w:p>
    <w:p w14:paraId="277B7AD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8.3</w:t>
      </w:r>
      <w:r>
        <w:rPr>
          <w:rFonts w:hint="eastAsia" w:ascii="Times New Roman" w:hAnsi="Times New Roman" w:eastAsia="仿宋_GB2312"/>
          <w:sz w:val="30"/>
          <w:szCs w:val="21"/>
        </w:rPr>
        <w:t>发包人应在审查同意设计人的工程设计文件后在</w:t>
      </w:r>
      <w:r>
        <w:rPr>
          <w:rFonts w:hint="eastAsia" w:ascii="Times New Roman" w:hAnsi="Times New Roman" w:eastAsia="仿宋_GB2312"/>
          <w:sz w:val="30"/>
          <w:szCs w:val="21"/>
          <w:u w:val="single"/>
        </w:rPr>
        <w:t xml:space="preserve">   </w:t>
      </w:r>
      <w:r>
        <w:rPr>
          <w:rFonts w:hint="eastAsia" w:ascii="Times New Roman" w:hAnsi="Times New Roman" w:eastAsia="仿宋_GB2312"/>
          <w:sz w:val="30"/>
          <w:szCs w:val="21"/>
        </w:rPr>
        <w:t>天内，向政府有关部门报送工程设计文件。</w:t>
      </w:r>
    </w:p>
    <w:p w14:paraId="5519020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8.4 工程设计审查形式及时间安排：</w:t>
      </w:r>
      <w:r>
        <w:rPr>
          <w:rFonts w:hint="eastAsia" w:ascii="Times New Roman" w:hAnsi="Times New Roman" w:eastAsia="仿宋_GB2312"/>
          <w:sz w:val="30"/>
          <w:szCs w:val="32"/>
          <w:u w:val="single"/>
        </w:rPr>
        <w:t xml:space="preserve">                       </w:t>
      </w:r>
    </w:p>
    <w:p w14:paraId="22DA5A0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left"/>
        <w:textAlignment w:val="auto"/>
        <w:outlineLvl w:val="9"/>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384C7F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left"/>
        <w:textAlignment w:val="auto"/>
        <w:outlineLvl w:val="9"/>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670FFB11">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黑体"/>
          <w:color w:val="000000"/>
          <w:sz w:val="32"/>
          <w:szCs w:val="32"/>
        </w:rPr>
        <w:t>9</w:t>
      </w:r>
      <w:r>
        <w:rPr>
          <w:rFonts w:ascii="Times New Roman" w:hAnsi="Times New Roman" w:eastAsia="黑体"/>
          <w:color w:val="000000"/>
          <w:sz w:val="32"/>
          <w:szCs w:val="32"/>
        </w:rPr>
        <w:t xml:space="preserve">. </w:t>
      </w:r>
      <w:r>
        <w:rPr>
          <w:rFonts w:hint="eastAsia" w:ascii="Times New Roman" w:hAnsi="Times New Roman" w:eastAsia="黑体"/>
          <w:color w:val="000000"/>
          <w:sz w:val="32"/>
          <w:szCs w:val="32"/>
        </w:rPr>
        <w:t>施工现场配合服务</w:t>
      </w:r>
    </w:p>
    <w:p w14:paraId="28485CD3">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9.1 发包人为设计人派赴现场的工作人员提供便利条件的内容包括：</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40D97D81">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9.2 设计人应当在交付施工图设计文件并经审查合格后</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时间内提供施工现场配合服务。</w:t>
      </w:r>
    </w:p>
    <w:p w14:paraId="209FC675">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0</w:t>
      </w:r>
      <w:r>
        <w:rPr>
          <w:rFonts w:ascii="Times New Roman" w:hAnsi="Times New Roman" w:eastAsia="黑体"/>
          <w:b w:val="0"/>
          <w:color w:val="000000"/>
          <w:sz w:val="32"/>
          <w:szCs w:val="32"/>
        </w:rPr>
        <w:t>. 合同价</w:t>
      </w:r>
      <w:r>
        <w:rPr>
          <w:rFonts w:hint="eastAsia" w:ascii="Times New Roman" w:hAnsi="Times New Roman" w:eastAsia="黑体"/>
          <w:b w:val="0"/>
          <w:color w:val="000000"/>
          <w:sz w:val="32"/>
          <w:szCs w:val="32"/>
        </w:rPr>
        <w:t>款</w:t>
      </w:r>
      <w:r>
        <w:rPr>
          <w:rFonts w:ascii="Times New Roman" w:hAnsi="Times New Roman" w:eastAsia="黑体"/>
          <w:b w:val="0"/>
          <w:color w:val="000000"/>
          <w:sz w:val="32"/>
          <w:szCs w:val="32"/>
        </w:rPr>
        <w:t>与支付</w:t>
      </w:r>
    </w:p>
    <w:p w14:paraId="557DC361">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0</w:t>
      </w:r>
      <w:r>
        <w:rPr>
          <w:rFonts w:ascii="Times New Roman" w:hAnsi="Times New Roman" w:eastAsia="黑体"/>
          <w:color w:val="000000"/>
          <w:sz w:val="30"/>
          <w:szCs w:val="32"/>
        </w:rPr>
        <w:t>.</w:t>
      </w:r>
      <w:r>
        <w:rPr>
          <w:rFonts w:hint="eastAsia" w:ascii="Times New Roman" w:hAnsi="Times New Roman" w:eastAsia="黑体"/>
          <w:color w:val="000000"/>
          <w:sz w:val="30"/>
          <w:szCs w:val="32"/>
        </w:rPr>
        <w:t>2</w:t>
      </w:r>
      <w:r>
        <w:rPr>
          <w:rFonts w:ascii="Times New Roman" w:hAnsi="Times New Roman" w:eastAsia="黑体"/>
          <w:color w:val="000000"/>
          <w:sz w:val="30"/>
          <w:szCs w:val="32"/>
        </w:rPr>
        <w:t xml:space="preserve"> 合同价格形式</w:t>
      </w:r>
    </w:p>
    <w:p w14:paraId="6D8FD7C8">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单价合同</w:t>
      </w:r>
    </w:p>
    <w:p w14:paraId="09912F2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单价包含的风险范围：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42B704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EBD23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7279709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6DAE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5B15E1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936191">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总价合同</w:t>
      </w:r>
    </w:p>
    <w:p w14:paraId="4937253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318175C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EA6B3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580D717">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A2FBD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C2FE48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C564C8">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其他价格</w:t>
      </w:r>
      <w:r>
        <w:rPr>
          <w:rFonts w:hint="eastAsia" w:ascii="Times New Roman" w:hAnsi="Times New Roman" w:eastAsia="仿宋_GB2312"/>
          <w:color w:val="000000"/>
          <w:sz w:val="30"/>
          <w:szCs w:val="32"/>
        </w:rPr>
        <w:t>形</w:t>
      </w:r>
      <w:r>
        <w:rPr>
          <w:rFonts w:ascii="Times New Roman" w:hAnsi="Times New Roman" w:eastAsia="仿宋_GB2312"/>
          <w:color w:val="000000"/>
          <w:sz w:val="30"/>
          <w:szCs w:val="32"/>
        </w:rPr>
        <w:t>式：</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none" w:color="auto"/>
        </w:rPr>
        <w:t xml:space="preserve">  </w:t>
      </w:r>
    </w:p>
    <w:p w14:paraId="40F78BE3">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937166">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0"/>
        <w:jc w:val="left"/>
        <w:textAlignment w:val="auto"/>
        <w:outlineLvl w:val="9"/>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10.3 </w:t>
      </w:r>
      <w:r>
        <w:rPr>
          <w:rFonts w:hint="eastAsia" w:ascii="黑体" w:hAnsi="黑体" w:eastAsia="黑体"/>
          <w:color w:val="000000"/>
          <w:sz w:val="30"/>
          <w:szCs w:val="32"/>
        </w:rPr>
        <w:t>定金或预付款</w:t>
      </w:r>
    </w:p>
    <w:p w14:paraId="1E42381B">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10.3.1 定金或预付款的比例</w:t>
      </w:r>
    </w:p>
    <w:p w14:paraId="561572CC">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定金的比例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或预付款的比例</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none" w:color="auto"/>
          <w:lang w:val="en-US" w:eastAsia="zh-CN"/>
        </w:rPr>
        <w:t>。</w:t>
      </w:r>
    </w:p>
    <w:p w14:paraId="12F7237F">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10.3.2 定金或预付款的支付</w:t>
      </w:r>
    </w:p>
    <w:p w14:paraId="5D0201B4">
      <w:pPr>
        <w:spacing w:line="360" w:lineRule="auto"/>
        <w:ind w:firstLine="6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定金或预付款的支付时间：</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，但</w:t>
      </w:r>
      <w:r>
        <w:rPr>
          <w:rFonts w:hint="eastAsia" w:ascii="Times New Roman" w:hAnsi="Times New Roman" w:eastAsia="仿宋_GB2312"/>
          <w:color w:val="000000"/>
          <w:kern w:val="0"/>
          <w:sz w:val="30"/>
          <w:szCs w:val="32"/>
        </w:rPr>
        <w:t>最</w:t>
      </w:r>
      <w:r>
        <w:rPr>
          <w:rFonts w:ascii="Times New Roman" w:hAnsi="Times New Roman" w:eastAsia="仿宋_GB2312"/>
          <w:color w:val="000000"/>
          <w:kern w:val="0"/>
          <w:sz w:val="30"/>
          <w:szCs w:val="32"/>
        </w:rPr>
        <w:t>迟应在</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天前支付</w:t>
      </w:r>
      <w:r>
        <w:rPr>
          <w:rFonts w:hint="eastAsia" w:ascii="Times New Roman" w:hAnsi="Times New Roman" w:eastAsia="仿宋_GB2312"/>
          <w:color w:val="000000"/>
          <w:kern w:val="0"/>
          <w:sz w:val="30"/>
          <w:szCs w:val="32"/>
        </w:rPr>
        <w:t>。</w:t>
      </w:r>
    </w:p>
    <w:p w14:paraId="5259042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2"/>
          <w:szCs w:val="32"/>
          <w:highlight w:val="none"/>
        </w:rPr>
        <w:t>1</w:t>
      </w:r>
      <w:r>
        <w:rPr>
          <w:rFonts w:hint="eastAsia" w:ascii="Times New Roman" w:hAnsi="Times New Roman" w:eastAsia="黑体"/>
          <w:color w:val="000000"/>
          <w:sz w:val="32"/>
          <w:szCs w:val="32"/>
          <w:highlight w:val="none"/>
          <w:lang w:val="en-US" w:eastAsia="zh-CN"/>
        </w:rPr>
        <w:t>1</w:t>
      </w:r>
      <w:r>
        <w:rPr>
          <w:rFonts w:ascii="Times New Roman" w:hAnsi="Times New Roman" w:eastAsia="黑体"/>
          <w:color w:val="000000"/>
          <w:sz w:val="32"/>
          <w:szCs w:val="32"/>
          <w:highlight w:val="none"/>
        </w:rPr>
        <w:t xml:space="preserve">. </w:t>
      </w:r>
      <w:r>
        <w:rPr>
          <w:rFonts w:hint="eastAsia" w:ascii="Times New Roman" w:hAnsi="Times New Roman" w:eastAsia="黑体"/>
          <w:color w:val="000000"/>
          <w:sz w:val="32"/>
          <w:szCs w:val="32"/>
          <w:highlight w:val="none"/>
          <w:lang w:eastAsia="zh-CN"/>
        </w:rPr>
        <w:t>工程设计变更与索赔</w:t>
      </w:r>
    </w:p>
    <w:p w14:paraId="3CA25334">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11.5 设计人应于认为有理由提出增加合同价款或延长设计周期的要求事项发生后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天内书面通知发包人。</w:t>
      </w:r>
    </w:p>
    <w:p w14:paraId="7EA70065">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设计人应在该事项发生后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天内向发包人提供证明设计人要求的书面声明。</w:t>
      </w:r>
    </w:p>
    <w:p w14:paraId="0A727B58">
      <w:pPr>
        <w:spacing w:line="360" w:lineRule="auto"/>
        <w:ind w:firstLine="600"/>
        <w:jc w:val="left"/>
        <w:rPr>
          <w:rFonts w:hint="eastAsia" w:ascii="Times New Roman" w:hAnsi="Times New Roman" w:eastAsia="仿宋_GB2312"/>
          <w:color w:val="000000"/>
          <w:kern w:val="0"/>
          <w:sz w:val="30"/>
          <w:szCs w:val="32"/>
        </w:rPr>
      </w:pPr>
      <w:r>
        <w:rPr>
          <w:rFonts w:hint="eastAsia" w:ascii="Times New Roman" w:hAnsi="Times New Roman" w:eastAsia="仿宋_GB2312"/>
          <w:kern w:val="0"/>
          <w:sz w:val="30"/>
          <w:szCs w:val="28"/>
          <w:highlight w:val="none"/>
        </w:rPr>
        <w:t>发包人应在接到设计人书面声明后的</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天内，予以书面答复。</w:t>
      </w:r>
    </w:p>
    <w:p w14:paraId="403FD378">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2"/>
          <w:szCs w:val="32"/>
        </w:rPr>
        <w:t>1</w:t>
      </w:r>
      <w:r>
        <w:rPr>
          <w:rFonts w:hint="eastAsia" w:ascii="Times New Roman" w:hAnsi="Times New Roman" w:eastAsia="黑体"/>
          <w:color w:val="000000"/>
          <w:sz w:val="32"/>
          <w:szCs w:val="32"/>
        </w:rPr>
        <w:t>2</w:t>
      </w:r>
      <w:r>
        <w:rPr>
          <w:rFonts w:ascii="Times New Roman" w:hAnsi="Times New Roman" w:eastAsia="黑体"/>
          <w:color w:val="000000"/>
          <w:sz w:val="32"/>
          <w:szCs w:val="32"/>
        </w:rPr>
        <w:t xml:space="preserve">. </w:t>
      </w:r>
      <w:r>
        <w:rPr>
          <w:rFonts w:hint="eastAsia" w:ascii="Times New Roman" w:hAnsi="Times New Roman" w:eastAsia="黑体"/>
          <w:color w:val="000000"/>
          <w:sz w:val="32"/>
          <w:szCs w:val="32"/>
        </w:rPr>
        <w:t>专业责任与保险</w:t>
      </w:r>
    </w:p>
    <w:p w14:paraId="7D907B9D">
      <w:pPr>
        <w:spacing w:line="360" w:lineRule="auto"/>
        <w:ind w:firstLine="750" w:firstLineChars="25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12.2 设计人</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（需/不需）有发包人认可的工程设计责任保险。</w:t>
      </w:r>
    </w:p>
    <w:p w14:paraId="5ED07063">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3</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知识产权</w:t>
      </w:r>
    </w:p>
    <w:p w14:paraId="3C3F9A96">
      <w:pPr>
        <w:spacing w:line="360" w:lineRule="auto"/>
        <w:ind w:firstLine="600" w:firstLineChars="200"/>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13</w:t>
      </w:r>
      <w:r>
        <w:rPr>
          <w:rFonts w:ascii="Times New Roman" w:hAnsi="Times New Roman" w:eastAsia="仿宋_GB2312"/>
          <w:color w:val="000000"/>
          <w:sz w:val="30"/>
          <w:szCs w:val="32"/>
        </w:rPr>
        <w:t>.1关于发包人提供给</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人的图纸、发包人为实施工程自行编制或委托编制的技术</w:t>
      </w:r>
      <w:r>
        <w:rPr>
          <w:rFonts w:hint="eastAsia" w:ascii="Times New Roman" w:hAnsi="Times New Roman" w:eastAsia="仿宋_GB2312"/>
          <w:color w:val="000000"/>
          <w:sz w:val="30"/>
          <w:szCs w:val="32"/>
        </w:rPr>
        <w:t>规格</w:t>
      </w:r>
      <w:r>
        <w:rPr>
          <w:rFonts w:ascii="Times New Roman" w:hAnsi="Times New Roman" w:eastAsia="仿宋_GB2312"/>
          <w:color w:val="000000"/>
          <w:sz w:val="30"/>
          <w:szCs w:val="32"/>
        </w:rPr>
        <w:t>以及反映发包人关于合同要求或其他类似性质的文件的著作权的归属：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FEBD65">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C4FE34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EECE9E">
      <w:pPr>
        <w:spacing w:line="360" w:lineRule="auto"/>
        <w:ind w:left="596" w:leftChars="284"/>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13</w:t>
      </w:r>
      <w:r>
        <w:rPr>
          <w:rFonts w:ascii="Times New Roman" w:hAnsi="Times New Roman" w:eastAsia="仿宋_GB2312"/>
          <w:color w:val="000000"/>
          <w:sz w:val="30"/>
          <w:szCs w:val="32"/>
        </w:rPr>
        <w:t>.2 关于</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2D4EE0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37D05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人提供的上述文件的使用限制的要求：</w:t>
      </w:r>
      <w:r>
        <w:rPr>
          <w:rFonts w:ascii="Times New Roman" w:hAnsi="Times New Roman" w:eastAsia="仿宋_GB2312"/>
          <w:color w:val="000000"/>
          <w:sz w:val="30"/>
          <w:szCs w:val="32"/>
          <w:u w:val="single"/>
        </w:rPr>
        <w:t>   </w:t>
      </w:r>
    </w:p>
    <w:p w14:paraId="5E17B2F5">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D07C9A">
      <w:pPr>
        <w:spacing w:line="360" w:lineRule="auto"/>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    13.5 设计人在设计过程中所采用的专利、专有技术的使用费的承担方式：</w:t>
      </w:r>
      <w:r>
        <w:rPr>
          <w:rFonts w:hint="eastAsia" w:ascii="MingLiU_HKSCS" w:hAnsi="MingLiU_HKSCS" w:cs="MingLiU_HKSCS"/>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03125C2D">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违约</w:t>
      </w:r>
      <w:r>
        <w:rPr>
          <w:rFonts w:hint="eastAsia" w:ascii="Times New Roman" w:hAnsi="Times New Roman" w:eastAsia="黑体"/>
          <w:b w:val="0"/>
          <w:color w:val="000000"/>
          <w:sz w:val="32"/>
          <w:szCs w:val="32"/>
        </w:rPr>
        <w:t>责任</w:t>
      </w:r>
    </w:p>
    <w:p w14:paraId="267045A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4</w:t>
      </w:r>
      <w:r>
        <w:rPr>
          <w:rFonts w:ascii="Times New Roman" w:hAnsi="Times New Roman" w:eastAsia="黑体"/>
          <w:color w:val="000000"/>
          <w:sz w:val="30"/>
          <w:szCs w:val="32"/>
        </w:rPr>
        <w:t>.1 发包人违约</w:t>
      </w:r>
      <w:r>
        <w:rPr>
          <w:rFonts w:hint="eastAsia" w:ascii="Times New Roman" w:hAnsi="Times New Roman" w:eastAsia="黑体"/>
          <w:color w:val="000000"/>
          <w:sz w:val="30"/>
          <w:szCs w:val="32"/>
        </w:rPr>
        <w:t>责任</w:t>
      </w:r>
    </w:p>
    <w:p w14:paraId="5210886F">
      <w:pPr>
        <w:numPr>
          <w:ins w:id="0" w:author="guojiahan" w:date="2015-01-09T10:57:00Z"/>
        </w:numPr>
        <w:spacing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14.1.1 </w:t>
      </w:r>
      <w:r>
        <w:rPr>
          <w:rFonts w:hint="eastAsia" w:ascii="仿宋_GB2312" w:hAnsi="仿宋_GB2312" w:eastAsia="仿宋_GB2312"/>
          <w:color w:val="000000"/>
          <w:sz w:val="30"/>
          <w:szCs w:val="32"/>
        </w:rPr>
        <w:t>发包人支付设计人违约金：</w:t>
      </w:r>
      <w:r>
        <w:rPr>
          <w:rFonts w:hint="eastAsia" w:ascii="仿宋_GB2312" w:hAnsi="仿宋_GB2312" w:eastAsia="仿宋_GB2312"/>
          <w:color w:val="000000"/>
          <w:sz w:val="30"/>
          <w:szCs w:val="32"/>
          <w:u w:val="single"/>
        </w:rPr>
        <w:t xml:space="preserve">                     </w:t>
      </w:r>
      <w:r>
        <w:rPr>
          <w:rFonts w:hint="eastAsia" w:ascii="仿宋_GB2312" w:hAnsi="仿宋_GB2312" w:eastAsia="仿宋_GB2312"/>
          <w:color w:val="000000"/>
          <w:sz w:val="30"/>
          <w:szCs w:val="32"/>
          <w:u w:val="single"/>
          <w:lang w:val="en-US" w:eastAsia="zh-CN"/>
        </w:rPr>
        <w:t xml:space="preserve">   </w:t>
      </w:r>
      <w:r>
        <w:rPr>
          <w:rFonts w:hint="eastAsia" w:ascii="仿宋_GB2312" w:hAnsi="仿宋_GB2312" w:eastAsia="仿宋_GB2312"/>
          <w:color w:val="000000"/>
          <w:sz w:val="30"/>
          <w:szCs w:val="32"/>
        </w:rPr>
        <w:t>。</w:t>
      </w:r>
    </w:p>
    <w:p w14:paraId="71549030">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.1.2 </w:t>
      </w:r>
      <w:r>
        <w:rPr>
          <w:rFonts w:hint="eastAsia" w:ascii="Times New Roman" w:hAnsi="Times New Roman" w:eastAsia="仿宋_GB2312"/>
          <w:color w:val="000000"/>
          <w:kern w:val="0"/>
          <w:sz w:val="30"/>
          <w:szCs w:val="32"/>
        </w:rPr>
        <w:t>发包人逾期支付设计费的违约金：</w:t>
      </w:r>
      <w:r>
        <w:rPr>
          <w:rFonts w:hint="eastAsia" w:ascii="Times New Roman" w:hAnsi="Times New Roman" w:eastAsia="仿宋_GB2312"/>
          <w:color w:val="000000"/>
          <w:kern w:val="0"/>
          <w:sz w:val="30"/>
          <w:szCs w:val="32"/>
          <w:u w:val="single"/>
        </w:rPr>
        <w:t xml:space="preserve">                  </w:t>
      </w:r>
    </w:p>
    <w:p w14:paraId="2D02B581">
      <w:pPr>
        <w:spacing w:line="360" w:lineRule="auto"/>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513E0DF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4</w:t>
      </w:r>
      <w:r>
        <w:rPr>
          <w:rFonts w:ascii="Times New Roman" w:hAnsi="Times New Roman" w:eastAsia="黑体"/>
          <w:color w:val="000000"/>
          <w:sz w:val="30"/>
          <w:szCs w:val="32"/>
        </w:rPr>
        <w:t xml:space="preserve">.2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人违约</w:t>
      </w:r>
      <w:r>
        <w:rPr>
          <w:rFonts w:hint="eastAsia" w:ascii="Times New Roman" w:hAnsi="Times New Roman" w:eastAsia="黑体"/>
          <w:color w:val="000000"/>
          <w:sz w:val="30"/>
          <w:szCs w:val="32"/>
        </w:rPr>
        <w:t>责任</w:t>
      </w:r>
    </w:p>
    <w:p w14:paraId="24FE25B8">
      <w:pPr>
        <w:numPr>
          <w:ins w:id="1" w:author="guojiahan" w:date="2015-01-09T10:57:00Z"/>
        </w:numPr>
        <w:spacing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14.2.1 </w:t>
      </w:r>
      <w:r>
        <w:rPr>
          <w:rFonts w:hint="eastAsia" w:ascii="仿宋_GB2312" w:hAnsi="仿宋_GB2312" w:eastAsia="仿宋_GB2312"/>
          <w:color w:val="000000"/>
          <w:sz w:val="30"/>
          <w:szCs w:val="32"/>
        </w:rPr>
        <w:t>设计人支付发包人的违约金：</w:t>
      </w:r>
      <w:r>
        <w:rPr>
          <w:rFonts w:hint="eastAsia" w:ascii="仿宋_GB2312" w:hAnsi="仿宋_GB2312" w:eastAsia="仿宋_GB2312"/>
          <w:color w:val="000000"/>
          <w:sz w:val="30"/>
          <w:szCs w:val="32"/>
          <w:u w:val="single"/>
        </w:rPr>
        <w:t xml:space="preserve">                      </w:t>
      </w:r>
      <w:r>
        <w:rPr>
          <w:rFonts w:hint="eastAsia" w:ascii="Times New Roman" w:hAnsi="Times New Roman" w:eastAsia="黑体"/>
          <w:color w:val="000000"/>
          <w:sz w:val="30"/>
          <w:szCs w:val="32"/>
        </w:rPr>
        <w:t>。</w:t>
      </w:r>
    </w:p>
    <w:p w14:paraId="36CF3DBF">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.2.2</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逾期交付工程设计文件的违约金</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p>
    <w:p w14:paraId="009AAB0B">
      <w:pPr>
        <w:spacing w:line="360" w:lineRule="auto"/>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 xml:space="preserve"> </w:t>
      </w:r>
    </w:p>
    <w:p w14:paraId="71BA639A">
      <w:pPr>
        <w:spacing w:line="360" w:lineRule="auto"/>
        <w:ind w:firstLine="600" w:firstLineChars="200"/>
        <w:jc w:val="left"/>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逾期交付工程设计文件的违约金的上限</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32C7E91E">
      <w:pPr>
        <w:spacing w:line="360" w:lineRule="auto"/>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29087053">
      <w:pPr>
        <w:spacing w:before="120" w:beforeLines="0" w:after="120" w:afterLines="0" w:line="360" w:lineRule="auto"/>
        <w:ind w:left="1366" w:leftChars="286" w:hanging="765" w:hangingChars="255"/>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 xml:space="preserve">.2.3 </w:t>
      </w:r>
      <w:r>
        <w:rPr>
          <w:rFonts w:hint="eastAsia" w:ascii="Times New Roman" w:hAnsi="Times New Roman" w:eastAsia="仿宋_GB2312"/>
          <w:color w:val="000000"/>
          <w:sz w:val="30"/>
          <w:szCs w:val="32"/>
        </w:rPr>
        <w:t>设计人设计文件不合格的损失赔偿金的上限</w:t>
      </w:r>
      <w:r>
        <w:rPr>
          <w:rFonts w:hint="eastAsia" w:ascii="Times New Roman" w:hAnsi="Times New Roman" w:eastAsia="仿宋_GB2312"/>
          <w:color w:val="000000"/>
          <w:sz w:val="30"/>
          <w:szCs w:val="32"/>
          <w:u w:val="none" w:color="auto"/>
          <w:lang w:eastAsia="zh-CN"/>
        </w:rPr>
        <w:t>：</w:t>
      </w:r>
      <w:r>
        <w:rPr>
          <w:rFonts w:hint="eastAsia" w:ascii="Times New Roman" w:hAnsi="Times New Roman" w:eastAsia="仿宋_GB2312"/>
          <w:color w:val="000000"/>
          <w:sz w:val="30"/>
          <w:szCs w:val="32"/>
          <w:u w:val="single"/>
        </w:rPr>
        <w:t xml:space="preserve">        </w:t>
      </w:r>
    </w:p>
    <w:p w14:paraId="6467E5C1">
      <w:pPr>
        <w:spacing w:before="120" w:beforeLines="0" w:after="120" w:afterLines="0"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AB235D4">
      <w:pPr>
        <w:spacing w:line="360" w:lineRule="auto"/>
        <w:ind w:firstLine="600" w:firstLineChars="200"/>
        <w:rPr>
          <w:rFonts w:hint="eastAsia" w:ascii="Times New Roman" w:hAnsi="Times New Roman" w:eastAsia="仿宋_GB2312"/>
          <w:kern w:val="0"/>
          <w:sz w:val="30"/>
          <w:szCs w:val="28"/>
          <w:u w:val="single"/>
        </w:rPr>
      </w:pPr>
      <w:r>
        <w:rPr>
          <w:rFonts w:hint="eastAsia" w:ascii="Times New Roman" w:hAnsi="Times New Roman" w:eastAsia="仿宋_GB2312"/>
          <w:kern w:val="0"/>
          <w:sz w:val="30"/>
          <w:szCs w:val="28"/>
        </w:rPr>
        <w:t>14.2.4 设计人未经发包人同意擅自对工程设计进行分包的违约责任：</w:t>
      </w:r>
      <w:r>
        <w:rPr>
          <w:rFonts w:hint="eastAsia" w:ascii="Times New Roman" w:hAnsi="Times New Roman" w:eastAsia="仿宋_GB2312"/>
          <w:kern w:val="0"/>
          <w:sz w:val="30"/>
          <w:szCs w:val="28"/>
          <w:u w:val="single"/>
        </w:rPr>
        <w:t xml:space="preserve">                                                    </w:t>
      </w:r>
    </w:p>
    <w:p w14:paraId="3694AA12">
      <w:pPr>
        <w:spacing w:before="120" w:beforeLines="0" w:after="120" w:afterLines="0" w:line="360" w:lineRule="auto"/>
        <w:rPr>
          <w:rFonts w:hint="eastAsia" w:ascii="Times New Roman" w:hAnsi="Times New Roman" w:eastAsia="仿宋_GB2312"/>
          <w:color w:val="000000"/>
          <w:sz w:val="30"/>
          <w:szCs w:val="32"/>
        </w:rPr>
      </w:pPr>
      <w:r>
        <w:rPr>
          <w:rFonts w:hint="eastAsia" w:ascii="Times New Roman" w:hAnsi="Times New Roman" w:eastAsia="仿宋_GB2312"/>
          <w:kern w:val="0"/>
          <w:sz w:val="30"/>
          <w:szCs w:val="28"/>
          <w:u w:val="single"/>
        </w:rPr>
        <w:t xml:space="preserve">                                                         </w:t>
      </w:r>
      <w:r>
        <w:rPr>
          <w:rFonts w:hint="eastAsia" w:ascii="Times New Roman" w:hAnsi="Times New Roman" w:eastAsia="仿宋_GB2312"/>
          <w:kern w:val="0"/>
          <w:sz w:val="30"/>
          <w:szCs w:val="28"/>
        </w:rPr>
        <w:t>。</w:t>
      </w:r>
    </w:p>
    <w:p w14:paraId="4DCB3D17">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xml:space="preserve">. 不可抗力 </w:t>
      </w:r>
    </w:p>
    <w:p w14:paraId="5F8EC703">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5</w:t>
      </w:r>
      <w:r>
        <w:rPr>
          <w:rFonts w:ascii="Times New Roman" w:hAnsi="Times New Roman" w:eastAsia="黑体"/>
          <w:color w:val="000000"/>
          <w:sz w:val="30"/>
          <w:szCs w:val="32"/>
        </w:rPr>
        <w:t>.1 不可抗力的确认</w:t>
      </w:r>
    </w:p>
    <w:p w14:paraId="72D8CBA4">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A4A43D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黑体"/>
          <w:color w:val="000000"/>
          <w:sz w:val="32"/>
          <w:szCs w:val="32"/>
        </w:rPr>
        <w:t>1</w:t>
      </w:r>
      <w:r>
        <w:rPr>
          <w:rFonts w:hint="eastAsia" w:ascii="Times New Roman" w:hAnsi="Times New Roman" w:eastAsia="黑体"/>
          <w:color w:val="000000"/>
          <w:sz w:val="32"/>
          <w:szCs w:val="32"/>
        </w:rPr>
        <w:t>6</w:t>
      </w:r>
      <w:r>
        <w:rPr>
          <w:rFonts w:ascii="Times New Roman" w:hAnsi="Times New Roman" w:eastAsia="黑体"/>
          <w:color w:val="000000"/>
          <w:sz w:val="32"/>
          <w:szCs w:val="32"/>
        </w:rPr>
        <w:t>.</w:t>
      </w:r>
      <w:r>
        <w:rPr>
          <w:rFonts w:hint="eastAsia" w:ascii="Times New Roman" w:hAnsi="Times New Roman" w:eastAsia="黑体"/>
          <w:color w:val="000000"/>
          <w:sz w:val="32"/>
          <w:szCs w:val="32"/>
        </w:rPr>
        <w:t xml:space="preserve"> 合同解除</w:t>
      </w:r>
      <w:r>
        <w:rPr>
          <w:rFonts w:ascii="Times New Roman" w:hAnsi="Times New Roman" w:eastAsia="黑体"/>
          <w:color w:val="000000"/>
          <w:sz w:val="32"/>
          <w:szCs w:val="32"/>
        </w:rPr>
        <w:t xml:space="preserve"> </w:t>
      </w:r>
    </w:p>
    <w:p w14:paraId="4FDC1345">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16.2 </w:t>
      </w:r>
      <w:r>
        <w:rPr>
          <w:rFonts w:hint="eastAsia" w:ascii="Times New Roman" w:hAnsi="Times New Roman" w:eastAsia="仿宋_GB2312" w:cs="Courier New"/>
          <w:color w:val="000000"/>
          <w:sz w:val="30"/>
          <w:szCs w:val="21"/>
        </w:rPr>
        <w:t>有下列情形之一的，可以解除合同：</w:t>
      </w:r>
    </w:p>
    <w:p w14:paraId="2BA5A86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（3）暂停设计期限已连续超过</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天。</w:t>
      </w:r>
    </w:p>
    <w:p w14:paraId="19F88068">
      <w:pPr>
        <w:numPr>
          <w:ins w:id="2" w:author="guojiahan" w:date="2015-01-22T21:39:00Z"/>
        </w:num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16.4 </w:t>
      </w:r>
      <w:r>
        <w:rPr>
          <w:rFonts w:hint="eastAsia" w:ascii="Times New Roman" w:hAnsi="Times New Roman" w:eastAsia="仿宋_GB2312" w:cs="Courier New"/>
          <w:color w:val="000000"/>
          <w:sz w:val="30"/>
          <w:szCs w:val="21"/>
        </w:rPr>
        <w:t>发包人向设计人支付已完工作设计费的期限为</w:t>
      </w:r>
      <w:r>
        <w:rPr>
          <w:rFonts w:hint="eastAsia" w:ascii="Times New Roman" w:hAnsi="Times New Roman" w:eastAsia="仿宋_GB2312" w:cs="Courier New"/>
          <w:color w:val="000000"/>
          <w:sz w:val="30"/>
          <w:szCs w:val="21"/>
          <w:u w:val="single" w:color="auto"/>
        </w:rPr>
        <w:t xml:space="preserve">    </w:t>
      </w:r>
      <w:r>
        <w:rPr>
          <w:rFonts w:hint="eastAsia" w:ascii="Times New Roman" w:hAnsi="Times New Roman" w:eastAsia="仿宋_GB2312" w:cs="Courier New"/>
          <w:color w:val="000000"/>
          <w:sz w:val="30"/>
          <w:szCs w:val="21"/>
        </w:rPr>
        <w:t>天内。</w:t>
      </w:r>
    </w:p>
    <w:p w14:paraId="6F455C2F">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hint="eastAsia" w:ascii="Times New Roman" w:hAnsi="Times New Roman" w:eastAsia="黑体"/>
          <w:b w:val="0"/>
          <w:color w:val="000000"/>
          <w:sz w:val="32"/>
          <w:szCs w:val="32"/>
        </w:rPr>
        <w:t>17</w:t>
      </w:r>
      <w:r>
        <w:rPr>
          <w:rFonts w:ascii="Times New Roman" w:hAnsi="Times New Roman" w:eastAsia="黑体"/>
          <w:b w:val="0"/>
          <w:color w:val="000000"/>
          <w:sz w:val="32"/>
          <w:szCs w:val="32"/>
        </w:rPr>
        <w:t>. 争议解决</w:t>
      </w:r>
    </w:p>
    <w:p w14:paraId="643A394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hint="eastAsia" w:ascii="Times New Roman" w:hAnsi="Times New Roman" w:eastAsia="黑体"/>
          <w:color w:val="000000"/>
          <w:sz w:val="30"/>
          <w:szCs w:val="32"/>
        </w:rPr>
        <w:t>17</w:t>
      </w:r>
      <w:r>
        <w:rPr>
          <w:rFonts w:ascii="Times New Roman" w:hAnsi="Times New Roman" w:eastAsia="黑体"/>
          <w:color w:val="000000"/>
          <w:sz w:val="30"/>
          <w:szCs w:val="32"/>
        </w:rPr>
        <w:t>.3 争议评审</w:t>
      </w:r>
    </w:p>
    <w:p w14:paraId="1F0882C1">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0A275F74">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17DA9F78">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17</w:t>
      </w:r>
      <w:r>
        <w:rPr>
          <w:rFonts w:ascii="Times New Roman" w:hAnsi="Times New Roman" w:eastAsia="仿宋_GB2312"/>
          <w:color w:val="000000"/>
          <w:sz w:val="30"/>
          <w:szCs w:val="32"/>
        </w:rPr>
        <w:t>.3.1 争议评审小组的确定</w:t>
      </w:r>
    </w:p>
    <w:p w14:paraId="3221B06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C226F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6EFF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评审</w:t>
      </w:r>
      <w:r>
        <w:rPr>
          <w:rFonts w:hint="eastAsia" w:ascii="Times New Roman" w:hAnsi="Times New Roman" w:eastAsia="仿宋_GB2312"/>
          <w:color w:val="000000"/>
          <w:kern w:val="0"/>
          <w:sz w:val="30"/>
          <w:szCs w:val="32"/>
        </w:rPr>
        <w:t>所发生的费用</w:t>
      </w:r>
      <w:r>
        <w:rPr>
          <w:rFonts w:ascii="Times New Roman" w:hAnsi="Times New Roman" w:eastAsia="仿宋_GB2312"/>
          <w:color w:val="000000"/>
          <w:sz w:val="30"/>
          <w:szCs w:val="32"/>
        </w:rPr>
        <w:t>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0FF2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E198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.3.2 争议评审小组的决定</w:t>
      </w:r>
    </w:p>
    <w:p w14:paraId="44F3C7A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w:t>
      </w:r>
      <w:r>
        <w:rPr>
          <w:rFonts w:hint="eastAsia" w:ascii="Times New Roman" w:hAnsi="Times New Roman" w:eastAsia="仿宋_GB2312"/>
          <w:color w:val="000000"/>
          <w:sz w:val="30"/>
          <w:szCs w:val="32"/>
        </w:rPr>
        <w:t>事</w:t>
      </w:r>
      <w:r>
        <w:rPr>
          <w:rFonts w:ascii="Times New Roman" w:hAnsi="Times New Roman" w:eastAsia="仿宋_GB2312"/>
          <w:color w:val="000000"/>
          <w:sz w:val="30"/>
          <w:szCs w:val="32"/>
        </w:rPr>
        <w:t>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0E7FB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17</w:t>
      </w:r>
      <w:r>
        <w:rPr>
          <w:rFonts w:ascii="Times New Roman" w:hAnsi="Times New Roman" w:eastAsia="黑体"/>
          <w:color w:val="000000"/>
          <w:sz w:val="30"/>
          <w:szCs w:val="32"/>
        </w:rPr>
        <w:t>.4仲裁或诉讼</w:t>
      </w:r>
    </w:p>
    <w:p w14:paraId="48DE5818">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7AF1C1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7B97C5A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0589CBE7">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rPr>
        <w:t xml:space="preserve"> </w:t>
      </w:r>
      <w:r>
        <w:rPr>
          <w:rFonts w:hint="eastAsia" w:ascii="Times New Roman" w:hAnsi="Times New Roman" w:eastAsia="黑体"/>
          <w:b w:val="0"/>
          <w:color w:val="000000"/>
          <w:sz w:val="32"/>
          <w:szCs w:val="32"/>
        </w:rPr>
        <w:t>18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其他（如果没有，填“无”）</w:t>
      </w:r>
    </w:p>
    <w:p w14:paraId="30BBBECE">
      <w:pPr>
        <w:numPr>
          <w:ins w:id="3" w:author="guojiahan" w:date="2015-01-09T10:58:00Z"/>
        </w:numPr>
        <w:spacing w:line="570" w:lineRule="exact"/>
        <w:ind w:firstLine="420" w:firstLineChars="200"/>
        <w:jc w:val="left"/>
        <w:rPr>
          <w:rFonts w:hint="eastAsia" w:ascii="仿宋_GB2312" w:hAnsi="仿宋_GB2312" w:eastAsia="仿宋_GB2312"/>
          <w:u w:val="single"/>
        </w:rPr>
      </w:pPr>
      <w:r>
        <w:rPr>
          <w:rFonts w:hint="eastAsia"/>
        </w:rPr>
        <w:t xml:space="preserve"> </w:t>
      </w:r>
      <w:r>
        <w:rPr>
          <w:rFonts w:hint="eastAsia" w:ascii="仿宋_GB2312" w:hAnsi="仿宋_GB2312" w:eastAsia="仿宋_GB2312"/>
        </w:rPr>
        <w:t xml:space="preserve"> </w:t>
      </w:r>
      <w:r>
        <w:rPr>
          <w:rFonts w:hint="eastAsia" w:ascii="仿宋_GB2312" w:hAnsi="仿宋_GB2312" w:eastAsia="仿宋_GB2312"/>
          <w:u w:val="single"/>
        </w:rPr>
        <w:t xml:space="preserve">                                                                                </w:t>
      </w:r>
      <w:bookmarkEnd w:id="169"/>
      <w:bookmarkStart w:id="170" w:name="_Toc351203652"/>
    </w:p>
    <w:p w14:paraId="5D222F01">
      <w:pPr>
        <w:numPr>
          <w:ins w:id="4" w:author="guojiahan" w:date="2015-01-09T10:58:00Z"/>
        </w:numPr>
        <w:spacing w:line="570" w:lineRule="exact"/>
        <w:jc w:val="left"/>
        <w:rPr>
          <w:rFonts w:hint="eastAsia" w:ascii="仿宋_GB2312" w:hAnsi="仿宋_GB2312" w:eastAsia="仿宋_GB2312"/>
          <w:u w:val="single" w:color="auto"/>
        </w:rPr>
      </w:pPr>
      <w:r>
        <w:rPr>
          <w:rFonts w:hint="eastAsia" w:ascii="仿宋_GB2312" w:hAnsi="仿宋_GB2312" w:eastAsia="仿宋_GB2312"/>
        </w:rPr>
        <w:t xml:space="preserve"> </w:t>
      </w:r>
      <w:r>
        <w:rPr>
          <w:rFonts w:hint="eastAsia" w:ascii="仿宋_GB2312" w:hAnsi="仿宋_GB2312" w:eastAsia="仿宋_GB2312"/>
          <w:u w:val="single"/>
        </w:rPr>
        <w:t xml:space="preserve">                                                                                    </w:t>
      </w:r>
    </w:p>
    <w:p w14:paraId="42D245EA">
      <w:pPr>
        <w:numPr>
          <w:ins w:id="5" w:author="guojiahan" w:date="2015-01-09T10:58:00Z"/>
        </w:numPr>
        <w:spacing w:line="570" w:lineRule="exact"/>
        <w:jc w:val="left"/>
        <w:rPr>
          <w:rFonts w:hint="eastAsia" w:ascii="仿宋_GB2312" w:hAnsi="仿宋_GB2312" w:eastAsia="仿宋_GB2312"/>
          <w:u w:val="single"/>
        </w:rPr>
      </w:pPr>
      <w:r>
        <w:rPr>
          <w:rFonts w:hint="eastAsia" w:ascii="仿宋_GB2312" w:hAnsi="仿宋_GB2312" w:eastAsia="仿宋_GB2312"/>
        </w:rPr>
        <w:t xml:space="preserve"> </w:t>
      </w:r>
      <w:r>
        <w:rPr>
          <w:rFonts w:hint="eastAsia" w:ascii="仿宋_GB2312" w:hAnsi="仿宋_GB2312" w:eastAsia="仿宋_GB2312"/>
          <w:u w:val="single"/>
        </w:rPr>
        <w:t xml:space="preserve">                                                                                 </w:t>
      </w:r>
      <w:r>
        <w:rPr>
          <w:rFonts w:hint="eastAsia" w:ascii="仿宋_GB2312" w:hAnsi="仿宋_GB2312" w:eastAsia="仿宋_GB2312"/>
        </w:rPr>
        <w:t xml:space="preserve"> 。</w:t>
      </w:r>
    </w:p>
    <w:p w14:paraId="36013518">
      <w:pPr>
        <w:spacing w:line="360" w:lineRule="auto"/>
        <w:jc w:val="left"/>
        <w:rPr>
          <w:rFonts w:hint="eastAsia" w:ascii="Times New Roman" w:hAnsi="Times New Roman" w:eastAsia="黑体"/>
          <w:b/>
          <w:color w:val="000000"/>
          <w:sz w:val="32"/>
          <w:szCs w:val="32"/>
        </w:rPr>
      </w:pPr>
      <w:r>
        <w:rPr>
          <w:rFonts w:hint="eastAsia" w:ascii="Times New Roman" w:hAnsi="Times New Roman" w:eastAsia="黑体"/>
          <w:b/>
          <w:color w:val="000000"/>
          <w:sz w:val="32"/>
          <w:szCs w:val="32"/>
        </w:rPr>
        <w:br w:type="page"/>
      </w:r>
    </w:p>
    <w:p w14:paraId="294881C4">
      <w:pPr>
        <w:spacing w:line="360" w:lineRule="auto"/>
        <w:jc w:val="left"/>
        <w:rPr>
          <w:rFonts w:hint="eastAsia" w:ascii="Times New Roman" w:hAnsi="Times New Roman" w:eastAsia="黑体"/>
          <w:b/>
          <w:color w:val="000000"/>
          <w:sz w:val="32"/>
          <w:szCs w:val="32"/>
        </w:rPr>
      </w:pPr>
      <w:r>
        <w:rPr>
          <w:rFonts w:ascii="Times New Roman" w:hAnsi="Times New Roman" w:eastAsia="黑体"/>
          <w:b/>
          <w:color w:val="000000"/>
          <w:sz w:val="32"/>
          <w:szCs w:val="32"/>
        </w:rPr>
        <w:t>附件</w:t>
      </w:r>
      <w:bookmarkEnd w:id="170"/>
      <w:r>
        <w:rPr>
          <w:rFonts w:hint="eastAsia" w:ascii="Times New Roman" w:hAnsi="Times New Roman" w:eastAsia="黑体"/>
          <w:b/>
          <w:color w:val="000000"/>
          <w:sz w:val="32"/>
          <w:szCs w:val="32"/>
        </w:rPr>
        <w:t>：</w:t>
      </w:r>
    </w:p>
    <w:p w14:paraId="6885C789">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w:t>
      </w:r>
      <w:r>
        <w:rPr>
          <w:rFonts w:hint="eastAsia" w:ascii="Times New Roman" w:hAnsi="Times New Roman" w:eastAsia="仿宋_GB2312"/>
          <w:color w:val="000000"/>
          <w:sz w:val="30"/>
          <w:szCs w:val="32"/>
        </w:rPr>
        <w:t>工程设计范围、阶段</w:t>
      </w:r>
      <w:r>
        <w:rPr>
          <w:rFonts w:hint="eastAsia" w:ascii="Times New Roman" w:hAnsi="Times New Roman" w:eastAsia="仿宋_GB2312"/>
          <w:color w:val="000000"/>
          <w:sz w:val="30"/>
          <w:szCs w:val="32"/>
          <w:lang w:eastAsia="zh-CN"/>
        </w:rPr>
        <w:t>与</w:t>
      </w:r>
      <w:r>
        <w:rPr>
          <w:rFonts w:hint="eastAsia" w:ascii="Times New Roman" w:hAnsi="Times New Roman" w:eastAsia="仿宋_GB2312"/>
          <w:color w:val="000000"/>
          <w:sz w:val="30"/>
          <w:szCs w:val="32"/>
        </w:rPr>
        <w:t>服务内容</w:t>
      </w:r>
    </w:p>
    <w:p w14:paraId="047B30E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w:t>
      </w:r>
      <w:r>
        <w:rPr>
          <w:rFonts w:hint="eastAsia" w:ascii="Times New Roman" w:hAnsi="Times New Roman" w:eastAsia="仿宋_GB2312"/>
          <w:color w:val="000000"/>
          <w:sz w:val="30"/>
          <w:szCs w:val="32"/>
        </w:rPr>
        <w:t>向设计人提交的有关资料及文件</w:t>
      </w:r>
      <w:r>
        <w:rPr>
          <w:rFonts w:ascii="Times New Roman" w:hAnsi="Times New Roman" w:eastAsia="仿宋_GB2312"/>
          <w:color w:val="000000"/>
          <w:sz w:val="30"/>
          <w:szCs w:val="32"/>
        </w:rPr>
        <w:t>一览表</w:t>
      </w:r>
    </w:p>
    <w:p w14:paraId="0AE1CFF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w:t>
      </w:r>
      <w:r>
        <w:rPr>
          <w:rFonts w:hint="eastAsia" w:ascii="Times New Roman" w:hAnsi="Times New Roman" w:eastAsia="仿宋_GB2312"/>
          <w:color w:val="000000"/>
          <w:sz w:val="30"/>
          <w:szCs w:val="32"/>
        </w:rPr>
        <w:t>设计人向发包人交付的工程设计文件</w:t>
      </w:r>
      <w:r>
        <w:rPr>
          <w:rFonts w:ascii="Times New Roman" w:hAnsi="Times New Roman" w:eastAsia="仿宋_GB2312"/>
          <w:color w:val="000000"/>
          <w:sz w:val="30"/>
          <w:szCs w:val="32"/>
        </w:rPr>
        <w:t>目录</w:t>
      </w:r>
    </w:p>
    <w:p w14:paraId="77538C6B">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人主要</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人员表</w:t>
      </w:r>
    </w:p>
    <w:p w14:paraId="1F8752E7">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附件5: 设计进度表</w:t>
      </w:r>
    </w:p>
    <w:p w14:paraId="0884E028">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附件6: 设计费明细及支付</w:t>
      </w:r>
      <w:r>
        <w:rPr>
          <w:rFonts w:hint="eastAsia" w:ascii="Times New Roman" w:hAnsi="Times New Roman" w:eastAsia="仿宋_GB2312"/>
          <w:color w:val="000000"/>
          <w:sz w:val="30"/>
          <w:szCs w:val="32"/>
          <w:lang w:eastAsia="zh-CN"/>
        </w:rPr>
        <w:t>方式</w:t>
      </w:r>
    </w:p>
    <w:p w14:paraId="465ECA67">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附件7: 设计变更计费依据和方法</w:t>
      </w:r>
    </w:p>
    <w:p w14:paraId="2153AB3A">
      <w:pPr>
        <w:jc w:val="center"/>
        <w:rPr>
          <w:rFonts w:hint="eastAsia" w:ascii="Times New Roman" w:hAnsi="Times New Roman" w:eastAsia="仿宋_GB2312"/>
          <w:color w:val="000000"/>
          <w:sz w:val="30"/>
          <w:szCs w:val="32"/>
        </w:rPr>
      </w:pPr>
      <w:bookmarkStart w:id="171" w:name="_Toc278309716"/>
      <w:bookmarkStart w:id="172" w:name="_Toc278231956"/>
    </w:p>
    <w:p w14:paraId="1EA01BAD">
      <w:pPr>
        <w:jc w:val="center"/>
        <w:rPr>
          <w:rFonts w:hint="eastAsia" w:ascii="Times New Roman" w:hAnsi="Times New Roman" w:eastAsia="仿宋_GB2312"/>
          <w:color w:val="000000"/>
          <w:sz w:val="30"/>
          <w:szCs w:val="32"/>
        </w:rPr>
      </w:pPr>
    </w:p>
    <w:p w14:paraId="0BC130C0">
      <w:pPr>
        <w:jc w:val="center"/>
        <w:rPr>
          <w:rFonts w:hint="eastAsia" w:ascii="Times New Roman" w:hAnsi="Times New Roman" w:eastAsia="仿宋_GB2312"/>
          <w:color w:val="000000"/>
          <w:sz w:val="30"/>
          <w:szCs w:val="32"/>
        </w:rPr>
      </w:pPr>
    </w:p>
    <w:p w14:paraId="1F39A817">
      <w:pPr>
        <w:jc w:val="center"/>
        <w:rPr>
          <w:rFonts w:hint="eastAsia" w:ascii="Times New Roman" w:hAnsi="Times New Roman" w:eastAsia="仿宋_GB2312"/>
          <w:color w:val="000000"/>
          <w:sz w:val="30"/>
          <w:szCs w:val="32"/>
        </w:rPr>
      </w:pPr>
    </w:p>
    <w:p w14:paraId="68464417">
      <w:pPr>
        <w:jc w:val="center"/>
        <w:rPr>
          <w:rFonts w:hint="eastAsia" w:ascii="Times New Roman" w:hAnsi="Times New Roman" w:eastAsia="仿宋_GB2312"/>
          <w:color w:val="000000"/>
          <w:sz w:val="30"/>
          <w:szCs w:val="32"/>
        </w:rPr>
      </w:pPr>
    </w:p>
    <w:p w14:paraId="3B441C74">
      <w:pPr>
        <w:jc w:val="center"/>
        <w:rPr>
          <w:rFonts w:hint="eastAsia" w:ascii="Times New Roman" w:hAnsi="Times New Roman" w:eastAsia="仿宋_GB2312"/>
          <w:color w:val="000000"/>
          <w:sz w:val="30"/>
          <w:szCs w:val="32"/>
        </w:rPr>
      </w:pPr>
    </w:p>
    <w:p w14:paraId="2FD117AB">
      <w:pPr>
        <w:jc w:val="center"/>
        <w:rPr>
          <w:rFonts w:hint="eastAsia" w:ascii="Times New Roman" w:hAnsi="Times New Roman" w:eastAsia="仿宋_GB2312"/>
          <w:color w:val="000000"/>
          <w:sz w:val="30"/>
          <w:szCs w:val="32"/>
        </w:rPr>
      </w:pPr>
    </w:p>
    <w:p w14:paraId="788558B7">
      <w:pPr>
        <w:jc w:val="center"/>
        <w:rPr>
          <w:rFonts w:hint="eastAsia" w:ascii="Times New Roman" w:hAnsi="Times New Roman" w:eastAsia="仿宋_GB2312"/>
          <w:color w:val="000000"/>
          <w:sz w:val="30"/>
          <w:szCs w:val="32"/>
        </w:rPr>
      </w:pPr>
    </w:p>
    <w:p w14:paraId="6E1CAAAE">
      <w:pPr>
        <w:jc w:val="center"/>
        <w:rPr>
          <w:rFonts w:hint="eastAsia" w:ascii="Times New Roman" w:hAnsi="Times New Roman" w:eastAsia="仿宋_GB2312"/>
          <w:color w:val="000000"/>
          <w:sz w:val="30"/>
          <w:szCs w:val="32"/>
        </w:rPr>
      </w:pPr>
    </w:p>
    <w:p w14:paraId="33DF8B41">
      <w:pPr>
        <w:jc w:val="center"/>
        <w:rPr>
          <w:rFonts w:hint="eastAsia" w:ascii="Times New Roman" w:hAnsi="Times New Roman" w:eastAsia="仿宋_GB2312"/>
          <w:color w:val="000000"/>
          <w:sz w:val="30"/>
          <w:szCs w:val="32"/>
        </w:rPr>
      </w:pPr>
    </w:p>
    <w:p w14:paraId="7A08EE75">
      <w:pPr>
        <w:jc w:val="center"/>
        <w:rPr>
          <w:rFonts w:hint="eastAsia" w:ascii="Times New Roman" w:hAnsi="Times New Roman" w:eastAsia="仿宋_GB2312"/>
          <w:color w:val="000000"/>
          <w:sz w:val="30"/>
          <w:szCs w:val="32"/>
        </w:rPr>
      </w:pPr>
    </w:p>
    <w:p w14:paraId="35B36D08">
      <w:pPr>
        <w:numPr>
          <w:ins w:id="6" w:author="guojiahan" w:date="2015-01-09T10:58:00Z"/>
        </w:numPr>
        <w:rPr>
          <w:rFonts w:hint="eastAsia" w:ascii="Times New Roman" w:hAnsi="Times New Roman" w:eastAsia="仿宋_GB2312"/>
          <w:color w:val="000000"/>
          <w:sz w:val="30"/>
          <w:szCs w:val="32"/>
        </w:rPr>
      </w:pPr>
    </w:p>
    <w:p w14:paraId="00425E59">
      <w:pPr>
        <w:jc w:val="both"/>
        <w:rPr>
          <w:rFonts w:hint="eastAsia" w:ascii="Times New Roman" w:hAnsi="Times New Roman" w:eastAsia="仿宋_GB2312"/>
          <w:color w:val="000000"/>
          <w:sz w:val="30"/>
          <w:szCs w:val="32"/>
        </w:rPr>
      </w:pPr>
    </w:p>
    <w:p w14:paraId="54EF9611">
      <w:pPr>
        <w:rPr>
          <w:rFonts w:hint="eastAsia" w:ascii="仿宋_GB2312" w:hAnsi="仿宋_GB2312" w:eastAsia="仿宋_GB2312"/>
          <w:b/>
          <w:sz w:val="30"/>
          <w:szCs w:val="28"/>
        </w:rPr>
      </w:pPr>
      <w:r>
        <w:rPr>
          <w:rFonts w:hint="eastAsia" w:ascii="仿宋_GB2312" w:hAnsi="仿宋_GB2312" w:eastAsia="仿宋_GB2312"/>
          <w:b/>
          <w:sz w:val="30"/>
          <w:szCs w:val="28"/>
        </w:rPr>
        <w:t>附件1：</w:t>
      </w:r>
    </w:p>
    <w:p w14:paraId="0C9D3638">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工程设计范围、阶段</w:t>
      </w:r>
      <w:r>
        <w:rPr>
          <w:rFonts w:hint="eastAsia" w:ascii="Times New Roman" w:hAnsi="Times New Roman" w:eastAsia="黑体"/>
          <w:color w:val="000000"/>
          <w:sz w:val="30"/>
          <w:szCs w:val="30"/>
          <w:lang w:eastAsia="zh-CN"/>
        </w:rPr>
        <w:t>与</w:t>
      </w:r>
      <w:r>
        <w:rPr>
          <w:rFonts w:hint="eastAsia" w:ascii="Times New Roman" w:hAnsi="Times New Roman" w:eastAsia="黑体"/>
          <w:color w:val="000000"/>
          <w:sz w:val="30"/>
          <w:szCs w:val="30"/>
        </w:rPr>
        <w:t>服务内容</w:t>
      </w:r>
      <w:bookmarkEnd w:id="171"/>
      <w:bookmarkEnd w:id="172"/>
    </w:p>
    <w:p w14:paraId="24EE0DAB">
      <w:pPr>
        <w:ind w:firstLine="526" w:firstLineChars="187"/>
        <w:rPr>
          <w:rFonts w:hint="eastAsia" w:ascii="宋体" w:hAnsi="宋体"/>
          <w:b/>
          <w:sz w:val="28"/>
          <w:szCs w:val="28"/>
        </w:rPr>
      </w:pPr>
    </w:p>
    <w:p w14:paraId="58D92AF6">
      <w:pPr>
        <w:ind w:firstLine="563" w:firstLineChars="187"/>
        <w:rPr>
          <w:rFonts w:hint="eastAsia" w:ascii="仿宋_GB2312" w:hAnsi="仿宋_GB2312" w:eastAsia="仿宋_GB2312"/>
          <w:sz w:val="30"/>
          <w:szCs w:val="28"/>
        </w:rPr>
      </w:pPr>
      <w:r>
        <w:rPr>
          <w:rFonts w:hint="eastAsia" w:ascii="仿宋_GB2312" w:hAnsi="仿宋_GB2312" w:eastAsia="仿宋_GB2312"/>
          <w:b/>
          <w:sz w:val="30"/>
          <w:szCs w:val="28"/>
        </w:rPr>
        <w:t>一、本工程设计范围</w:t>
      </w:r>
    </w:p>
    <w:p w14:paraId="05BD3A82">
      <w:pPr>
        <w:ind w:firstLine="561" w:firstLineChars="187"/>
        <w:rPr>
          <w:rFonts w:hint="eastAsia" w:ascii="仿宋_GB2312" w:hAnsi="仿宋_GB2312" w:eastAsia="仿宋_GB2312"/>
          <w:sz w:val="30"/>
          <w:szCs w:val="28"/>
        </w:rPr>
      </w:pPr>
    </w:p>
    <w:p w14:paraId="0DC4315D">
      <w:pPr>
        <w:ind w:firstLine="563" w:firstLineChars="187"/>
        <w:rPr>
          <w:rFonts w:hint="eastAsia" w:ascii="仿宋_GB2312" w:hAnsi="仿宋_GB2312" w:eastAsia="仿宋_GB2312"/>
          <w:sz w:val="30"/>
          <w:szCs w:val="28"/>
        </w:rPr>
      </w:pPr>
      <w:r>
        <w:rPr>
          <w:rFonts w:hint="eastAsia" w:ascii="仿宋_GB2312" w:hAnsi="仿宋_GB2312" w:eastAsia="仿宋_GB2312"/>
          <w:b/>
          <w:sz w:val="30"/>
          <w:szCs w:val="28"/>
        </w:rPr>
        <w:t>二、本工程设计阶段划分</w:t>
      </w:r>
    </w:p>
    <w:p w14:paraId="2A0A1032">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初步（基础）设计、非标准设备设计（如有）、施工图设计及施工配合四个阶段。</w:t>
      </w:r>
    </w:p>
    <w:p w14:paraId="607BE598">
      <w:pPr>
        <w:ind w:firstLine="563" w:firstLineChars="187"/>
        <w:rPr>
          <w:rFonts w:hint="eastAsia" w:ascii="仿宋_GB2312" w:hAnsi="仿宋_GB2312" w:eastAsia="仿宋_GB2312"/>
          <w:b/>
          <w:sz w:val="30"/>
          <w:szCs w:val="28"/>
        </w:rPr>
      </w:pPr>
      <w:r>
        <w:rPr>
          <w:rFonts w:hint="eastAsia" w:ascii="仿宋_GB2312" w:hAnsi="仿宋_GB2312" w:eastAsia="仿宋_GB2312"/>
          <w:b/>
          <w:sz w:val="30"/>
          <w:szCs w:val="28"/>
        </w:rPr>
        <w:t>三、各阶段服务内容</w:t>
      </w:r>
    </w:p>
    <w:p w14:paraId="478BEFB9">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lang w:val="en-US" w:eastAsia="zh-CN"/>
        </w:rPr>
        <w:t>1.</w:t>
      </w:r>
      <w:r>
        <w:rPr>
          <w:rFonts w:hint="eastAsia" w:ascii="仿宋_GB2312" w:hAnsi="仿宋_GB2312" w:eastAsia="仿宋_GB2312"/>
          <w:sz w:val="30"/>
          <w:szCs w:val="28"/>
        </w:rPr>
        <w:t>初步（基础）设计阶段</w:t>
      </w:r>
    </w:p>
    <w:p w14:paraId="2B702A13">
      <w:pPr>
        <w:ind w:firstLine="561" w:firstLineChars="187"/>
        <w:rPr>
          <w:rFonts w:hint="eastAsia" w:ascii="仿宋_GB2312" w:hAnsi="仿宋_GB2312" w:eastAsia="仿宋_GB2312"/>
          <w:sz w:val="30"/>
          <w:szCs w:val="28"/>
        </w:rPr>
      </w:pPr>
    </w:p>
    <w:p w14:paraId="5BCBBBA8">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2</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非标准设备设计阶段（如有）</w:t>
      </w:r>
    </w:p>
    <w:p w14:paraId="38C62008">
      <w:pPr>
        <w:ind w:firstLine="561" w:firstLineChars="187"/>
        <w:rPr>
          <w:rFonts w:hint="eastAsia" w:ascii="仿宋_GB2312" w:hAnsi="仿宋_GB2312" w:eastAsia="仿宋_GB2312"/>
          <w:sz w:val="30"/>
          <w:szCs w:val="28"/>
        </w:rPr>
      </w:pPr>
    </w:p>
    <w:p w14:paraId="6C7EF61C">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3</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施工图设计阶段</w:t>
      </w:r>
    </w:p>
    <w:p w14:paraId="38EF8277">
      <w:pPr>
        <w:ind w:firstLine="561" w:firstLineChars="187"/>
        <w:rPr>
          <w:rFonts w:hint="eastAsia" w:ascii="仿宋_GB2312" w:hAnsi="仿宋_GB2312" w:eastAsia="仿宋_GB2312"/>
          <w:sz w:val="30"/>
          <w:szCs w:val="28"/>
        </w:rPr>
      </w:pPr>
    </w:p>
    <w:p w14:paraId="386C8CA0">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4</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施工配合阶段（包括设计技术交底、解决施工中设计技术问题、参加试车（试运行）考核和竣工验收）</w:t>
      </w:r>
    </w:p>
    <w:p w14:paraId="57EFD597">
      <w:pPr>
        <w:ind w:firstLine="561" w:firstLineChars="187"/>
        <w:rPr>
          <w:rFonts w:hint="eastAsia" w:ascii="仿宋_GB2312" w:hAnsi="仿宋_GB2312" w:eastAsia="仿宋_GB2312"/>
          <w:sz w:val="30"/>
          <w:szCs w:val="28"/>
        </w:rPr>
      </w:pPr>
    </w:p>
    <w:p w14:paraId="53F0D409">
      <w:pPr>
        <w:pStyle w:val="3"/>
        <w:jc w:val="center"/>
        <w:rPr>
          <w:rFonts w:hint="eastAsia" w:ascii="仿宋_GB2312" w:hAnsi="Times New Roman" w:eastAsia="仿宋_GB2312"/>
          <w:b w:val="0"/>
          <w:bCs w:val="0"/>
          <w:color w:val="000000"/>
          <w:sz w:val="30"/>
          <w:szCs w:val="30"/>
        </w:rPr>
      </w:pPr>
      <w:bookmarkStart w:id="173" w:name="_Toc278309718"/>
      <w:bookmarkStart w:id="174" w:name="_Toc278231958"/>
    </w:p>
    <w:p w14:paraId="7F2C8558">
      <w:pPr>
        <w:rPr>
          <w:rFonts w:hint="eastAsia"/>
        </w:rPr>
      </w:pPr>
    </w:p>
    <w:p w14:paraId="70F095E8">
      <w:pPr>
        <w:rPr>
          <w:rFonts w:hint="eastAsia"/>
        </w:rPr>
      </w:pPr>
    </w:p>
    <w:p w14:paraId="17D6E1BF">
      <w:pPr>
        <w:rPr>
          <w:rFonts w:hint="eastAsia"/>
        </w:rPr>
      </w:pPr>
    </w:p>
    <w:p w14:paraId="6AE1A552">
      <w:pPr>
        <w:rPr>
          <w:rFonts w:hint="eastAsia"/>
        </w:rPr>
      </w:pPr>
    </w:p>
    <w:p w14:paraId="0C5CC513">
      <w:pPr>
        <w:rPr>
          <w:rFonts w:hint="eastAsia"/>
        </w:rPr>
      </w:pPr>
    </w:p>
    <w:p w14:paraId="53DF97AA">
      <w:pPr>
        <w:rPr>
          <w:rFonts w:hint="eastAsia" w:ascii="宋体" w:hAnsi="宋体"/>
          <w:b/>
          <w:sz w:val="28"/>
          <w:szCs w:val="28"/>
        </w:rPr>
      </w:pPr>
      <w:r>
        <w:rPr>
          <w:rFonts w:hint="eastAsia" w:ascii="仿宋_GB2312" w:hAnsi="仿宋_GB2312" w:eastAsia="仿宋_GB2312"/>
          <w:b/>
          <w:sz w:val="30"/>
          <w:szCs w:val="28"/>
        </w:rPr>
        <w:t>附件2：</w:t>
      </w:r>
      <w:r>
        <w:rPr>
          <w:rFonts w:hint="eastAsia" w:ascii="宋体" w:hAnsi="宋体"/>
          <w:b/>
          <w:sz w:val="28"/>
          <w:szCs w:val="28"/>
        </w:rPr>
        <w:t xml:space="preserve"> </w:t>
      </w:r>
    </w:p>
    <w:p w14:paraId="748C358E">
      <w:pPr>
        <w:spacing w:line="440" w:lineRule="exact"/>
        <w:jc w:val="center"/>
        <w:rPr>
          <w:rFonts w:hint="eastAsia" w:ascii="黑体" w:hAnsi="黑体" w:eastAsia="黑体"/>
          <w:color w:val="000000"/>
          <w:sz w:val="30"/>
          <w:szCs w:val="30"/>
        </w:rPr>
      </w:pPr>
      <w:r>
        <w:rPr>
          <w:rFonts w:ascii="黑体" w:hAnsi="黑体" w:eastAsia="黑体"/>
          <w:color w:val="000000"/>
          <w:sz w:val="30"/>
          <w:szCs w:val="32"/>
        </w:rPr>
        <w:t>发包人</w:t>
      </w:r>
      <w:r>
        <w:rPr>
          <w:rFonts w:hint="eastAsia" w:ascii="黑体" w:hAnsi="黑体" w:eastAsia="黑体"/>
          <w:color w:val="000000"/>
          <w:sz w:val="30"/>
          <w:szCs w:val="32"/>
        </w:rPr>
        <w:t>向设计人提交的有关资料及文件</w:t>
      </w:r>
      <w:r>
        <w:rPr>
          <w:rFonts w:ascii="黑体" w:hAnsi="黑体" w:eastAsia="黑体"/>
          <w:color w:val="000000"/>
          <w:sz w:val="30"/>
          <w:szCs w:val="32"/>
        </w:rPr>
        <w:t>一览表</w:t>
      </w:r>
      <w:bookmarkEnd w:id="173"/>
      <w:bookmarkEnd w:id="174"/>
    </w:p>
    <w:p w14:paraId="4B933D9A">
      <w:pPr>
        <w:spacing w:line="440" w:lineRule="exact"/>
        <w:jc w:val="center"/>
        <w:rPr>
          <w:rFonts w:hint="eastAsia" w:ascii="Times New Roman" w:hAnsi="Times New Roman" w:eastAsia="黑体"/>
          <w:color w:val="000000"/>
          <w:sz w:val="30"/>
          <w:szCs w:val="30"/>
        </w:rPr>
      </w:pP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721ED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315A7E2A">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序号</w:t>
            </w:r>
          </w:p>
        </w:tc>
        <w:tc>
          <w:tcPr>
            <w:tcW w:w="3785" w:type="dxa"/>
            <w:noWrap w:val="0"/>
            <w:vAlign w:val="center"/>
          </w:tcPr>
          <w:p w14:paraId="40B67771">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资料及文件名称</w:t>
            </w:r>
          </w:p>
        </w:tc>
        <w:tc>
          <w:tcPr>
            <w:tcW w:w="720" w:type="dxa"/>
            <w:noWrap w:val="0"/>
            <w:vAlign w:val="center"/>
          </w:tcPr>
          <w:p w14:paraId="08514B1A">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份数</w:t>
            </w:r>
          </w:p>
        </w:tc>
        <w:tc>
          <w:tcPr>
            <w:tcW w:w="2885" w:type="dxa"/>
            <w:noWrap w:val="0"/>
            <w:vAlign w:val="center"/>
          </w:tcPr>
          <w:p w14:paraId="746B75C5">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提交日期</w:t>
            </w:r>
          </w:p>
        </w:tc>
        <w:tc>
          <w:tcPr>
            <w:tcW w:w="1087" w:type="dxa"/>
            <w:noWrap w:val="0"/>
            <w:vAlign w:val="center"/>
          </w:tcPr>
          <w:p w14:paraId="6DB75D92">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有关事宜</w:t>
            </w:r>
          </w:p>
        </w:tc>
      </w:tr>
      <w:tr w14:paraId="7F63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014E8C8A">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w:t>
            </w:r>
          </w:p>
        </w:tc>
        <w:tc>
          <w:tcPr>
            <w:tcW w:w="3785" w:type="dxa"/>
            <w:noWrap w:val="0"/>
            <w:vAlign w:val="center"/>
          </w:tcPr>
          <w:p w14:paraId="3ADC4A37">
            <w:pPr>
              <w:spacing w:line="360" w:lineRule="auto"/>
              <w:rPr>
                <w:rFonts w:hint="eastAsia" w:ascii="仿宋_GB2312" w:hAnsi="仿宋_GB2312" w:eastAsia="仿宋_GB2312"/>
                <w:szCs w:val="21"/>
              </w:rPr>
            </w:pPr>
            <w:r>
              <w:rPr>
                <w:rFonts w:hint="eastAsia" w:ascii="仿宋_GB2312" w:hAnsi="仿宋_GB2312" w:eastAsia="仿宋_GB2312"/>
                <w:szCs w:val="21"/>
              </w:rPr>
              <w:t>项目立项报告和审批文件</w:t>
            </w:r>
          </w:p>
        </w:tc>
        <w:tc>
          <w:tcPr>
            <w:tcW w:w="720" w:type="dxa"/>
            <w:noWrap w:val="0"/>
            <w:vAlign w:val="center"/>
          </w:tcPr>
          <w:p w14:paraId="16D8A2D8">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5C2AC1CD">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restart"/>
            <w:noWrap w:val="0"/>
            <w:vAlign w:val="center"/>
          </w:tcPr>
          <w:p w14:paraId="3B39A171">
            <w:pPr>
              <w:spacing w:line="360" w:lineRule="auto"/>
              <w:jc w:val="center"/>
              <w:rPr>
                <w:rFonts w:hint="eastAsia" w:ascii="仿宋_GB2312" w:hAnsi="仿宋_GB2312" w:eastAsia="仿宋_GB2312"/>
                <w:szCs w:val="21"/>
              </w:rPr>
            </w:pPr>
          </w:p>
        </w:tc>
      </w:tr>
      <w:tr w14:paraId="0134F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76C5B0C9">
            <w:pPr>
              <w:spacing w:line="360" w:lineRule="auto"/>
              <w:jc w:val="center"/>
              <w:rPr>
                <w:rFonts w:hint="eastAsia" w:ascii="仿宋_GB2312" w:hAnsi="仿宋_GB2312" w:eastAsia="仿宋_GB2312"/>
                <w:szCs w:val="21"/>
              </w:rPr>
            </w:pPr>
            <w:r>
              <w:rPr>
                <w:rFonts w:hint="eastAsia" w:ascii="仿宋_GB2312" w:hAnsi="仿宋_GB2312" w:eastAsia="仿宋_GB2312"/>
                <w:szCs w:val="21"/>
              </w:rPr>
              <w:t>2</w:t>
            </w:r>
          </w:p>
        </w:tc>
        <w:tc>
          <w:tcPr>
            <w:tcW w:w="3785" w:type="dxa"/>
            <w:noWrap w:val="0"/>
            <w:vAlign w:val="center"/>
          </w:tcPr>
          <w:p w14:paraId="657CA600">
            <w:pPr>
              <w:spacing w:line="360" w:lineRule="auto"/>
              <w:rPr>
                <w:rFonts w:hint="eastAsia" w:ascii="仿宋_GB2312" w:hAnsi="仿宋_GB2312" w:eastAsia="仿宋_GB2312"/>
                <w:szCs w:val="21"/>
              </w:rPr>
            </w:pPr>
            <w:r>
              <w:rPr>
                <w:rFonts w:hint="eastAsia" w:ascii="仿宋_GB2312" w:hAnsi="仿宋_GB2312" w:eastAsia="仿宋_GB2312"/>
                <w:szCs w:val="21"/>
              </w:rPr>
              <w:t>发包人要求即设计任务书（含对工艺、土建、设备等专业的具体要求）</w:t>
            </w:r>
          </w:p>
        </w:tc>
        <w:tc>
          <w:tcPr>
            <w:tcW w:w="720" w:type="dxa"/>
            <w:noWrap w:val="0"/>
            <w:vAlign w:val="center"/>
          </w:tcPr>
          <w:p w14:paraId="120553B2">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0C8FD579">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5569043C">
            <w:pPr>
              <w:spacing w:line="360" w:lineRule="auto"/>
              <w:jc w:val="center"/>
              <w:rPr>
                <w:rFonts w:hint="eastAsia" w:ascii="仿宋_GB2312" w:hAnsi="仿宋_GB2312" w:eastAsia="仿宋_GB2312"/>
                <w:szCs w:val="21"/>
              </w:rPr>
            </w:pPr>
          </w:p>
        </w:tc>
      </w:tr>
      <w:tr w14:paraId="751B9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24D92600">
            <w:pPr>
              <w:spacing w:line="360" w:lineRule="auto"/>
              <w:jc w:val="center"/>
              <w:rPr>
                <w:rFonts w:hint="eastAsia" w:ascii="仿宋_GB2312" w:hAnsi="仿宋_GB2312" w:eastAsia="仿宋_GB2312"/>
                <w:szCs w:val="21"/>
              </w:rPr>
            </w:pPr>
            <w:r>
              <w:rPr>
                <w:rFonts w:hint="eastAsia" w:ascii="仿宋_GB2312" w:hAnsi="仿宋_GB2312" w:eastAsia="仿宋_GB2312"/>
                <w:szCs w:val="21"/>
              </w:rPr>
              <w:t>3</w:t>
            </w:r>
          </w:p>
        </w:tc>
        <w:tc>
          <w:tcPr>
            <w:tcW w:w="3785" w:type="dxa"/>
            <w:noWrap w:val="0"/>
            <w:vAlign w:val="center"/>
          </w:tcPr>
          <w:p w14:paraId="7D4ADDE9">
            <w:pPr>
              <w:spacing w:line="360" w:lineRule="auto"/>
              <w:rPr>
                <w:rFonts w:hint="eastAsia" w:ascii="仿宋_GB2312" w:hAnsi="仿宋_GB2312" w:eastAsia="仿宋_GB2312"/>
                <w:szCs w:val="21"/>
              </w:rPr>
            </w:pPr>
            <w:r>
              <w:rPr>
                <w:rFonts w:hint="eastAsia" w:ascii="仿宋_GB2312" w:hAnsi="仿宋_GB2312" w:eastAsia="仿宋_GB2312"/>
                <w:szCs w:val="21"/>
              </w:rPr>
              <w:t>厂址选择报告、土地使用协议、建筑红线图，建筑钉桩图</w:t>
            </w:r>
          </w:p>
        </w:tc>
        <w:tc>
          <w:tcPr>
            <w:tcW w:w="720" w:type="dxa"/>
            <w:noWrap w:val="0"/>
            <w:vAlign w:val="center"/>
          </w:tcPr>
          <w:p w14:paraId="2980A457">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1944743C">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0E6F43AC">
            <w:pPr>
              <w:spacing w:line="360" w:lineRule="auto"/>
              <w:jc w:val="center"/>
              <w:rPr>
                <w:rFonts w:hint="eastAsia" w:ascii="仿宋_GB2312" w:hAnsi="仿宋_GB2312" w:eastAsia="仿宋_GB2312"/>
                <w:szCs w:val="21"/>
              </w:rPr>
            </w:pPr>
          </w:p>
        </w:tc>
      </w:tr>
      <w:tr w14:paraId="7DCEA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01D53581">
            <w:pPr>
              <w:spacing w:line="360" w:lineRule="auto"/>
              <w:jc w:val="center"/>
              <w:rPr>
                <w:rFonts w:hint="eastAsia" w:ascii="仿宋_GB2312" w:hAnsi="仿宋_GB2312" w:eastAsia="仿宋_GB2312"/>
                <w:szCs w:val="21"/>
              </w:rPr>
            </w:pPr>
            <w:r>
              <w:rPr>
                <w:rFonts w:hint="eastAsia" w:ascii="仿宋_GB2312" w:hAnsi="仿宋_GB2312" w:eastAsia="仿宋_GB2312"/>
                <w:szCs w:val="21"/>
              </w:rPr>
              <w:t>4</w:t>
            </w:r>
          </w:p>
        </w:tc>
        <w:tc>
          <w:tcPr>
            <w:tcW w:w="3785" w:type="dxa"/>
            <w:noWrap w:val="0"/>
            <w:vAlign w:val="center"/>
          </w:tcPr>
          <w:p w14:paraId="2731496D">
            <w:pPr>
              <w:spacing w:line="360" w:lineRule="auto"/>
              <w:rPr>
                <w:rFonts w:hint="eastAsia" w:ascii="仿宋_GB2312" w:hAnsi="仿宋_GB2312" w:eastAsia="仿宋_GB2312"/>
                <w:szCs w:val="21"/>
              </w:rPr>
            </w:pPr>
            <w:r>
              <w:rPr>
                <w:rFonts w:hint="eastAsia" w:ascii="仿宋_GB2312" w:hAnsi="仿宋_GB2312" w:eastAsia="仿宋_GB2312"/>
                <w:szCs w:val="21"/>
              </w:rPr>
              <w:t>当地规划部门的规划意见书</w:t>
            </w:r>
          </w:p>
        </w:tc>
        <w:tc>
          <w:tcPr>
            <w:tcW w:w="720" w:type="dxa"/>
            <w:noWrap w:val="0"/>
            <w:vAlign w:val="center"/>
          </w:tcPr>
          <w:p w14:paraId="60C26D26">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79934845">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03E8B822">
            <w:pPr>
              <w:spacing w:line="360" w:lineRule="auto"/>
              <w:jc w:val="center"/>
              <w:rPr>
                <w:rFonts w:hint="eastAsia" w:ascii="仿宋_GB2312" w:hAnsi="仿宋_GB2312" w:eastAsia="仿宋_GB2312"/>
                <w:szCs w:val="21"/>
              </w:rPr>
            </w:pPr>
          </w:p>
        </w:tc>
      </w:tr>
      <w:tr w14:paraId="716BF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7096A4B9">
            <w:pPr>
              <w:spacing w:line="360" w:lineRule="auto"/>
              <w:jc w:val="center"/>
              <w:rPr>
                <w:rFonts w:hint="eastAsia" w:ascii="仿宋_GB2312" w:hAnsi="仿宋_GB2312" w:eastAsia="仿宋_GB2312"/>
                <w:szCs w:val="21"/>
              </w:rPr>
            </w:pPr>
            <w:r>
              <w:rPr>
                <w:rFonts w:hint="eastAsia" w:ascii="仿宋_GB2312" w:hAnsi="仿宋_GB2312" w:eastAsia="仿宋_GB2312"/>
                <w:szCs w:val="21"/>
              </w:rPr>
              <w:t>5</w:t>
            </w:r>
          </w:p>
        </w:tc>
        <w:tc>
          <w:tcPr>
            <w:tcW w:w="3785" w:type="dxa"/>
            <w:noWrap w:val="0"/>
            <w:vAlign w:val="center"/>
          </w:tcPr>
          <w:p w14:paraId="2F06B8EB">
            <w:pPr>
              <w:spacing w:line="360" w:lineRule="auto"/>
              <w:rPr>
                <w:rFonts w:hint="eastAsia" w:ascii="仿宋_GB2312" w:hAnsi="仿宋_GB2312" w:eastAsia="仿宋_GB2312"/>
                <w:szCs w:val="21"/>
              </w:rPr>
            </w:pPr>
            <w:r>
              <w:rPr>
                <w:rFonts w:hint="eastAsia" w:ascii="仿宋_GB2312" w:hAnsi="仿宋_GB2312" w:eastAsia="仿宋_GB2312"/>
                <w:szCs w:val="21"/>
              </w:rPr>
              <w:t>自然资源、气象条件、地形地貌、水文及工程详细地质勘察报告</w:t>
            </w:r>
          </w:p>
        </w:tc>
        <w:tc>
          <w:tcPr>
            <w:tcW w:w="720" w:type="dxa"/>
            <w:noWrap w:val="0"/>
            <w:vAlign w:val="center"/>
          </w:tcPr>
          <w:p w14:paraId="51F83092">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72F36E4E">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211DDE09">
            <w:pPr>
              <w:spacing w:line="360" w:lineRule="auto"/>
              <w:jc w:val="center"/>
              <w:rPr>
                <w:rFonts w:hint="eastAsia" w:ascii="仿宋_GB2312" w:hAnsi="仿宋_GB2312" w:eastAsia="仿宋_GB2312"/>
                <w:szCs w:val="21"/>
              </w:rPr>
            </w:pPr>
          </w:p>
        </w:tc>
      </w:tr>
      <w:tr w14:paraId="7CBF7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7584EFAB">
            <w:pPr>
              <w:spacing w:line="360" w:lineRule="auto"/>
              <w:jc w:val="center"/>
              <w:rPr>
                <w:rFonts w:hint="eastAsia" w:ascii="仿宋_GB2312" w:hAnsi="仿宋_GB2312" w:eastAsia="仿宋_GB2312"/>
                <w:szCs w:val="21"/>
              </w:rPr>
            </w:pPr>
            <w:r>
              <w:rPr>
                <w:rFonts w:hint="eastAsia" w:ascii="仿宋_GB2312" w:hAnsi="仿宋_GB2312" w:eastAsia="仿宋_GB2312"/>
                <w:szCs w:val="21"/>
              </w:rPr>
              <w:t>6</w:t>
            </w:r>
          </w:p>
        </w:tc>
        <w:tc>
          <w:tcPr>
            <w:tcW w:w="3785" w:type="dxa"/>
            <w:noWrap w:val="0"/>
            <w:vAlign w:val="center"/>
          </w:tcPr>
          <w:p w14:paraId="643DC883">
            <w:pPr>
              <w:spacing w:line="360" w:lineRule="auto"/>
              <w:rPr>
                <w:rFonts w:hint="eastAsia" w:ascii="仿宋_GB2312" w:hAnsi="仿宋_GB2312" w:eastAsia="仿宋_GB2312"/>
                <w:szCs w:val="21"/>
              </w:rPr>
            </w:pPr>
            <w:r>
              <w:rPr>
                <w:rFonts w:hint="eastAsia" w:ascii="仿宋_GB2312" w:hAnsi="仿宋_GB2312" w:eastAsia="仿宋_GB2312"/>
                <w:szCs w:val="21"/>
              </w:rPr>
              <w:t>各阶段主管部门的审批意见</w:t>
            </w:r>
          </w:p>
        </w:tc>
        <w:tc>
          <w:tcPr>
            <w:tcW w:w="720" w:type="dxa"/>
            <w:noWrap w:val="0"/>
            <w:vAlign w:val="center"/>
          </w:tcPr>
          <w:p w14:paraId="76B8BAA8">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36ABBBDD">
            <w:pPr>
              <w:spacing w:line="360" w:lineRule="auto"/>
              <w:rPr>
                <w:rFonts w:hint="eastAsia" w:ascii="仿宋_GB2312" w:hAnsi="仿宋_GB2312" w:eastAsia="仿宋_GB2312"/>
                <w:szCs w:val="21"/>
              </w:rPr>
            </w:pPr>
            <w:r>
              <w:rPr>
                <w:rFonts w:hint="eastAsia" w:ascii="仿宋_GB2312" w:hAnsi="仿宋_GB2312" w:eastAsia="仿宋_GB2312"/>
                <w:szCs w:val="21"/>
              </w:rPr>
              <w:t>下一个阶段设计开始3天前提供上一个阶段审批意见</w:t>
            </w:r>
          </w:p>
        </w:tc>
        <w:tc>
          <w:tcPr>
            <w:tcW w:w="1087" w:type="dxa"/>
            <w:vMerge w:val="continue"/>
            <w:noWrap w:val="0"/>
            <w:vAlign w:val="center"/>
          </w:tcPr>
          <w:p w14:paraId="5EAA68F8">
            <w:pPr>
              <w:spacing w:line="360" w:lineRule="auto"/>
              <w:jc w:val="center"/>
              <w:rPr>
                <w:rFonts w:hint="eastAsia" w:ascii="仿宋_GB2312" w:hAnsi="仿宋_GB2312" w:eastAsia="仿宋_GB2312"/>
                <w:szCs w:val="21"/>
              </w:rPr>
            </w:pPr>
          </w:p>
        </w:tc>
      </w:tr>
      <w:tr w14:paraId="1AFB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19745AE6">
            <w:pPr>
              <w:spacing w:line="360" w:lineRule="auto"/>
              <w:jc w:val="center"/>
              <w:rPr>
                <w:rFonts w:hint="eastAsia" w:ascii="仿宋_GB2312" w:hAnsi="仿宋_GB2312" w:eastAsia="仿宋_GB2312"/>
                <w:szCs w:val="21"/>
              </w:rPr>
            </w:pPr>
            <w:r>
              <w:rPr>
                <w:rFonts w:hint="eastAsia" w:ascii="仿宋_GB2312" w:hAnsi="仿宋_GB2312" w:eastAsia="仿宋_GB2312"/>
                <w:szCs w:val="21"/>
              </w:rPr>
              <w:t>7</w:t>
            </w:r>
          </w:p>
        </w:tc>
        <w:tc>
          <w:tcPr>
            <w:tcW w:w="3785" w:type="dxa"/>
            <w:noWrap w:val="0"/>
            <w:vAlign w:val="center"/>
          </w:tcPr>
          <w:p w14:paraId="2BE4E511">
            <w:pPr>
              <w:spacing w:line="360" w:lineRule="auto"/>
              <w:rPr>
                <w:rFonts w:hint="eastAsia" w:ascii="仿宋_GB2312" w:hAnsi="仿宋_GB2312" w:eastAsia="仿宋_GB2312"/>
                <w:szCs w:val="21"/>
              </w:rPr>
            </w:pPr>
            <w:r>
              <w:rPr>
                <w:rFonts w:hint="eastAsia" w:ascii="仿宋_GB2312" w:hAnsi="仿宋_GB2312" w:eastAsia="仿宋_GB2312"/>
                <w:szCs w:val="21"/>
              </w:rPr>
              <w:t>初步设计确认单</w:t>
            </w:r>
            <w:r>
              <w:rPr>
                <w:rFonts w:hint="eastAsia" w:ascii="仿宋_GB2312" w:hAnsi="仿宋_GB2312" w:eastAsia="仿宋_GB2312"/>
                <w:szCs w:val="21"/>
                <w:lang w:eastAsia="zh-CN"/>
              </w:rPr>
              <w:t>（</w:t>
            </w:r>
            <w:r>
              <w:rPr>
                <w:rFonts w:hint="eastAsia" w:ascii="仿宋_GB2312" w:hAnsi="仿宋_GB2312" w:eastAsia="仿宋_GB2312"/>
                <w:szCs w:val="21"/>
              </w:rPr>
              <w:t>含非标准设备设计图开工令</w:t>
            </w:r>
            <w:r>
              <w:rPr>
                <w:rFonts w:hint="eastAsia" w:ascii="仿宋_GB2312" w:hAnsi="仿宋_GB2312" w:eastAsia="仿宋_GB2312"/>
                <w:szCs w:val="21"/>
                <w:lang w:eastAsia="zh-CN"/>
              </w:rPr>
              <w:t>）</w:t>
            </w:r>
          </w:p>
        </w:tc>
        <w:tc>
          <w:tcPr>
            <w:tcW w:w="720" w:type="dxa"/>
            <w:noWrap w:val="0"/>
            <w:vAlign w:val="center"/>
          </w:tcPr>
          <w:p w14:paraId="2EDB036D">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79A4F9BA">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7657A42B">
            <w:pPr>
              <w:spacing w:line="360" w:lineRule="auto"/>
              <w:jc w:val="center"/>
              <w:rPr>
                <w:rFonts w:hint="eastAsia" w:ascii="仿宋_GB2312" w:hAnsi="仿宋_GB2312" w:eastAsia="仿宋_GB2312"/>
                <w:szCs w:val="21"/>
              </w:rPr>
            </w:pPr>
          </w:p>
        </w:tc>
      </w:tr>
      <w:tr w14:paraId="2448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59212B16">
            <w:pPr>
              <w:spacing w:line="360" w:lineRule="auto"/>
              <w:jc w:val="center"/>
              <w:rPr>
                <w:rFonts w:hint="eastAsia" w:ascii="仿宋_GB2312" w:hAnsi="仿宋_GB2312" w:eastAsia="仿宋_GB2312"/>
                <w:szCs w:val="21"/>
              </w:rPr>
            </w:pPr>
            <w:r>
              <w:rPr>
                <w:rFonts w:hint="eastAsia" w:ascii="仿宋_GB2312" w:hAnsi="仿宋_GB2312" w:eastAsia="仿宋_GB2312"/>
                <w:szCs w:val="21"/>
              </w:rPr>
              <w:t>8</w:t>
            </w:r>
          </w:p>
        </w:tc>
        <w:tc>
          <w:tcPr>
            <w:tcW w:w="3785" w:type="dxa"/>
            <w:noWrap w:val="0"/>
            <w:vAlign w:val="center"/>
          </w:tcPr>
          <w:p w14:paraId="002F1394">
            <w:pPr>
              <w:spacing w:line="360" w:lineRule="auto"/>
              <w:rPr>
                <w:rFonts w:hint="eastAsia" w:ascii="仿宋_GB2312" w:hAnsi="仿宋_GB2312" w:eastAsia="仿宋_GB2312"/>
                <w:szCs w:val="21"/>
              </w:rPr>
            </w:pPr>
            <w:r>
              <w:rPr>
                <w:rFonts w:hint="eastAsia" w:ascii="仿宋_GB2312" w:hAnsi="仿宋_GB2312" w:eastAsia="仿宋_GB2312"/>
                <w:szCs w:val="21"/>
              </w:rPr>
              <w:t>非标准设备设计确认单</w:t>
            </w:r>
            <w:r>
              <w:rPr>
                <w:rFonts w:hint="eastAsia" w:ascii="仿宋_GB2312" w:hAnsi="仿宋_GB2312" w:eastAsia="仿宋_GB2312"/>
                <w:szCs w:val="21"/>
                <w:lang w:eastAsia="zh-CN"/>
              </w:rPr>
              <w:t>（</w:t>
            </w:r>
            <w:r>
              <w:rPr>
                <w:rFonts w:hint="eastAsia" w:ascii="仿宋_GB2312" w:hAnsi="仿宋_GB2312" w:eastAsia="仿宋_GB2312"/>
                <w:szCs w:val="21"/>
              </w:rPr>
              <w:t>含施工图设计开工令</w:t>
            </w:r>
            <w:r>
              <w:rPr>
                <w:rFonts w:hint="eastAsia" w:ascii="仿宋_GB2312" w:hAnsi="仿宋_GB2312" w:eastAsia="仿宋_GB2312"/>
                <w:szCs w:val="21"/>
                <w:lang w:eastAsia="zh-CN"/>
              </w:rPr>
              <w:t>）</w:t>
            </w:r>
          </w:p>
        </w:tc>
        <w:tc>
          <w:tcPr>
            <w:tcW w:w="720" w:type="dxa"/>
            <w:noWrap w:val="0"/>
            <w:vAlign w:val="center"/>
          </w:tcPr>
          <w:p w14:paraId="3C7EF81A">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1FCB7AC1">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75E52F86">
            <w:pPr>
              <w:spacing w:line="360" w:lineRule="auto"/>
              <w:jc w:val="center"/>
              <w:rPr>
                <w:rFonts w:hint="eastAsia" w:ascii="仿宋_GB2312" w:hAnsi="仿宋_GB2312" w:eastAsia="仿宋_GB2312"/>
                <w:szCs w:val="21"/>
              </w:rPr>
            </w:pPr>
          </w:p>
        </w:tc>
      </w:tr>
      <w:tr w14:paraId="3061F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E6C23AF">
            <w:pPr>
              <w:spacing w:line="360" w:lineRule="auto"/>
              <w:jc w:val="center"/>
              <w:rPr>
                <w:rFonts w:hint="eastAsia" w:ascii="仿宋_GB2312" w:hAnsi="仿宋_GB2312" w:eastAsia="仿宋_GB2312"/>
                <w:szCs w:val="21"/>
              </w:rPr>
            </w:pPr>
            <w:r>
              <w:rPr>
                <w:rFonts w:hint="eastAsia" w:ascii="仿宋_GB2312" w:hAnsi="仿宋_GB2312" w:eastAsia="仿宋_GB2312"/>
                <w:szCs w:val="21"/>
              </w:rPr>
              <w:t>9</w:t>
            </w:r>
          </w:p>
        </w:tc>
        <w:tc>
          <w:tcPr>
            <w:tcW w:w="3785" w:type="dxa"/>
            <w:noWrap w:val="0"/>
            <w:vAlign w:val="center"/>
          </w:tcPr>
          <w:p w14:paraId="3088F877">
            <w:pPr>
              <w:spacing w:line="360" w:lineRule="auto"/>
              <w:rPr>
                <w:rFonts w:hint="eastAsia" w:ascii="仿宋_GB2312" w:hAnsi="仿宋_GB2312" w:eastAsia="仿宋_GB2312"/>
                <w:szCs w:val="21"/>
              </w:rPr>
            </w:pPr>
            <w:r>
              <w:rPr>
                <w:rFonts w:hint="eastAsia" w:ascii="仿宋_GB2312" w:hAnsi="仿宋_GB2312" w:eastAsia="仿宋_GB2312"/>
                <w:szCs w:val="21"/>
              </w:rPr>
              <w:t>工程所在地地形图（1/500）电子版及区域位置图</w:t>
            </w:r>
          </w:p>
        </w:tc>
        <w:tc>
          <w:tcPr>
            <w:tcW w:w="720" w:type="dxa"/>
            <w:noWrap w:val="0"/>
            <w:vAlign w:val="center"/>
          </w:tcPr>
          <w:p w14:paraId="01E62F74">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0886D35A">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121CD0A2">
            <w:pPr>
              <w:spacing w:line="360" w:lineRule="auto"/>
              <w:jc w:val="center"/>
              <w:rPr>
                <w:rFonts w:hint="eastAsia" w:ascii="仿宋_GB2312" w:hAnsi="仿宋_GB2312" w:eastAsia="仿宋_GB2312"/>
                <w:szCs w:val="21"/>
              </w:rPr>
            </w:pPr>
          </w:p>
        </w:tc>
      </w:tr>
      <w:tr w14:paraId="13F68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56BA754A">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10</w:t>
            </w:r>
          </w:p>
        </w:tc>
        <w:tc>
          <w:tcPr>
            <w:tcW w:w="3785" w:type="dxa"/>
            <w:noWrap w:val="0"/>
            <w:vAlign w:val="center"/>
          </w:tcPr>
          <w:p w14:paraId="758F3DEE">
            <w:pPr>
              <w:spacing w:line="360" w:lineRule="auto"/>
              <w:rPr>
                <w:rFonts w:hint="eastAsia" w:ascii="仿宋_GB2312" w:hAnsi="仿宋_GB2312" w:eastAsia="仿宋_GB2312"/>
                <w:szCs w:val="21"/>
              </w:rPr>
            </w:pPr>
            <w:r>
              <w:rPr>
                <w:rFonts w:hint="eastAsia" w:ascii="仿宋_GB2312" w:hAnsi="仿宋_GB2312" w:eastAsia="仿宋_GB2312"/>
                <w:szCs w:val="21"/>
              </w:rPr>
              <w:t>交通、原料、外部供水、排水、供电、电信等位置、标高、坐标、管径或能力等资料</w:t>
            </w:r>
          </w:p>
        </w:tc>
        <w:tc>
          <w:tcPr>
            <w:tcW w:w="720" w:type="dxa"/>
            <w:noWrap w:val="0"/>
            <w:vAlign w:val="center"/>
          </w:tcPr>
          <w:p w14:paraId="7F290648">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753BF886">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7F23B5F6">
            <w:pPr>
              <w:spacing w:line="360" w:lineRule="auto"/>
              <w:jc w:val="center"/>
              <w:rPr>
                <w:rFonts w:hint="eastAsia" w:ascii="仿宋_GB2312" w:hAnsi="仿宋_GB2312" w:eastAsia="仿宋_GB2312"/>
                <w:szCs w:val="21"/>
              </w:rPr>
            </w:pPr>
          </w:p>
        </w:tc>
      </w:tr>
      <w:tr w14:paraId="7D89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CD608B4">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11</w:t>
            </w:r>
          </w:p>
        </w:tc>
        <w:tc>
          <w:tcPr>
            <w:tcW w:w="3785" w:type="dxa"/>
            <w:noWrap w:val="0"/>
            <w:vAlign w:val="center"/>
          </w:tcPr>
          <w:p w14:paraId="4D4A6EDA">
            <w:pPr>
              <w:spacing w:line="360" w:lineRule="auto"/>
              <w:rPr>
                <w:rFonts w:hint="eastAsia" w:ascii="仿宋_GB2312" w:hAnsi="仿宋_GB2312" w:eastAsia="仿宋_GB2312"/>
                <w:szCs w:val="21"/>
              </w:rPr>
            </w:pPr>
            <w:r>
              <w:rPr>
                <w:rFonts w:hint="eastAsia" w:ascii="仿宋_GB2312" w:hAnsi="仿宋_GB2312" w:eastAsia="仿宋_GB2312"/>
                <w:szCs w:val="21"/>
              </w:rPr>
              <w:t>其它设计资料</w:t>
            </w:r>
          </w:p>
        </w:tc>
        <w:tc>
          <w:tcPr>
            <w:tcW w:w="720" w:type="dxa"/>
            <w:noWrap w:val="0"/>
            <w:vAlign w:val="center"/>
          </w:tcPr>
          <w:p w14:paraId="077328CB">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60BB1AD3">
            <w:pPr>
              <w:spacing w:line="360" w:lineRule="auto"/>
              <w:rPr>
                <w:rFonts w:hint="eastAsia" w:ascii="仿宋_GB2312" w:hAnsi="仿宋_GB2312" w:eastAsia="仿宋_GB2312"/>
                <w:szCs w:val="21"/>
              </w:rPr>
            </w:pPr>
            <w:r>
              <w:rPr>
                <w:rFonts w:hint="eastAsia" w:ascii="仿宋_GB2312" w:hAnsi="仿宋_GB2312" w:eastAsia="仿宋_GB2312"/>
                <w:szCs w:val="21"/>
              </w:rPr>
              <w:t>各设计阶段设计开始3天前</w:t>
            </w:r>
          </w:p>
        </w:tc>
        <w:tc>
          <w:tcPr>
            <w:tcW w:w="1087" w:type="dxa"/>
            <w:vMerge w:val="continue"/>
            <w:noWrap w:val="0"/>
            <w:vAlign w:val="center"/>
          </w:tcPr>
          <w:p w14:paraId="55A849DE">
            <w:pPr>
              <w:spacing w:line="360" w:lineRule="auto"/>
              <w:jc w:val="center"/>
              <w:rPr>
                <w:rFonts w:hint="eastAsia" w:ascii="仿宋_GB2312" w:hAnsi="仿宋_GB2312" w:eastAsia="仿宋_GB2312"/>
                <w:szCs w:val="21"/>
              </w:rPr>
            </w:pPr>
          </w:p>
        </w:tc>
      </w:tr>
      <w:tr w14:paraId="02FA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BC714C7">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12</w:t>
            </w:r>
          </w:p>
        </w:tc>
        <w:tc>
          <w:tcPr>
            <w:tcW w:w="3785" w:type="dxa"/>
            <w:noWrap w:val="0"/>
            <w:vAlign w:val="center"/>
          </w:tcPr>
          <w:p w14:paraId="204ECC4D">
            <w:pPr>
              <w:spacing w:line="360" w:lineRule="auto"/>
              <w:rPr>
                <w:rFonts w:hint="eastAsia" w:ascii="仿宋_GB2312" w:hAnsi="仿宋_GB2312" w:eastAsia="仿宋_GB2312"/>
                <w:szCs w:val="21"/>
              </w:rPr>
            </w:pPr>
            <w:r>
              <w:rPr>
                <w:rFonts w:hint="eastAsia" w:ascii="仿宋_GB2312" w:hAnsi="仿宋_GB2312" w:eastAsia="仿宋_GB2312"/>
                <w:szCs w:val="21"/>
              </w:rPr>
              <w:t>竣工验收报告</w:t>
            </w:r>
          </w:p>
        </w:tc>
        <w:tc>
          <w:tcPr>
            <w:tcW w:w="720" w:type="dxa"/>
            <w:noWrap w:val="0"/>
            <w:vAlign w:val="center"/>
          </w:tcPr>
          <w:p w14:paraId="5F3FB09E">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5B9BB932">
            <w:pPr>
              <w:spacing w:line="360" w:lineRule="auto"/>
              <w:rPr>
                <w:rFonts w:hint="eastAsia" w:ascii="仿宋_GB2312" w:hAnsi="仿宋_GB2312" w:eastAsia="仿宋_GB2312"/>
                <w:szCs w:val="21"/>
              </w:rPr>
            </w:pPr>
            <w:r>
              <w:rPr>
                <w:rFonts w:hint="eastAsia" w:ascii="仿宋_GB2312" w:hAnsi="仿宋_GB2312" w:eastAsia="仿宋_GB2312"/>
                <w:szCs w:val="21"/>
              </w:rPr>
              <w:t>工程竣工验收通过后5天内</w:t>
            </w:r>
          </w:p>
        </w:tc>
        <w:tc>
          <w:tcPr>
            <w:tcW w:w="1087" w:type="dxa"/>
            <w:vMerge w:val="continue"/>
            <w:noWrap w:val="0"/>
            <w:vAlign w:val="center"/>
          </w:tcPr>
          <w:p w14:paraId="7DD145C4">
            <w:pPr>
              <w:spacing w:line="360" w:lineRule="auto"/>
              <w:jc w:val="center"/>
              <w:rPr>
                <w:rFonts w:hint="eastAsia" w:ascii="仿宋_GB2312" w:hAnsi="仿宋_GB2312" w:eastAsia="仿宋_GB2312"/>
                <w:szCs w:val="21"/>
              </w:rPr>
            </w:pPr>
          </w:p>
        </w:tc>
      </w:tr>
    </w:tbl>
    <w:p w14:paraId="7BBD6353">
      <w:pPr>
        <w:spacing w:after="156" w:afterLines="50" w:line="400" w:lineRule="exact"/>
        <w:ind w:firstLine="357" w:firstLineChars="170"/>
        <w:rPr>
          <w:rFonts w:hint="eastAsia" w:ascii="宋体" w:hAnsi="Courier New" w:cs="Courier New"/>
          <w:kern w:val="0"/>
          <w:szCs w:val="21"/>
        </w:rPr>
      </w:pPr>
      <w:r>
        <w:rPr>
          <w:rFonts w:hint="eastAsia" w:ascii="仿宋_GB2312" w:hAnsi="仿宋_GB2312" w:eastAsia="仿宋_GB2312" w:cs="Courier New"/>
          <w:kern w:val="0"/>
          <w:szCs w:val="21"/>
        </w:rPr>
        <w:t>（上表内容仅供参考，发包人和设计人应当根据行业特点及项目具体情况详细列举）</w:t>
      </w:r>
    </w:p>
    <w:p w14:paraId="79D86606">
      <w:pPr>
        <w:rPr>
          <w:rFonts w:hint="eastAsia" w:ascii="仿宋_GB2312" w:hAnsi="仿宋_GB2312" w:eastAsia="仿宋_GB2312"/>
          <w:b/>
          <w:sz w:val="30"/>
          <w:szCs w:val="28"/>
        </w:rPr>
      </w:pPr>
      <w:bookmarkStart w:id="175" w:name="_Toc278231959"/>
      <w:bookmarkStart w:id="176" w:name="_Toc278309719"/>
      <w:r>
        <w:rPr>
          <w:rFonts w:hint="eastAsia" w:ascii="仿宋_GB2312" w:hAnsi="仿宋_GB2312" w:eastAsia="仿宋_GB2312"/>
          <w:b/>
          <w:sz w:val="30"/>
          <w:szCs w:val="28"/>
        </w:rPr>
        <w:t xml:space="preserve">附件3：  </w:t>
      </w:r>
    </w:p>
    <w:p w14:paraId="5EE1D8D1">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设计人向发包人交付的工程设计文件</w:t>
      </w:r>
      <w:bookmarkEnd w:id="175"/>
      <w:bookmarkEnd w:id="176"/>
      <w:r>
        <w:rPr>
          <w:rFonts w:hint="eastAsia" w:ascii="Times New Roman" w:hAnsi="Times New Roman" w:eastAsia="黑体"/>
          <w:color w:val="000000"/>
          <w:sz w:val="30"/>
          <w:szCs w:val="30"/>
        </w:rPr>
        <w:t>目录</w:t>
      </w:r>
    </w:p>
    <w:p w14:paraId="7FE1F838">
      <w:pPr>
        <w:spacing w:after="156" w:afterLines="50" w:line="400" w:lineRule="exact"/>
        <w:ind w:firstLine="512" w:firstLineChars="170"/>
        <w:rPr>
          <w:rFonts w:hint="eastAsia" w:ascii="宋体" w:hAnsi="Courier New" w:cs="Courier New"/>
          <w:b/>
          <w:kern w:val="0"/>
          <w:sz w:val="30"/>
          <w:szCs w:val="21"/>
        </w:rPr>
      </w:pP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3B0A0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7C1ED7C2">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序号</w:t>
            </w:r>
          </w:p>
        </w:tc>
        <w:tc>
          <w:tcPr>
            <w:tcW w:w="3785" w:type="dxa"/>
            <w:noWrap w:val="0"/>
            <w:vAlign w:val="center"/>
          </w:tcPr>
          <w:p w14:paraId="0B163DCE">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资料及文件名称</w:t>
            </w:r>
          </w:p>
        </w:tc>
        <w:tc>
          <w:tcPr>
            <w:tcW w:w="720" w:type="dxa"/>
            <w:noWrap w:val="0"/>
            <w:vAlign w:val="center"/>
          </w:tcPr>
          <w:p w14:paraId="669762AE">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份数</w:t>
            </w:r>
          </w:p>
        </w:tc>
        <w:tc>
          <w:tcPr>
            <w:tcW w:w="2885" w:type="dxa"/>
            <w:noWrap w:val="0"/>
            <w:vAlign w:val="center"/>
          </w:tcPr>
          <w:p w14:paraId="011D4487">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提交日期</w:t>
            </w:r>
          </w:p>
        </w:tc>
        <w:tc>
          <w:tcPr>
            <w:tcW w:w="1087" w:type="dxa"/>
            <w:noWrap w:val="0"/>
            <w:vAlign w:val="center"/>
          </w:tcPr>
          <w:p w14:paraId="55E17287">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有关事宜</w:t>
            </w:r>
          </w:p>
        </w:tc>
      </w:tr>
      <w:tr w14:paraId="54521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338631A">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1</w:t>
            </w:r>
          </w:p>
        </w:tc>
        <w:tc>
          <w:tcPr>
            <w:tcW w:w="3785" w:type="dxa"/>
            <w:noWrap w:val="0"/>
            <w:vAlign w:val="center"/>
          </w:tcPr>
          <w:p w14:paraId="6B77C956">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初步（</w:t>
            </w:r>
            <w:r>
              <w:rPr>
                <w:rFonts w:hint="eastAsia" w:ascii="仿宋_GB2312" w:hAnsi="仿宋_GB2312" w:eastAsia="仿宋_GB2312"/>
                <w:sz w:val="30"/>
                <w:szCs w:val="21"/>
                <w:lang w:eastAsia="zh-CN"/>
              </w:rPr>
              <w:t>基础</w:t>
            </w:r>
            <w:r>
              <w:rPr>
                <w:rFonts w:hint="eastAsia" w:ascii="仿宋_GB2312" w:hAnsi="仿宋_GB2312" w:eastAsia="仿宋_GB2312"/>
                <w:sz w:val="30"/>
                <w:szCs w:val="21"/>
              </w:rPr>
              <w:t>）设计文件</w:t>
            </w:r>
          </w:p>
        </w:tc>
        <w:tc>
          <w:tcPr>
            <w:tcW w:w="720" w:type="dxa"/>
            <w:noWrap w:val="0"/>
            <w:vAlign w:val="center"/>
          </w:tcPr>
          <w:p w14:paraId="0CD10E47">
            <w:pPr>
              <w:spacing w:line="360" w:lineRule="auto"/>
              <w:jc w:val="center"/>
              <w:rPr>
                <w:rFonts w:hint="eastAsia" w:ascii="仿宋_GB2312" w:hAnsi="仿宋_GB2312" w:eastAsia="仿宋_GB2312"/>
                <w:b/>
                <w:sz w:val="30"/>
                <w:szCs w:val="21"/>
              </w:rPr>
            </w:pPr>
          </w:p>
        </w:tc>
        <w:tc>
          <w:tcPr>
            <w:tcW w:w="2885" w:type="dxa"/>
            <w:noWrap w:val="0"/>
            <w:vAlign w:val="center"/>
          </w:tcPr>
          <w:p w14:paraId="4D04C48E">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restart"/>
            <w:noWrap w:val="0"/>
            <w:vAlign w:val="center"/>
          </w:tcPr>
          <w:p w14:paraId="11E6EE18">
            <w:pPr>
              <w:spacing w:line="360" w:lineRule="auto"/>
              <w:jc w:val="center"/>
              <w:rPr>
                <w:rFonts w:hint="eastAsia" w:ascii="仿宋_GB2312" w:hAnsi="仿宋_GB2312" w:eastAsia="仿宋_GB2312"/>
                <w:sz w:val="30"/>
                <w:szCs w:val="21"/>
              </w:rPr>
            </w:pPr>
          </w:p>
        </w:tc>
      </w:tr>
      <w:tr w14:paraId="0AED4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97F03E0">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2</w:t>
            </w:r>
          </w:p>
        </w:tc>
        <w:tc>
          <w:tcPr>
            <w:tcW w:w="3785" w:type="dxa"/>
            <w:noWrap w:val="0"/>
            <w:vAlign w:val="center"/>
          </w:tcPr>
          <w:p w14:paraId="5CE4C34F">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非标准设备设计文件</w:t>
            </w:r>
          </w:p>
        </w:tc>
        <w:tc>
          <w:tcPr>
            <w:tcW w:w="720" w:type="dxa"/>
            <w:noWrap w:val="0"/>
            <w:vAlign w:val="center"/>
          </w:tcPr>
          <w:p w14:paraId="1B4D2992">
            <w:pPr>
              <w:spacing w:line="360" w:lineRule="auto"/>
              <w:jc w:val="center"/>
              <w:rPr>
                <w:rFonts w:hint="eastAsia" w:ascii="仿宋_GB2312" w:hAnsi="仿宋_GB2312" w:eastAsia="仿宋_GB2312"/>
                <w:b/>
                <w:sz w:val="30"/>
                <w:szCs w:val="21"/>
              </w:rPr>
            </w:pPr>
          </w:p>
        </w:tc>
        <w:tc>
          <w:tcPr>
            <w:tcW w:w="2885" w:type="dxa"/>
            <w:noWrap w:val="0"/>
            <w:vAlign w:val="center"/>
          </w:tcPr>
          <w:p w14:paraId="648F86C1">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continue"/>
            <w:noWrap w:val="0"/>
            <w:vAlign w:val="center"/>
          </w:tcPr>
          <w:p w14:paraId="1A65944C">
            <w:pPr>
              <w:spacing w:line="360" w:lineRule="auto"/>
              <w:jc w:val="center"/>
              <w:rPr>
                <w:rFonts w:hint="eastAsia" w:ascii="仿宋_GB2312" w:hAnsi="仿宋_GB2312" w:eastAsia="仿宋_GB2312"/>
                <w:sz w:val="30"/>
                <w:szCs w:val="21"/>
              </w:rPr>
            </w:pPr>
          </w:p>
        </w:tc>
      </w:tr>
      <w:tr w14:paraId="1DF9A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54D73B89">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3</w:t>
            </w:r>
          </w:p>
        </w:tc>
        <w:tc>
          <w:tcPr>
            <w:tcW w:w="3785" w:type="dxa"/>
            <w:noWrap w:val="0"/>
            <w:vAlign w:val="center"/>
          </w:tcPr>
          <w:p w14:paraId="159042F8">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施工图设计文件</w:t>
            </w:r>
          </w:p>
        </w:tc>
        <w:tc>
          <w:tcPr>
            <w:tcW w:w="720" w:type="dxa"/>
            <w:noWrap w:val="0"/>
            <w:vAlign w:val="center"/>
          </w:tcPr>
          <w:p w14:paraId="4C154305">
            <w:pPr>
              <w:spacing w:line="360" w:lineRule="auto"/>
              <w:jc w:val="center"/>
              <w:rPr>
                <w:rFonts w:hint="eastAsia" w:ascii="仿宋_GB2312" w:hAnsi="仿宋_GB2312" w:eastAsia="仿宋_GB2312"/>
                <w:b/>
                <w:sz w:val="30"/>
                <w:szCs w:val="21"/>
              </w:rPr>
            </w:pPr>
          </w:p>
        </w:tc>
        <w:tc>
          <w:tcPr>
            <w:tcW w:w="2885" w:type="dxa"/>
            <w:noWrap w:val="0"/>
            <w:vAlign w:val="center"/>
          </w:tcPr>
          <w:p w14:paraId="1659D1A3">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continue"/>
            <w:noWrap w:val="0"/>
            <w:vAlign w:val="center"/>
          </w:tcPr>
          <w:p w14:paraId="6051A173">
            <w:pPr>
              <w:spacing w:line="360" w:lineRule="auto"/>
              <w:jc w:val="center"/>
              <w:rPr>
                <w:rFonts w:hint="eastAsia" w:ascii="仿宋_GB2312" w:hAnsi="仿宋_GB2312" w:eastAsia="仿宋_GB2312"/>
                <w:sz w:val="30"/>
                <w:szCs w:val="21"/>
              </w:rPr>
            </w:pPr>
          </w:p>
        </w:tc>
      </w:tr>
    </w:tbl>
    <w:p w14:paraId="07B374D3">
      <w:pPr>
        <w:autoSpaceDE w:val="0"/>
        <w:autoSpaceDN w:val="0"/>
        <w:adjustRightInd w:val="0"/>
        <w:spacing w:line="360" w:lineRule="auto"/>
        <w:ind w:left="1120" w:hanging="1200" w:hangingChars="400"/>
        <w:jc w:val="left"/>
        <w:rPr>
          <w:rFonts w:hint="eastAsia" w:ascii="仿宋_GB2312" w:hAnsi="仿宋_GB2312" w:eastAsia="仿宋_GB2312" w:cs="Courier New"/>
          <w:sz w:val="30"/>
          <w:szCs w:val="28"/>
        </w:rPr>
      </w:pPr>
    </w:p>
    <w:p w14:paraId="61D493D7">
      <w:pPr>
        <w:autoSpaceDE w:val="0"/>
        <w:autoSpaceDN w:val="0"/>
        <w:adjustRightInd w:val="0"/>
        <w:spacing w:line="360" w:lineRule="auto"/>
        <w:ind w:left="-105" w:leftChars="-50" w:firstLine="111" w:firstLineChars="37"/>
        <w:jc w:val="left"/>
        <w:rPr>
          <w:rFonts w:hint="eastAsia" w:ascii="仿宋_GB2312" w:hAnsi="仿宋_GB2312" w:eastAsia="仿宋_GB2312" w:cs="Courier New"/>
          <w:b/>
          <w:sz w:val="30"/>
          <w:szCs w:val="28"/>
        </w:rPr>
      </w:pPr>
      <w:r>
        <w:rPr>
          <w:rFonts w:hint="eastAsia" w:ascii="仿宋_GB2312" w:hAnsi="仿宋_GB2312" w:eastAsia="仿宋_GB2312" w:cs="Courier New"/>
          <w:b/>
          <w:sz w:val="30"/>
          <w:szCs w:val="28"/>
        </w:rPr>
        <w:t>特别约定：</w:t>
      </w:r>
    </w:p>
    <w:p w14:paraId="1E9D1555">
      <w:pPr>
        <w:keepNext w:val="0"/>
        <w:keepLines w:val="0"/>
        <w:pageBreakBefore w:val="0"/>
        <w:widowControl w:val="0"/>
        <w:kinsoku/>
        <w:wordWrap/>
        <w:overflowPunct/>
        <w:topLinePunct w:val="0"/>
        <w:autoSpaceDE w:val="0"/>
        <w:autoSpaceDN w:val="0"/>
        <w:bidi w:val="0"/>
        <w:adjustRightInd w:val="0"/>
        <w:snapToGrid/>
        <w:spacing w:before="0" w:beforeLines="0" w:after="0" w:afterLines="0" w:line="240" w:lineRule="auto"/>
        <w:ind w:left="-105" w:leftChars="-50" w:right="0" w:rightChars="0" w:firstLine="600" w:firstLineChars="200"/>
        <w:jc w:val="left"/>
        <w:textAlignment w:val="auto"/>
        <w:outlineLvl w:val="9"/>
        <w:rPr>
          <w:rFonts w:hint="eastAsia" w:ascii="仿宋_GB2312" w:hAnsi="仿宋_GB2312" w:eastAsia="仿宋_GB2312" w:cs="Courier New"/>
          <w:sz w:val="30"/>
          <w:szCs w:val="28"/>
        </w:rPr>
      </w:pPr>
      <w:r>
        <w:rPr>
          <w:rFonts w:hint="eastAsia" w:ascii="仿宋_GB2312" w:hAnsi="仿宋_GB2312" w:eastAsia="仿宋_GB2312" w:cs="Courier New"/>
          <w:sz w:val="30"/>
          <w:szCs w:val="28"/>
        </w:rPr>
        <w:t>1</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在发包人所提供的设计资料（含设计确认单、规划部门批文、政府各部门批文等）能满足设计人进行各阶段设计的前提下开始计算各阶段的设计时间。</w:t>
      </w:r>
    </w:p>
    <w:p w14:paraId="63D0542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cs="Courier New"/>
          <w:sz w:val="30"/>
          <w:szCs w:val="28"/>
        </w:rPr>
      </w:pPr>
      <w:r>
        <w:rPr>
          <w:rFonts w:hint="eastAsia" w:ascii="仿宋_GB2312" w:hAnsi="仿宋_GB2312" w:eastAsia="仿宋_GB2312" w:cs="Courier New"/>
          <w:sz w:val="30"/>
          <w:szCs w:val="28"/>
        </w:rPr>
        <w:t>2</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上述设计时间不包括法定的节假日。</w:t>
      </w:r>
    </w:p>
    <w:p w14:paraId="53BBFDA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2"/>
        <w:rPr>
          <w:rFonts w:hint="eastAsia" w:ascii="仿宋_GB2312" w:hAnsi="仿宋_GB2312" w:eastAsia="仿宋_GB2312" w:cs="Courier New"/>
          <w:sz w:val="30"/>
          <w:szCs w:val="28"/>
        </w:rPr>
      </w:pPr>
      <w:r>
        <w:rPr>
          <w:rFonts w:hint="eastAsia" w:ascii="仿宋_GB2312" w:hAnsi="仿宋_GB2312" w:eastAsia="仿宋_GB2312" w:cs="Courier New"/>
          <w:sz w:val="30"/>
          <w:szCs w:val="28"/>
        </w:rPr>
        <w:t>3</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图纸交付地点：设计人工作地</w:t>
      </w:r>
      <w:r>
        <w:rPr>
          <w:rFonts w:hint="eastAsia" w:ascii="仿宋_GB2312" w:hAnsi="仿宋_GB2312" w:eastAsia="仿宋_GB2312" w:cs="Courier New"/>
          <w:sz w:val="30"/>
          <w:szCs w:val="28"/>
          <w:lang w:eastAsia="zh-CN"/>
        </w:rPr>
        <w:t>（</w:t>
      </w:r>
      <w:r>
        <w:rPr>
          <w:rFonts w:hint="eastAsia" w:ascii="仿宋_GB2312" w:hAnsi="仿宋_GB2312" w:eastAsia="仿宋_GB2312" w:cs="Courier New"/>
          <w:sz w:val="30"/>
          <w:szCs w:val="28"/>
        </w:rPr>
        <w:t>或发包人指定地</w:t>
      </w:r>
      <w:r>
        <w:rPr>
          <w:rFonts w:hint="eastAsia" w:ascii="仿宋_GB2312" w:hAnsi="仿宋_GB2312" w:eastAsia="仿宋_GB2312" w:cs="Courier New"/>
          <w:sz w:val="30"/>
          <w:szCs w:val="28"/>
          <w:lang w:eastAsia="zh-CN"/>
        </w:rPr>
        <w:t>）</w:t>
      </w:r>
      <w:r>
        <w:rPr>
          <w:rFonts w:hint="eastAsia" w:ascii="仿宋_GB2312" w:hAnsi="仿宋_GB2312" w:eastAsia="仿宋_GB2312" w:cs="Courier New"/>
          <w:sz w:val="30"/>
          <w:szCs w:val="28"/>
        </w:rPr>
        <w:t>。发包人要求设计人提供电子版设计文件时，设计人有权对电子版设计文件采取加密、设置访问权限、限期使用等保护措施</w:t>
      </w:r>
      <w:r>
        <w:rPr>
          <w:rFonts w:hint="eastAsia" w:ascii="仿宋_GB2312" w:hAnsi="仿宋_GB2312" w:eastAsia="仿宋_GB2312" w:cs="Courier New"/>
          <w:b/>
          <w:sz w:val="30"/>
          <w:szCs w:val="28"/>
        </w:rPr>
        <w:t>。</w:t>
      </w:r>
    </w:p>
    <w:p w14:paraId="0A397B2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宋体" w:hAnsi="Courier New" w:cs="Courier New"/>
          <w:sz w:val="30"/>
          <w:szCs w:val="28"/>
        </w:rPr>
      </w:pPr>
      <w:r>
        <w:rPr>
          <w:rFonts w:hint="eastAsia" w:ascii="仿宋_GB2312" w:hAnsi="仿宋_GB2312" w:eastAsia="仿宋_GB2312" w:cs="Courier New"/>
          <w:sz w:val="30"/>
          <w:szCs w:val="28"/>
        </w:rPr>
        <w:t>4</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如发包人要求提供超过合同约定份数的工程设计文件，则设计人仍应按发包人的要求提供，但发包人应向设计人支付工本费。</w:t>
      </w:r>
    </w:p>
    <w:p w14:paraId="307DF511">
      <w:pPr>
        <w:spacing w:before="156" w:beforeLines="50" w:after="156" w:afterLines="50" w:line="440" w:lineRule="exact"/>
        <w:jc w:val="left"/>
        <w:rPr>
          <w:rFonts w:hint="eastAsia" w:ascii="仿宋_GB2312" w:hAnsi="Times New Roman" w:eastAsia="仿宋_GB2312"/>
          <w:color w:val="000000"/>
          <w:sz w:val="30"/>
          <w:szCs w:val="30"/>
        </w:rPr>
      </w:pPr>
    </w:p>
    <w:p w14:paraId="7E215628">
      <w:pPr>
        <w:spacing w:before="156" w:beforeLines="50" w:after="156" w:afterLines="50" w:line="440" w:lineRule="exact"/>
        <w:jc w:val="left"/>
        <w:rPr>
          <w:rFonts w:hint="eastAsia" w:ascii="仿宋_GB2312" w:hAnsi="Times New Roman" w:eastAsia="仿宋_GB2312"/>
          <w:color w:val="000000"/>
          <w:sz w:val="30"/>
          <w:szCs w:val="30"/>
        </w:rPr>
      </w:pPr>
    </w:p>
    <w:p w14:paraId="391C42B9">
      <w:pPr>
        <w:spacing w:before="156" w:beforeLines="50" w:after="156" w:afterLines="50" w:line="440" w:lineRule="exact"/>
        <w:jc w:val="left"/>
        <w:rPr>
          <w:rFonts w:hint="eastAsia" w:ascii="仿宋_GB2312" w:hAnsi="Times New Roman" w:eastAsia="仿宋_GB2312"/>
          <w:color w:val="000000"/>
          <w:sz w:val="30"/>
          <w:szCs w:val="30"/>
        </w:rPr>
      </w:pPr>
    </w:p>
    <w:p w14:paraId="414EE8A7">
      <w:pPr>
        <w:rPr>
          <w:rFonts w:hint="eastAsia" w:ascii="Times New Roman" w:hAnsi="Times New Roman" w:eastAsia="黑体"/>
          <w:b/>
          <w:color w:val="000000"/>
          <w:sz w:val="30"/>
          <w:szCs w:val="30"/>
        </w:rPr>
      </w:pPr>
      <w:r>
        <w:rPr>
          <w:rFonts w:hint="eastAsia" w:ascii="仿宋_GB2312" w:hAnsi="仿宋_GB2312" w:eastAsia="仿宋_GB2312"/>
          <w:b/>
          <w:sz w:val="30"/>
          <w:szCs w:val="28"/>
        </w:rPr>
        <w:t>附件4：</w:t>
      </w:r>
      <w:r>
        <w:rPr>
          <w:rFonts w:hint="eastAsia" w:ascii="Times New Roman" w:hAnsi="Times New Roman" w:eastAsia="黑体"/>
          <w:b/>
          <w:color w:val="000000"/>
          <w:sz w:val="30"/>
          <w:szCs w:val="30"/>
        </w:rPr>
        <w:t xml:space="preserve">             </w:t>
      </w:r>
    </w:p>
    <w:p w14:paraId="1247BDF8">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w:t>
      </w:r>
      <w:r>
        <w:rPr>
          <w:rFonts w:ascii="Times New Roman" w:hAnsi="Times New Roman" w:eastAsia="黑体"/>
          <w:color w:val="000000"/>
          <w:sz w:val="30"/>
          <w:szCs w:val="30"/>
        </w:rPr>
        <w:t>人主要</w:t>
      </w:r>
      <w:r>
        <w:rPr>
          <w:rFonts w:hint="eastAsia" w:ascii="Times New Roman" w:hAnsi="Times New Roman" w:eastAsia="黑体"/>
          <w:color w:val="000000"/>
          <w:sz w:val="30"/>
          <w:szCs w:val="30"/>
        </w:rPr>
        <w:t>设计</w:t>
      </w:r>
      <w:r>
        <w:rPr>
          <w:rFonts w:ascii="Times New Roman" w:hAnsi="Times New Roman" w:eastAsia="黑体"/>
          <w:color w:val="000000"/>
          <w:sz w:val="30"/>
          <w:szCs w:val="30"/>
        </w:rPr>
        <w:t>人员表</w:t>
      </w:r>
    </w:p>
    <w:p w14:paraId="3D7F0FC5">
      <w:pPr>
        <w:spacing w:line="440" w:lineRule="exact"/>
        <w:rPr>
          <w:rFonts w:hint="eastAsia" w:ascii="Times New Roman" w:hAnsi="Times New Roman" w:eastAsia="黑体"/>
          <w:color w:val="000000"/>
          <w:sz w:val="30"/>
          <w:szCs w:val="30"/>
        </w:rPr>
      </w:pPr>
    </w:p>
    <w:tbl>
      <w:tblPr>
        <w:tblStyle w:val="3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5FC8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12" w:space="0"/>
              <w:bottom w:val="double" w:color="auto" w:sz="6" w:space="0"/>
            </w:tcBorders>
            <w:noWrap w:val="0"/>
            <w:vAlign w:val="center"/>
          </w:tcPr>
          <w:p w14:paraId="647CB927">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名    称</w:t>
            </w:r>
          </w:p>
        </w:tc>
        <w:tc>
          <w:tcPr>
            <w:tcW w:w="1418" w:type="dxa"/>
            <w:tcBorders>
              <w:top w:val="single" w:color="auto" w:sz="12" w:space="0"/>
              <w:bottom w:val="double" w:color="auto" w:sz="6" w:space="0"/>
            </w:tcBorders>
            <w:noWrap w:val="0"/>
            <w:vAlign w:val="center"/>
          </w:tcPr>
          <w:p w14:paraId="172D9E3A">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姓名</w:t>
            </w:r>
          </w:p>
        </w:tc>
        <w:tc>
          <w:tcPr>
            <w:tcW w:w="1134" w:type="dxa"/>
            <w:tcBorders>
              <w:top w:val="single" w:color="auto" w:sz="12" w:space="0"/>
              <w:bottom w:val="double" w:color="auto" w:sz="6" w:space="0"/>
            </w:tcBorders>
            <w:noWrap w:val="0"/>
            <w:vAlign w:val="center"/>
          </w:tcPr>
          <w:p w14:paraId="58D81248">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职务</w:t>
            </w:r>
          </w:p>
        </w:tc>
        <w:tc>
          <w:tcPr>
            <w:tcW w:w="1134" w:type="dxa"/>
            <w:tcBorders>
              <w:top w:val="single" w:color="auto" w:sz="12" w:space="0"/>
              <w:bottom w:val="double" w:color="auto" w:sz="6" w:space="0"/>
            </w:tcBorders>
            <w:noWrap w:val="0"/>
            <w:vAlign w:val="center"/>
          </w:tcPr>
          <w:p w14:paraId="2201389D">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注册执业资格或职称</w:t>
            </w:r>
          </w:p>
        </w:tc>
        <w:tc>
          <w:tcPr>
            <w:tcW w:w="4252" w:type="dxa"/>
            <w:tcBorders>
              <w:top w:val="single" w:color="auto" w:sz="12" w:space="0"/>
              <w:bottom w:val="double" w:color="auto" w:sz="6" w:space="0"/>
            </w:tcBorders>
            <w:noWrap w:val="0"/>
            <w:vAlign w:val="center"/>
          </w:tcPr>
          <w:p w14:paraId="60934064">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承担过的主要项目</w:t>
            </w:r>
          </w:p>
        </w:tc>
      </w:tr>
      <w:tr w14:paraId="4C5D70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double" w:color="auto" w:sz="6" w:space="0"/>
              <w:bottom w:val="single" w:color="auto" w:sz="6" w:space="0"/>
            </w:tcBorders>
            <w:noWrap w:val="0"/>
            <w:vAlign w:val="center"/>
          </w:tcPr>
          <w:p w14:paraId="26BAAFF8">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一、总部人员</w:t>
            </w:r>
          </w:p>
        </w:tc>
      </w:tr>
      <w:tr w14:paraId="7E12D4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nil"/>
              <w:bottom w:val="single" w:color="auto" w:sz="4" w:space="0"/>
            </w:tcBorders>
            <w:noWrap w:val="0"/>
            <w:vAlign w:val="center"/>
          </w:tcPr>
          <w:p w14:paraId="36EDAD92">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项目主管</w:t>
            </w:r>
          </w:p>
        </w:tc>
        <w:tc>
          <w:tcPr>
            <w:tcW w:w="1418" w:type="dxa"/>
            <w:tcBorders>
              <w:top w:val="nil"/>
            </w:tcBorders>
            <w:noWrap w:val="0"/>
            <w:vAlign w:val="center"/>
          </w:tcPr>
          <w:p w14:paraId="54AAEB49">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tcBorders>
              <w:top w:val="nil"/>
            </w:tcBorders>
            <w:noWrap w:val="0"/>
            <w:vAlign w:val="center"/>
          </w:tcPr>
          <w:p w14:paraId="75F310E8">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tcBorders>
              <w:top w:val="nil"/>
            </w:tcBorders>
            <w:noWrap w:val="0"/>
            <w:vAlign w:val="center"/>
          </w:tcPr>
          <w:p w14:paraId="424647FB">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tcBorders>
              <w:top w:val="nil"/>
            </w:tcBorders>
            <w:noWrap w:val="0"/>
            <w:vAlign w:val="center"/>
          </w:tcPr>
          <w:p w14:paraId="389F8AA0">
            <w:pPr>
              <w:pStyle w:val="16"/>
              <w:keepNext/>
              <w:spacing w:after="0" w:afterLines="0" w:line="440" w:lineRule="exact"/>
              <w:ind w:left="63" w:right="63"/>
              <w:rPr>
                <w:rFonts w:hint="eastAsia" w:ascii="仿宋_GB2312" w:hAnsi="仿宋_GB2312" w:eastAsia="仿宋_GB2312"/>
                <w:color w:val="000000"/>
                <w:sz w:val="30"/>
                <w:szCs w:val="30"/>
              </w:rPr>
            </w:pPr>
          </w:p>
        </w:tc>
      </w:tr>
      <w:tr w14:paraId="63979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4" w:space="0"/>
              <w:bottom w:val="nil"/>
            </w:tcBorders>
            <w:noWrap w:val="0"/>
            <w:vAlign w:val="center"/>
          </w:tcPr>
          <w:p w14:paraId="45E399AE">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其他人员</w:t>
            </w:r>
          </w:p>
        </w:tc>
        <w:tc>
          <w:tcPr>
            <w:tcW w:w="1418" w:type="dxa"/>
            <w:noWrap w:val="0"/>
            <w:vAlign w:val="center"/>
          </w:tcPr>
          <w:p w14:paraId="7D126999">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089C0C3A">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05B50A5E">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72ACFA47">
            <w:pPr>
              <w:pStyle w:val="16"/>
              <w:keepNext/>
              <w:spacing w:after="0" w:afterLines="0" w:line="440" w:lineRule="exact"/>
              <w:ind w:left="63" w:right="63"/>
              <w:rPr>
                <w:rFonts w:hint="eastAsia" w:ascii="仿宋_GB2312" w:hAnsi="仿宋_GB2312" w:eastAsia="仿宋_GB2312"/>
                <w:color w:val="000000"/>
                <w:sz w:val="30"/>
                <w:szCs w:val="30"/>
              </w:rPr>
            </w:pPr>
          </w:p>
        </w:tc>
      </w:tr>
      <w:tr w14:paraId="32CDA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single" w:color="auto" w:sz="6" w:space="0"/>
              <w:bottom w:val="single" w:color="auto" w:sz="6" w:space="0"/>
            </w:tcBorders>
            <w:noWrap w:val="0"/>
            <w:vAlign w:val="center"/>
          </w:tcPr>
          <w:p w14:paraId="5A81D27C">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二、项目组成员</w:t>
            </w:r>
          </w:p>
        </w:tc>
      </w:tr>
      <w:tr w14:paraId="3BB81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7AEBA50B">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项目负责人</w:t>
            </w:r>
          </w:p>
        </w:tc>
        <w:tc>
          <w:tcPr>
            <w:tcW w:w="1418" w:type="dxa"/>
            <w:noWrap w:val="0"/>
            <w:vAlign w:val="center"/>
          </w:tcPr>
          <w:p w14:paraId="0BD7A53E">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17734C33">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3A76A7E6">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1EAE5FF5">
            <w:pPr>
              <w:pStyle w:val="16"/>
              <w:keepNext/>
              <w:spacing w:after="0" w:afterLines="0" w:line="440" w:lineRule="exact"/>
              <w:ind w:left="63" w:right="63"/>
              <w:rPr>
                <w:rFonts w:hint="eastAsia" w:ascii="仿宋_GB2312" w:hAnsi="仿宋_GB2312" w:eastAsia="仿宋_GB2312"/>
                <w:color w:val="000000"/>
                <w:sz w:val="30"/>
                <w:szCs w:val="30"/>
              </w:rPr>
            </w:pPr>
          </w:p>
        </w:tc>
      </w:tr>
      <w:tr w14:paraId="0A7B12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2FC08A84">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w:t>
            </w:r>
          </w:p>
          <w:p w14:paraId="4DCA9EDE">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副负责人</w:t>
            </w:r>
          </w:p>
        </w:tc>
        <w:tc>
          <w:tcPr>
            <w:tcW w:w="1418" w:type="dxa"/>
            <w:noWrap w:val="0"/>
            <w:vAlign w:val="center"/>
          </w:tcPr>
          <w:p w14:paraId="653D8327">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53A9A248">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70B5109D">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3D233C6F">
            <w:pPr>
              <w:pStyle w:val="16"/>
              <w:keepNext/>
              <w:spacing w:after="0" w:afterLines="0" w:line="440" w:lineRule="exact"/>
              <w:ind w:left="63" w:right="63"/>
              <w:rPr>
                <w:rFonts w:hint="eastAsia" w:ascii="仿宋_GB2312" w:hAnsi="仿宋_GB2312" w:eastAsia="仿宋_GB2312"/>
                <w:color w:val="000000"/>
                <w:sz w:val="30"/>
                <w:szCs w:val="30"/>
              </w:rPr>
            </w:pPr>
          </w:p>
        </w:tc>
      </w:tr>
      <w:tr w14:paraId="4E471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3328193B">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工艺专业</w:t>
            </w:r>
          </w:p>
          <w:p w14:paraId="324A5F18">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71629EE4">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1104BCF7">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55D8584E">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1E2DAF9E">
            <w:pPr>
              <w:pStyle w:val="16"/>
              <w:keepNext/>
              <w:spacing w:after="0" w:afterLines="0" w:line="440" w:lineRule="exact"/>
              <w:ind w:left="63" w:right="63"/>
              <w:rPr>
                <w:rFonts w:hint="eastAsia" w:ascii="仿宋_GB2312" w:hAnsi="仿宋_GB2312" w:eastAsia="仿宋_GB2312"/>
                <w:color w:val="000000"/>
                <w:sz w:val="30"/>
                <w:szCs w:val="30"/>
              </w:rPr>
            </w:pPr>
          </w:p>
        </w:tc>
      </w:tr>
      <w:tr w14:paraId="5E915D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26C0B50C">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土建专业</w:t>
            </w:r>
          </w:p>
          <w:p w14:paraId="6186331E">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05499895">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560179E7">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3F132CAE">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5DF76BE7">
            <w:pPr>
              <w:pStyle w:val="16"/>
              <w:keepNext/>
              <w:spacing w:after="0" w:afterLines="0" w:line="440" w:lineRule="exact"/>
              <w:ind w:left="63" w:right="63"/>
              <w:rPr>
                <w:rFonts w:hint="eastAsia" w:ascii="仿宋_GB2312" w:hAnsi="仿宋_GB2312" w:eastAsia="仿宋_GB2312"/>
                <w:color w:val="000000"/>
                <w:sz w:val="30"/>
                <w:szCs w:val="30"/>
              </w:rPr>
            </w:pPr>
          </w:p>
        </w:tc>
      </w:tr>
      <w:tr w14:paraId="623E1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0C951AD4">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设备专业</w:t>
            </w:r>
          </w:p>
          <w:p w14:paraId="76478BA5">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04C7D732">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6C3FD956">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4293D2C1">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5CB8F9C3">
            <w:pPr>
              <w:pStyle w:val="16"/>
              <w:keepNext/>
              <w:spacing w:after="0" w:afterLines="0" w:line="440" w:lineRule="exact"/>
              <w:ind w:left="63" w:right="63"/>
              <w:rPr>
                <w:rFonts w:hint="eastAsia" w:ascii="仿宋_GB2312" w:hAnsi="仿宋_GB2312" w:eastAsia="仿宋_GB2312"/>
                <w:color w:val="000000"/>
                <w:sz w:val="30"/>
                <w:szCs w:val="30"/>
              </w:rPr>
            </w:pPr>
          </w:p>
        </w:tc>
      </w:tr>
      <w:tr w14:paraId="676D26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12" w:space="0"/>
            </w:tcBorders>
            <w:noWrap w:val="0"/>
            <w:vAlign w:val="center"/>
          </w:tcPr>
          <w:p w14:paraId="2382E730">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其他专业</w:t>
            </w:r>
          </w:p>
          <w:p w14:paraId="6391A124">
            <w:pPr>
              <w:pStyle w:val="16"/>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tcBorders>
              <w:bottom w:val="single" w:color="auto" w:sz="12" w:space="0"/>
            </w:tcBorders>
            <w:noWrap w:val="0"/>
            <w:vAlign w:val="center"/>
          </w:tcPr>
          <w:p w14:paraId="7F206A96">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tcBorders>
              <w:bottom w:val="single" w:color="auto" w:sz="12" w:space="0"/>
            </w:tcBorders>
            <w:noWrap w:val="0"/>
            <w:vAlign w:val="center"/>
          </w:tcPr>
          <w:p w14:paraId="40283F75">
            <w:pPr>
              <w:pStyle w:val="16"/>
              <w:keepNext/>
              <w:spacing w:after="0" w:afterLines="0" w:line="440" w:lineRule="exact"/>
              <w:ind w:left="63" w:right="63"/>
              <w:rPr>
                <w:rFonts w:hint="eastAsia" w:ascii="仿宋_GB2312" w:hAnsi="仿宋_GB2312" w:eastAsia="仿宋_GB2312"/>
                <w:color w:val="000000"/>
                <w:sz w:val="30"/>
                <w:szCs w:val="30"/>
              </w:rPr>
            </w:pPr>
          </w:p>
        </w:tc>
        <w:tc>
          <w:tcPr>
            <w:tcW w:w="1134" w:type="dxa"/>
            <w:tcBorders>
              <w:bottom w:val="single" w:color="auto" w:sz="12" w:space="0"/>
            </w:tcBorders>
            <w:noWrap w:val="0"/>
            <w:vAlign w:val="center"/>
          </w:tcPr>
          <w:p w14:paraId="0DD528AF">
            <w:pPr>
              <w:pStyle w:val="16"/>
              <w:keepNext/>
              <w:spacing w:after="0" w:afterLines="0" w:line="440" w:lineRule="exact"/>
              <w:ind w:left="63" w:right="63"/>
              <w:rPr>
                <w:rFonts w:hint="eastAsia" w:ascii="仿宋_GB2312" w:hAnsi="仿宋_GB2312" w:eastAsia="仿宋_GB2312"/>
                <w:color w:val="000000"/>
                <w:sz w:val="30"/>
                <w:szCs w:val="30"/>
              </w:rPr>
            </w:pPr>
          </w:p>
        </w:tc>
        <w:tc>
          <w:tcPr>
            <w:tcW w:w="4252" w:type="dxa"/>
            <w:tcBorders>
              <w:bottom w:val="single" w:color="auto" w:sz="12" w:space="0"/>
            </w:tcBorders>
            <w:noWrap w:val="0"/>
            <w:vAlign w:val="center"/>
          </w:tcPr>
          <w:p w14:paraId="2A599363">
            <w:pPr>
              <w:pStyle w:val="16"/>
              <w:keepNext/>
              <w:spacing w:after="0" w:afterLines="0" w:line="440" w:lineRule="exact"/>
              <w:ind w:left="63" w:right="63"/>
              <w:rPr>
                <w:rFonts w:hint="eastAsia" w:ascii="仿宋_GB2312" w:hAnsi="仿宋_GB2312" w:eastAsia="仿宋_GB2312"/>
                <w:color w:val="000000"/>
                <w:sz w:val="30"/>
                <w:szCs w:val="30"/>
              </w:rPr>
            </w:pPr>
          </w:p>
        </w:tc>
      </w:tr>
    </w:tbl>
    <w:p w14:paraId="1A358676">
      <w:pPr>
        <w:spacing w:line="440" w:lineRule="exact"/>
        <w:rPr>
          <w:rFonts w:hint="eastAsia" w:ascii="Times New Roman" w:hAnsi="Times New Roman" w:eastAsia="黑体"/>
          <w:color w:val="000000"/>
          <w:sz w:val="30"/>
          <w:szCs w:val="30"/>
        </w:rPr>
      </w:pPr>
    </w:p>
    <w:p w14:paraId="5DAC7215">
      <w:pPr>
        <w:spacing w:line="440" w:lineRule="exact"/>
        <w:rPr>
          <w:rFonts w:hint="eastAsia" w:ascii="Times New Roman" w:hAnsi="Times New Roman" w:eastAsia="黑体"/>
          <w:color w:val="000000"/>
          <w:sz w:val="30"/>
          <w:szCs w:val="30"/>
        </w:rPr>
      </w:pPr>
    </w:p>
    <w:p w14:paraId="477BCC45">
      <w:pPr>
        <w:spacing w:line="440" w:lineRule="exact"/>
        <w:rPr>
          <w:rFonts w:hint="eastAsia" w:ascii="Times New Roman" w:hAnsi="Times New Roman" w:eastAsia="黑体"/>
          <w:color w:val="000000"/>
          <w:sz w:val="30"/>
          <w:szCs w:val="30"/>
        </w:rPr>
      </w:pPr>
    </w:p>
    <w:p w14:paraId="1E79E49F">
      <w:pPr>
        <w:spacing w:line="440" w:lineRule="exact"/>
        <w:rPr>
          <w:rFonts w:hint="eastAsia" w:ascii="Times New Roman" w:hAnsi="Times New Roman" w:eastAsia="黑体"/>
          <w:color w:val="000000"/>
          <w:sz w:val="30"/>
          <w:szCs w:val="30"/>
        </w:rPr>
      </w:pPr>
    </w:p>
    <w:p w14:paraId="762D33F4">
      <w:pPr>
        <w:spacing w:line="440" w:lineRule="exact"/>
        <w:rPr>
          <w:rFonts w:hint="eastAsia" w:ascii="Times New Roman" w:hAnsi="Times New Roman" w:eastAsia="黑体"/>
          <w:color w:val="000000"/>
          <w:sz w:val="30"/>
          <w:szCs w:val="30"/>
        </w:rPr>
      </w:pPr>
    </w:p>
    <w:p w14:paraId="78B115EB">
      <w:pPr>
        <w:spacing w:line="440" w:lineRule="exact"/>
        <w:rPr>
          <w:rFonts w:hint="eastAsia" w:ascii="Times New Roman" w:hAnsi="Times New Roman" w:eastAsia="黑体"/>
          <w:color w:val="000000"/>
          <w:sz w:val="30"/>
          <w:szCs w:val="30"/>
        </w:rPr>
      </w:pPr>
    </w:p>
    <w:p w14:paraId="7B0A3E67">
      <w:pPr>
        <w:spacing w:line="440" w:lineRule="exact"/>
        <w:rPr>
          <w:rFonts w:hint="eastAsia" w:ascii="Times New Roman" w:hAnsi="Times New Roman" w:eastAsia="黑体"/>
          <w:color w:val="000000"/>
          <w:sz w:val="30"/>
          <w:szCs w:val="30"/>
        </w:rPr>
      </w:pPr>
    </w:p>
    <w:p w14:paraId="1586DA55">
      <w:pPr>
        <w:spacing w:line="440" w:lineRule="exact"/>
        <w:rPr>
          <w:rFonts w:hint="eastAsia" w:ascii="Times New Roman" w:hAnsi="Times New Roman" w:eastAsia="黑体"/>
          <w:color w:val="000000"/>
          <w:sz w:val="30"/>
          <w:szCs w:val="30"/>
        </w:rPr>
      </w:pPr>
    </w:p>
    <w:p w14:paraId="1527F52A">
      <w:pPr>
        <w:spacing w:line="440" w:lineRule="exact"/>
        <w:rPr>
          <w:rFonts w:hint="eastAsia" w:ascii="Times New Roman" w:hAnsi="Times New Roman" w:eastAsia="黑体"/>
          <w:color w:val="000000"/>
          <w:sz w:val="30"/>
          <w:szCs w:val="30"/>
        </w:rPr>
      </w:pPr>
    </w:p>
    <w:p w14:paraId="5AC2C9BA">
      <w:pPr>
        <w:rPr>
          <w:rFonts w:hint="eastAsia" w:ascii="Times New Roman" w:hAnsi="Times New Roman" w:eastAsia="黑体"/>
          <w:color w:val="000000"/>
          <w:sz w:val="30"/>
          <w:szCs w:val="30"/>
        </w:rPr>
      </w:pPr>
      <w:r>
        <w:rPr>
          <w:rFonts w:hint="eastAsia" w:ascii="仿宋_GB2312" w:hAnsi="仿宋_GB2312" w:eastAsia="仿宋_GB2312"/>
          <w:b/>
          <w:sz w:val="30"/>
          <w:szCs w:val="28"/>
        </w:rPr>
        <w:t xml:space="preserve">附件5： </w:t>
      </w:r>
      <w:r>
        <w:rPr>
          <w:rFonts w:hint="eastAsia" w:ascii="Times New Roman" w:hAnsi="Times New Roman" w:eastAsia="黑体"/>
          <w:b/>
          <w:color w:val="000000"/>
          <w:sz w:val="30"/>
          <w:szCs w:val="30"/>
        </w:rPr>
        <w:t xml:space="preserve">   </w:t>
      </w:r>
      <w:r>
        <w:rPr>
          <w:rFonts w:hint="eastAsia" w:ascii="Times New Roman" w:hAnsi="Times New Roman" w:eastAsia="黑体"/>
          <w:color w:val="000000"/>
          <w:sz w:val="30"/>
          <w:szCs w:val="30"/>
        </w:rPr>
        <w:t xml:space="preserve">         </w:t>
      </w:r>
    </w:p>
    <w:p w14:paraId="78D555F7">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设计进度表</w:t>
      </w:r>
    </w:p>
    <w:p w14:paraId="44E834D7">
      <w:pPr>
        <w:spacing w:line="440" w:lineRule="exact"/>
        <w:rPr>
          <w:rFonts w:hint="eastAsia" w:ascii="Times New Roman" w:hAnsi="Times New Roman" w:eastAsia="黑体"/>
          <w:color w:val="000000"/>
          <w:sz w:val="30"/>
          <w:szCs w:val="30"/>
        </w:rPr>
      </w:pPr>
    </w:p>
    <w:p w14:paraId="0C249A83">
      <w:pPr>
        <w:spacing w:line="440" w:lineRule="exact"/>
        <w:rPr>
          <w:rFonts w:hint="eastAsia" w:ascii="Times New Roman" w:hAnsi="Times New Roman" w:eastAsia="黑体"/>
          <w:color w:val="000000"/>
          <w:sz w:val="30"/>
          <w:szCs w:val="30"/>
        </w:rPr>
      </w:pPr>
    </w:p>
    <w:p w14:paraId="1C2E61F5">
      <w:pPr>
        <w:spacing w:line="440" w:lineRule="exact"/>
        <w:rPr>
          <w:rFonts w:hint="eastAsia" w:ascii="Times New Roman" w:hAnsi="Times New Roman" w:eastAsia="黑体"/>
          <w:color w:val="000000"/>
          <w:sz w:val="30"/>
          <w:szCs w:val="30"/>
        </w:rPr>
      </w:pPr>
    </w:p>
    <w:p w14:paraId="54B5EE47">
      <w:pPr>
        <w:spacing w:line="440" w:lineRule="exact"/>
        <w:rPr>
          <w:rFonts w:hint="eastAsia" w:ascii="Times New Roman" w:hAnsi="Times New Roman" w:eastAsia="黑体"/>
          <w:color w:val="000000"/>
          <w:sz w:val="30"/>
          <w:szCs w:val="30"/>
        </w:rPr>
      </w:pPr>
    </w:p>
    <w:p w14:paraId="2691128D">
      <w:pPr>
        <w:spacing w:line="440" w:lineRule="exact"/>
        <w:rPr>
          <w:rFonts w:hint="eastAsia" w:ascii="Times New Roman" w:hAnsi="Times New Roman" w:eastAsia="黑体"/>
          <w:color w:val="000000"/>
          <w:sz w:val="30"/>
          <w:szCs w:val="30"/>
        </w:rPr>
      </w:pPr>
    </w:p>
    <w:p w14:paraId="493DA86C">
      <w:pPr>
        <w:spacing w:line="440" w:lineRule="exact"/>
        <w:rPr>
          <w:rFonts w:hint="eastAsia" w:ascii="Times New Roman" w:hAnsi="Times New Roman" w:eastAsia="黑体"/>
          <w:color w:val="000000"/>
          <w:sz w:val="30"/>
          <w:szCs w:val="30"/>
        </w:rPr>
      </w:pPr>
    </w:p>
    <w:p w14:paraId="0A3C0C84">
      <w:pPr>
        <w:spacing w:line="440" w:lineRule="exact"/>
        <w:rPr>
          <w:rFonts w:hint="eastAsia" w:ascii="Times New Roman" w:hAnsi="Times New Roman" w:eastAsia="黑体"/>
          <w:color w:val="000000"/>
          <w:sz w:val="30"/>
          <w:szCs w:val="30"/>
        </w:rPr>
      </w:pPr>
    </w:p>
    <w:p w14:paraId="7C00F6B5">
      <w:pPr>
        <w:spacing w:line="440" w:lineRule="exact"/>
        <w:rPr>
          <w:rFonts w:hint="eastAsia" w:ascii="Times New Roman" w:hAnsi="Times New Roman" w:eastAsia="黑体"/>
          <w:color w:val="000000"/>
          <w:sz w:val="30"/>
          <w:szCs w:val="30"/>
        </w:rPr>
      </w:pPr>
    </w:p>
    <w:p w14:paraId="27ACE6DC">
      <w:pPr>
        <w:spacing w:line="440" w:lineRule="exact"/>
        <w:rPr>
          <w:rFonts w:hint="eastAsia" w:ascii="Times New Roman" w:hAnsi="Times New Roman" w:eastAsia="黑体"/>
          <w:color w:val="000000"/>
          <w:sz w:val="30"/>
          <w:szCs w:val="30"/>
        </w:rPr>
      </w:pPr>
    </w:p>
    <w:p w14:paraId="7AB7EA80">
      <w:pPr>
        <w:spacing w:line="440" w:lineRule="exact"/>
        <w:rPr>
          <w:rFonts w:hint="eastAsia" w:ascii="Times New Roman" w:hAnsi="Times New Roman" w:eastAsia="黑体"/>
          <w:color w:val="000000"/>
          <w:sz w:val="30"/>
          <w:szCs w:val="30"/>
        </w:rPr>
      </w:pPr>
    </w:p>
    <w:p w14:paraId="050B9B41">
      <w:pPr>
        <w:spacing w:line="440" w:lineRule="exact"/>
        <w:rPr>
          <w:rFonts w:hint="eastAsia" w:ascii="Times New Roman" w:hAnsi="Times New Roman" w:eastAsia="黑体"/>
          <w:color w:val="000000"/>
          <w:sz w:val="30"/>
          <w:szCs w:val="30"/>
        </w:rPr>
      </w:pPr>
    </w:p>
    <w:p w14:paraId="3291C4A6">
      <w:pPr>
        <w:spacing w:line="440" w:lineRule="exact"/>
        <w:rPr>
          <w:rFonts w:hint="eastAsia" w:ascii="Times New Roman" w:hAnsi="Times New Roman" w:eastAsia="黑体"/>
          <w:color w:val="000000"/>
          <w:sz w:val="30"/>
          <w:szCs w:val="30"/>
        </w:rPr>
      </w:pPr>
    </w:p>
    <w:p w14:paraId="3938A158">
      <w:pPr>
        <w:spacing w:line="440" w:lineRule="exact"/>
        <w:rPr>
          <w:rFonts w:hint="eastAsia" w:ascii="Times New Roman" w:hAnsi="Times New Roman" w:eastAsia="黑体"/>
          <w:color w:val="000000"/>
          <w:sz w:val="30"/>
          <w:szCs w:val="30"/>
        </w:rPr>
      </w:pPr>
    </w:p>
    <w:p w14:paraId="0DB85D7D">
      <w:pPr>
        <w:spacing w:line="440" w:lineRule="exact"/>
        <w:rPr>
          <w:rFonts w:hint="eastAsia" w:ascii="Times New Roman" w:hAnsi="Times New Roman" w:eastAsia="黑体"/>
          <w:color w:val="000000"/>
          <w:sz w:val="30"/>
          <w:szCs w:val="30"/>
        </w:rPr>
      </w:pPr>
    </w:p>
    <w:p w14:paraId="46F54797">
      <w:pPr>
        <w:spacing w:line="440" w:lineRule="exact"/>
        <w:rPr>
          <w:rFonts w:hint="eastAsia" w:ascii="Times New Roman" w:hAnsi="Times New Roman" w:eastAsia="黑体"/>
          <w:color w:val="000000"/>
          <w:sz w:val="30"/>
          <w:szCs w:val="30"/>
        </w:rPr>
      </w:pPr>
    </w:p>
    <w:p w14:paraId="78B106BB">
      <w:pPr>
        <w:spacing w:line="440" w:lineRule="exact"/>
        <w:rPr>
          <w:rFonts w:hint="eastAsia" w:ascii="Times New Roman" w:hAnsi="Times New Roman" w:eastAsia="黑体"/>
          <w:color w:val="000000"/>
          <w:sz w:val="30"/>
          <w:szCs w:val="30"/>
        </w:rPr>
      </w:pPr>
    </w:p>
    <w:p w14:paraId="26E4DF91">
      <w:pPr>
        <w:spacing w:line="440" w:lineRule="exact"/>
        <w:rPr>
          <w:rFonts w:hint="eastAsia" w:ascii="Times New Roman" w:hAnsi="Times New Roman" w:eastAsia="黑体"/>
          <w:color w:val="000000"/>
          <w:sz w:val="30"/>
          <w:szCs w:val="30"/>
        </w:rPr>
      </w:pPr>
    </w:p>
    <w:p w14:paraId="277FC682">
      <w:pPr>
        <w:spacing w:line="440" w:lineRule="exact"/>
        <w:rPr>
          <w:rFonts w:hint="eastAsia" w:ascii="Times New Roman" w:hAnsi="Times New Roman" w:eastAsia="黑体"/>
          <w:color w:val="000000"/>
          <w:sz w:val="30"/>
          <w:szCs w:val="30"/>
        </w:rPr>
      </w:pPr>
    </w:p>
    <w:p w14:paraId="2A37979D">
      <w:pPr>
        <w:spacing w:line="440" w:lineRule="exact"/>
        <w:rPr>
          <w:rFonts w:hint="eastAsia" w:ascii="Times New Roman" w:hAnsi="Times New Roman" w:eastAsia="黑体"/>
          <w:color w:val="000000"/>
          <w:sz w:val="30"/>
          <w:szCs w:val="30"/>
        </w:rPr>
      </w:pPr>
    </w:p>
    <w:p w14:paraId="4E1F7866">
      <w:pPr>
        <w:spacing w:line="440" w:lineRule="exact"/>
        <w:rPr>
          <w:rFonts w:hint="eastAsia" w:ascii="Times New Roman" w:hAnsi="Times New Roman" w:eastAsia="黑体"/>
          <w:color w:val="000000"/>
          <w:sz w:val="30"/>
          <w:szCs w:val="30"/>
        </w:rPr>
      </w:pPr>
    </w:p>
    <w:p w14:paraId="33757843">
      <w:pPr>
        <w:spacing w:line="440" w:lineRule="exact"/>
        <w:rPr>
          <w:rFonts w:hint="eastAsia" w:ascii="Times New Roman" w:hAnsi="Times New Roman" w:eastAsia="黑体"/>
          <w:color w:val="000000"/>
          <w:sz w:val="30"/>
          <w:szCs w:val="30"/>
        </w:rPr>
      </w:pPr>
    </w:p>
    <w:p w14:paraId="2C49BFEC">
      <w:pPr>
        <w:spacing w:line="440" w:lineRule="exact"/>
        <w:rPr>
          <w:rFonts w:hint="eastAsia" w:ascii="Times New Roman" w:hAnsi="Times New Roman" w:eastAsia="黑体"/>
          <w:color w:val="000000"/>
          <w:sz w:val="30"/>
          <w:szCs w:val="30"/>
        </w:rPr>
      </w:pPr>
    </w:p>
    <w:p w14:paraId="7C8A5F53">
      <w:pPr>
        <w:spacing w:line="440" w:lineRule="exact"/>
        <w:rPr>
          <w:rFonts w:hint="eastAsia" w:ascii="Times New Roman" w:hAnsi="Times New Roman" w:eastAsia="黑体"/>
          <w:color w:val="000000"/>
          <w:sz w:val="30"/>
          <w:szCs w:val="30"/>
        </w:rPr>
      </w:pPr>
    </w:p>
    <w:p w14:paraId="4738103D">
      <w:pPr>
        <w:spacing w:line="440" w:lineRule="exact"/>
        <w:rPr>
          <w:rFonts w:hint="eastAsia" w:ascii="Times New Roman" w:hAnsi="Times New Roman" w:eastAsia="黑体"/>
          <w:color w:val="000000"/>
          <w:sz w:val="30"/>
          <w:szCs w:val="30"/>
        </w:rPr>
      </w:pPr>
    </w:p>
    <w:p w14:paraId="5B18703A">
      <w:pPr>
        <w:spacing w:line="440" w:lineRule="exact"/>
        <w:rPr>
          <w:rFonts w:hint="eastAsia" w:ascii="Times New Roman" w:hAnsi="Times New Roman" w:eastAsia="黑体"/>
          <w:color w:val="000000"/>
          <w:sz w:val="30"/>
          <w:szCs w:val="30"/>
        </w:rPr>
      </w:pPr>
    </w:p>
    <w:p w14:paraId="362CD769">
      <w:pPr>
        <w:spacing w:line="440" w:lineRule="exact"/>
        <w:rPr>
          <w:rFonts w:hint="eastAsia" w:ascii="Times New Roman" w:hAnsi="Times New Roman" w:eastAsia="黑体"/>
          <w:color w:val="000000"/>
          <w:sz w:val="30"/>
          <w:szCs w:val="30"/>
        </w:rPr>
      </w:pPr>
    </w:p>
    <w:p w14:paraId="6CB3712F">
      <w:pPr>
        <w:spacing w:line="440" w:lineRule="exact"/>
        <w:rPr>
          <w:rFonts w:hint="eastAsia" w:ascii="Times New Roman" w:hAnsi="Times New Roman" w:eastAsia="黑体"/>
          <w:color w:val="000000"/>
          <w:sz w:val="30"/>
          <w:szCs w:val="30"/>
        </w:rPr>
      </w:pPr>
    </w:p>
    <w:p w14:paraId="79609CA2">
      <w:pPr>
        <w:spacing w:line="440" w:lineRule="exact"/>
        <w:rPr>
          <w:rFonts w:hint="eastAsia" w:ascii="Times New Roman" w:hAnsi="Times New Roman" w:eastAsia="黑体"/>
          <w:color w:val="000000"/>
          <w:sz w:val="30"/>
          <w:szCs w:val="30"/>
        </w:rPr>
      </w:pPr>
    </w:p>
    <w:p w14:paraId="0314D09F">
      <w:pPr>
        <w:spacing w:line="440" w:lineRule="exact"/>
        <w:rPr>
          <w:rFonts w:hint="eastAsia" w:ascii="Times New Roman" w:hAnsi="Times New Roman" w:eastAsia="黑体"/>
          <w:color w:val="000000"/>
          <w:sz w:val="30"/>
          <w:szCs w:val="30"/>
        </w:rPr>
      </w:pPr>
    </w:p>
    <w:p w14:paraId="49AB2C1E">
      <w:pPr>
        <w:rPr>
          <w:rFonts w:hint="eastAsia" w:ascii="Times New Roman" w:hAnsi="Times New Roman" w:eastAsia="仿宋_GB2312"/>
          <w:b/>
          <w:color w:val="000000"/>
          <w:sz w:val="30"/>
          <w:szCs w:val="32"/>
        </w:rPr>
      </w:pPr>
      <w:r>
        <w:rPr>
          <w:rFonts w:hint="eastAsia" w:ascii="仿宋_GB2312" w:hAnsi="仿宋_GB2312" w:eastAsia="仿宋_GB2312"/>
          <w:b/>
          <w:sz w:val="30"/>
          <w:szCs w:val="28"/>
        </w:rPr>
        <w:t>附件6：</w:t>
      </w:r>
      <w:r>
        <w:rPr>
          <w:rFonts w:hint="eastAsia" w:ascii="仿宋_GB2312" w:hAnsi="仿宋_GB2312" w:eastAsia="仿宋_GB2312"/>
          <w:b/>
          <w:color w:val="000000"/>
          <w:sz w:val="30"/>
          <w:szCs w:val="32"/>
        </w:rPr>
        <w:t xml:space="preserve">  </w:t>
      </w:r>
      <w:r>
        <w:rPr>
          <w:rFonts w:hint="eastAsia" w:ascii="Times New Roman" w:hAnsi="Times New Roman" w:eastAsia="仿宋_GB2312"/>
          <w:b/>
          <w:color w:val="000000"/>
          <w:sz w:val="30"/>
          <w:szCs w:val="32"/>
        </w:rPr>
        <w:t xml:space="preserve">          </w:t>
      </w:r>
    </w:p>
    <w:p w14:paraId="3D71FF5A">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设计费明细及支付</w:t>
      </w:r>
      <w:r>
        <w:rPr>
          <w:rFonts w:hint="eastAsia" w:ascii="Times New Roman" w:hAnsi="Times New Roman" w:eastAsia="黑体"/>
          <w:color w:val="000000"/>
          <w:sz w:val="30"/>
          <w:szCs w:val="30"/>
          <w:lang w:eastAsia="zh-CN"/>
        </w:rPr>
        <w:t>方式</w:t>
      </w:r>
    </w:p>
    <w:p w14:paraId="2681C0FD">
      <w:pPr>
        <w:rPr>
          <w:rFonts w:hint="eastAsia" w:eastAsia="仿宋_GB2312"/>
          <w:color w:val="000000"/>
          <w:sz w:val="28"/>
          <w:szCs w:val="28"/>
        </w:rPr>
      </w:pPr>
    </w:p>
    <w:p w14:paraId="36E8F2C5">
      <w:pPr>
        <w:ind w:firstLine="561" w:firstLineChars="187"/>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一、设计费总额：</w:t>
      </w:r>
      <w:r>
        <w:rPr>
          <w:rFonts w:hint="eastAsia" w:ascii="仿宋_GB2312" w:hAnsi="仿宋_GB2312" w:eastAsia="仿宋_GB2312"/>
          <w:color w:val="000000"/>
          <w:sz w:val="30"/>
          <w:szCs w:val="28"/>
          <w:u w:val="single"/>
        </w:rPr>
        <w:t xml:space="preserve">                                   </w:t>
      </w:r>
    </w:p>
    <w:p w14:paraId="2CFA33D8">
      <w:pPr>
        <w:ind w:firstLine="561" w:firstLineChars="187"/>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二、设计费总额构成：</w:t>
      </w:r>
    </w:p>
    <w:p w14:paraId="10E35589">
      <w:pPr>
        <w:ind w:firstLine="540"/>
        <w:rPr>
          <w:rFonts w:hint="eastAsia" w:ascii="仿宋_GB2312" w:hAnsi="仿宋_GB2312" w:eastAsia="仿宋_GB2312"/>
          <w:color w:val="000000"/>
          <w:sz w:val="30"/>
          <w:szCs w:val="28"/>
          <w:u w:val="single"/>
        </w:rPr>
      </w:pPr>
      <w:r>
        <w:rPr>
          <w:rFonts w:hint="eastAsia" w:ascii="仿宋_GB2312" w:hAnsi="仿宋_GB2312" w:eastAsia="仿宋_GB2312"/>
          <w:color w:val="000000"/>
          <w:sz w:val="30"/>
          <w:szCs w:val="28"/>
        </w:rPr>
        <w:t>1</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工程设计基本服务费用：固定总价</w:t>
      </w:r>
      <w:r>
        <w:rPr>
          <w:rFonts w:hint="eastAsia" w:ascii="仿宋_GB2312" w:hAnsi="仿宋_GB2312" w:eastAsia="仿宋_GB2312"/>
          <w:color w:val="000000"/>
          <w:sz w:val="30"/>
          <w:szCs w:val="28"/>
          <w:u w:val="none" w:color="auto"/>
        </w:rPr>
        <w:t>：</w:t>
      </w:r>
      <w:r>
        <w:rPr>
          <w:rFonts w:hint="eastAsia" w:ascii="仿宋_GB2312" w:hAnsi="仿宋_GB2312" w:eastAsia="仿宋_GB2312"/>
          <w:color w:val="000000"/>
          <w:sz w:val="30"/>
          <w:szCs w:val="28"/>
          <w:u w:val="single"/>
        </w:rPr>
        <w:t xml:space="preserve">                </w:t>
      </w:r>
    </w:p>
    <w:p w14:paraId="450003F6">
      <w:pPr>
        <w:ind w:left="0" w:leftChars="0" w:firstLine="3999" w:firstLineChars="1333"/>
        <w:rPr>
          <w:rFonts w:hint="eastAsia" w:ascii="仿宋_GB2312" w:hAnsi="仿宋_GB2312" w:eastAsia="仿宋_GB2312" w:cs="Courier New"/>
          <w:sz w:val="30"/>
          <w:szCs w:val="28"/>
        </w:rPr>
      </w:pPr>
      <w:r>
        <w:rPr>
          <w:rFonts w:hint="eastAsia" w:ascii="仿宋_GB2312" w:hAnsi="仿宋_GB2312" w:eastAsia="仿宋_GB2312"/>
          <w:color w:val="000000"/>
          <w:sz w:val="30"/>
          <w:szCs w:val="28"/>
          <w:lang w:val="en-US" w:eastAsia="zh-CN"/>
        </w:rPr>
        <w:t xml:space="preserve"> </w:t>
      </w:r>
      <w:r>
        <w:rPr>
          <w:rFonts w:hint="eastAsia" w:ascii="仿宋_GB2312" w:hAnsi="仿宋_GB2312" w:eastAsia="仿宋_GB2312"/>
          <w:color w:val="000000"/>
          <w:sz w:val="30"/>
          <w:szCs w:val="28"/>
        </w:rPr>
        <w:t>固定单价（实际投资额×</w:t>
      </w:r>
      <w:r>
        <w:rPr>
          <w:rFonts w:hint="eastAsia" w:ascii="仿宋_GB2312" w:hAnsi="仿宋_GB2312" w:eastAsia="仿宋_GB2312" w:cs="Courier New"/>
          <w:sz w:val="30"/>
          <w:szCs w:val="28"/>
        </w:rPr>
        <w:t>费率</w:t>
      </w:r>
      <w:r>
        <w:rPr>
          <w:rFonts w:hint="eastAsia" w:ascii="仿宋_GB2312" w:hAnsi="仿宋_GB2312" w:eastAsia="仿宋_GB2312" w:cs="Courier New"/>
          <w:sz w:val="30"/>
          <w:szCs w:val="28"/>
          <w:u w:val="single"/>
        </w:rPr>
        <w:t xml:space="preserve">  </w:t>
      </w:r>
      <w:r>
        <w:rPr>
          <w:rFonts w:hint="eastAsia" w:ascii="仿宋_GB2312" w:hAnsi="仿宋_GB2312" w:eastAsia="仿宋_GB2312" w:cs="Courier New"/>
          <w:sz w:val="30"/>
          <w:szCs w:val="28"/>
        </w:rPr>
        <w:t>%）</w:t>
      </w:r>
    </w:p>
    <w:p w14:paraId="094B757E">
      <w:pPr>
        <w:ind w:firstLine="540"/>
        <w:rPr>
          <w:rFonts w:hint="eastAsia" w:ascii="仿宋_GB2312" w:hAnsi="仿宋_GB2312" w:eastAsia="仿宋_GB2312"/>
          <w:color w:val="000000"/>
          <w:sz w:val="30"/>
          <w:szCs w:val="28"/>
          <w:u w:val="single"/>
        </w:rPr>
      </w:pPr>
      <w:r>
        <w:rPr>
          <w:rFonts w:hint="eastAsia" w:ascii="仿宋_GB2312" w:hAnsi="仿宋_GB2312" w:eastAsia="仿宋_GB2312"/>
          <w:color w:val="000000"/>
          <w:sz w:val="30"/>
          <w:szCs w:val="28"/>
        </w:rPr>
        <w:t>2</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工程设计其他服务费用：</w:t>
      </w:r>
      <w:r>
        <w:rPr>
          <w:rFonts w:hint="eastAsia" w:ascii="仿宋_GB2312" w:hAnsi="仿宋_GB2312" w:eastAsia="仿宋_GB2312"/>
          <w:color w:val="000000"/>
          <w:sz w:val="30"/>
          <w:szCs w:val="28"/>
          <w:u w:val="single"/>
        </w:rPr>
        <w:t xml:space="preserve">                             </w:t>
      </w:r>
    </w:p>
    <w:p w14:paraId="01C113E2">
      <w:pPr>
        <w:ind w:firstLine="540"/>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3</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合同签订前设计人已完成工作的费用：</w:t>
      </w:r>
      <w:r>
        <w:rPr>
          <w:rFonts w:hint="eastAsia" w:ascii="仿宋_GB2312" w:hAnsi="仿宋_GB2312" w:eastAsia="仿宋_GB2312"/>
          <w:color w:val="000000"/>
          <w:sz w:val="30"/>
          <w:szCs w:val="28"/>
          <w:u w:val="single"/>
        </w:rPr>
        <w:t xml:space="preserve">                   </w:t>
      </w:r>
      <w:r>
        <w:rPr>
          <w:rFonts w:hint="eastAsia" w:ascii="仿宋_GB2312" w:hAnsi="仿宋_GB2312" w:eastAsia="仿宋_GB2312"/>
          <w:color w:val="000000"/>
          <w:sz w:val="30"/>
          <w:szCs w:val="28"/>
        </w:rPr>
        <w:t xml:space="preserve">         </w:t>
      </w:r>
    </w:p>
    <w:p w14:paraId="641A07CF">
      <w:pPr>
        <w:ind w:firstLine="540"/>
        <w:rPr>
          <w:rFonts w:hint="eastAsia" w:ascii="仿宋_GB2312" w:hAnsi="仿宋_GB2312" w:eastAsia="仿宋_GB2312"/>
          <w:color w:val="000000"/>
          <w:sz w:val="30"/>
          <w:szCs w:val="28"/>
        </w:rPr>
      </w:pPr>
      <w:r>
        <w:rPr>
          <w:rFonts w:hint="eastAsia" w:ascii="仿宋_GB2312" w:hAnsi="仿宋_GB2312" w:eastAsia="仿宋_GB2312"/>
          <w:color w:val="000000"/>
          <w:sz w:val="30"/>
          <w:szCs w:val="28"/>
          <w:lang w:val="en-US" w:eastAsia="zh-CN"/>
        </w:rPr>
        <w:t>4.</w:t>
      </w:r>
      <w:r>
        <w:rPr>
          <w:rFonts w:hint="eastAsia" w:ascii="仿宋_GB2312" w:hAnsi="仿宋_GB2312" w:eastAsia="仿宋_GB2312"/>
          <w:color w:val="000000"/>
          <w:sz w:val="30"/>
          <w:szCs w:val="28"/>
        </w:rPr>
        <w:t>特别约定：</w:t>
      </w:r>
    </w:p>
    <w:p w14:paraId="28B43EAD">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1</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工程设计基本服务费用包含设计人员赴工地现场的旅差费</w:t>
      </w:r>
    </w:p>
    <w:p w14:paraId="2BB14EC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人次日，每人每次不超2天；不含长期驻现场的设计工地代表和现场服务费。</w:t>
      </w:r>
    </w:p>
    <w:p w14:paraId="35B5C391">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2</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超过上述约定人次日赴项目现场所发生的费用（包括往返机票费、机场建设费、交通费、食宿费、保险费等）和人工费由发包人另行支付。其中人工费支付标准为</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建议参照本单位年人均产值确定人工费标准</w:t>
      </w:r>
      <w:r>
        <w:rPr>
          <w:rFonts w:hint="eastAsia" w:ascii="仿宋_GB2312" w:hAnsi="仿宋_GB2312" w:eastAsia="仿宋_GB2312"/>
          <w:sz w:val="30"/>
          <w:szCs w:val="28"/>
          <w:lang w:eastAsia="zh-CN"/>
        </w:rPr>
        <w:t>）</w:t>
      </w:r>
    </w:p>
    <w:p w14:paraId="3DCD06A9">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3</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其它：</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w:t>
      </w:r>
    </w:p>
    <w:p w14:paraId="7490118E">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rPr>
        <w:t>三、设计费明细计算表</w:t>
      </w:r>
    </w:p>
    <w:p w14:paraId="2780D81B">
      <w:pPr>
        <w:ind w:firstLine="600" w:firstLineChars="200"/>
        <w:rPr>
          <w:rFonts w:hint="eastAsia" w:ascii="仿宋_GB2312" w:hAnsi="仿宋_GB2312" w:eastAsia="仿宋_GB2312"/>
          <w:sz w:val="30"/>
          <w:szCs w:val="28"/>
        </w:rPr>
      </w:pPr>
    </w:p>
    <w:p w14:paraId="3AE2CA03">
      <w:pPr>
        <w:ind w:firstLine="600" w:firstLineChars="200"/>
        <w:rPr>
          <w:rFonts w:hint="eastAsia" w:ascii="仿宋_GB2312" w:hAnsi="仿宋_GB2312" w:eastAsia="仿宋_GB2312"/>
          <w:sz w:val="30"/>
          <w:szCs w:val="28"/>
        </w:rPr>
      </w:pPr>
    </w:p>
    <w:p w14:paraId="476C6F54">
      <w:pPr>
        <w:ind w:firstLine="600" w:firstLineChars="200"/>
        <w:rPr>
          <w:rFonts w:hint="eastAsia" w:ascii="仿宋_GB2312" w:hAnsi="仿宋_GB2312" w:eastAsia="仿宋_GB2312"/>
          <w:sz w:val="30"/>
          <w:szCs w:val="28"/>
        </w:rPr>
      </w:pPr>
    </w:p>
    <w:p w14:paraId="4EB1AA7D">
      <w:pPr>
        <w:ind w:firstLine="600" w:firstLineChars="200"/>
        <w:rPr>
          <w:rFonts w:hint="eastAsia" w:ascii="仿宋_GB2312" w:hAnsi="仿宋_GB2312" w:eastAsia="仿宋_GB2312"/>
          <w:sz w:val="30"/>
          <w:szCs w:val="28"/>
        </w:rPr>
      </w:pPr>
    </w:p>
    <w:p w14:paraId="1174B7F0">
      <w:pPr>
        <w:ind w:firstLine="600" w:firstLineChars="200"/>
        <w:rPr>
          <w:rFonts w:hint="eastAsia" w:ascii="仿宋_GB2312" w:hAnsi="仿宋_GB2312" w:eastAsia="仿宋_GB2312"/>
          <w:sz w:val="30"/>
          <w:szCs w:val="28"/>
        </w:rPr>
      </w:pPr>
    </w:p>
    <w:p w14:paraId="291E4A9F">
      <w:pPr>
        <w:ind w:firstLine="600" w:firstLineChars="200"/>
        <w:rPr>
          <w:rFonts w:hint="eastAsia" w:ascii="仿宋_GB2312" w:hAnsi="仿宋_GB2312" w:eastAsia="仿宋_GB2312"/>
          <w:sz w:val="30"/>
          <w:szCs w:val="28"/>
        </w:rPr>
      </w:pPr>
    </w:p>
    <w:p w14:paraId="2E4FEB6F">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四、设计费支付方式</w:t>
      </w:r>
    </w:p>
    <w:p w14:paraId="658933D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1</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本合同生效后7天内，发包人向设计人支付设计费总额的</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%作为定金或预付款，计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元，设计合同履行完毕后，定金或预付款抵作部分设计费。</w:t>
      </w:r>
    </w:p>
    <w:p w14:paraId="110A5DAF">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2</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设计人向发包人提交初步设计文件后</w:t>
      </w:r>
      <w:r>
        <w:rPr>
          <w:rFonts w:hint="eastAsia" w:ascii="仿宋_GB2312" w:hAnsi="仿宋_GB2312" w:eastAsia="仿宋_GB2312"/>
          <w:sz w:val="30"/>
          <w:szCs w:val="28"/>
          <w:u w:val="single" w:color="auto"/>
        </w:rPr>
        <w:t xml:space="preserve">   </w:t>
      </w:r>
      <w:r>
        <w:rPr>
          <w:rFonts w:hint="eastAsia" w:ascii="仿宋_GB2312" w:hAnsi="仿宋_GB2312" w:eastAsia="仿宋_GB2312"/>
          <w:sz w:val="30"/>
          <w:szCs w:val="28"/>
        </w:rPr>
        <w:t>天内，发包人向设计人支付设计费总额的20%,计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488D4D7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3</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设计人向发包人提交主要非标准设备设计文件后</w:t>
      </w:r>
      <w:r>
        <w:rPr>
          <w:rFonts w:hint="eastAsia" w:ascii="仿宋_GB2312" w:hAnsi="仿宋_GB2312" w:eastAsia="仿宋_GB2312"/>
          <w:sz w:val="30"/>
          <w:szCs w:val="28"/>
          <w:u w:val="single" w:color="auto"/>
        </w:rPr>
        <w:t xml:space="preserve">    </w:t>
      </w:r>
      <w:r>
        <w:rPr>
          <w:rFonts w:hint="eastAsia" w:ascii="仿宋_GB2312" w:hAnsi="仿宋_GB2312" w:eastAsia="仿宋_GB2312"/>
          <w:sz w:val="30"/>
          <w:szCs w:val="28"/>
        </w:rPr>
        <w:t>天内，发包人向设计人支付设计费总额的15%,计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32C0D8E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4</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 xml:space="preserve">设计人向发包人提交施工图设计文件后7天内，发包人向设计人支付设计费总额的30%，计 </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3F55EA7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5</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试车（试运行）考核完成后7天内，发包人向设计人支付设计费总额的10%，计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66C97366">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6</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工程竣工验收后7天内, 发包人向设计人支付全部剩余设计费，共计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2935D4A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b/>
          <w:sz w:val="30"/>
          <w:szCs w:val="28"/>
        </w:rPr>
        <w:t>注</w:t>
      </w:r>
      <w:r>
        <w:rPr>
          <w:rFonts w:hint="eastAsia" w:ascii="仿宋_GB2312" w:hAnsi="仿宋_GB2312" w:eastAsia="仿宋_GB2312"/>
          <w:sz w:val="30"/>
          <w:szCs w:val="28"/>
        </w:rPr>
        <w:t>：上述支付方式供发包人、设计人参考使用。</w:t>
      </w:r>
    </w:p>
    <w:p w14:paraId="40B12733">
      <w:pPr>
        <w:spacing w:line="440" w:lineRule="exact"/>
        <w:rPr>
          <w:rFonts w:hint="eastAsia" w:ascii="仿宋_GB2312" w:hAnsi="仿宋_GB2312" w:eastAsia="仿宋_GB2312"/>
          <w:color w:val="000000"/>
          <w:sz w:val="30"/>
          <w:szCs w:val="30"/>
        </w:rPr>
      </w:pPr>
    </w:p>
    <w:p w14:paraId="581E42EF">
      <w:pPr>
        <w:spacing w:line="440" w:lineRule="exact"/>
        <w:rPr>
          <w:rFonts w:hint="eastAsia" w:ascii="仿宋_GB2312" w:hAnsi="仿宋_GB2312" w:eastAsia="仿宋_GB2312"/>
          <w:color w:val="000000"/>
          <w:sz w:val="30"/>
          <w:szCs w:val="30"/>
        </w:rPr>
      </w:pPr>
    </w:p>
    <w:p w14:paraId="19758768">
      <w:pPr>
        <w:spacing w:line="440" w:lineRule="exact"/>
        <w:rPr>
          <w:rFonts w:hint="eastAsia" w:ascii="仿宋_GB2312" w:hAnsi="仿宋_GB2312" w:eastAsia="仿宋_GB2312"/>
          <w:color w:val="000000"/>
          <w:sz w:val="30"/>
          <w:szCs w:val="30"/>
        </w:rPr>
      </w:pPr>
    </w:p>
    <w:p w14:paraId="68E5AACB">
      <w:pPr>
        <w:spacing w:line="440" w:lineRule="exact"/>
        <w:rPr>
          <w:rFonts w:hint="eastAsia" w:ascii="仿宋_GB2312" w:hAnsi="仿宋_GB2312" w:eastAsia="仿宋_GB2312"/>
          <w:color w:val="000000"/>
          <w:sz w:val="30"/>
          <w:szCs w:val="30"/>
        </w:rPr>
      </w:pPr>
    </w:p>
    <w:p w14:paraId="52F0A0BE">
      <w:pPr>
        <w:spacing w:line="440" w:lineRule="exact"/>
        <w:rPr>
          <w:rFonts w:hint="eastAsia" w:ascii="仿宋_GB2312" w:hAnsi="仿宋_GB2312" w:eastAsia="仿宋_GB2312"/>
          <w:color w:val="000000"/>
          <w:sz w:val="30"/>
          <w:szCs w:val="30"/>
        </w:rPr>
      </w:pPr>
    </w:p>
    <w:p w14:paraId="4859D536">
      <w:pPr>
        <w:spacing w:line="440" w:lineRule="exact"/>
        <w:rPr>
          <w:rFonts w:hint="eastAsia" w:ascii="仿宋_GB2312" w:hAnsi="仿宋_GB2312" w:eastAsia="仿宋_GB2312"/>
          <w:color w:val="000000"/>
          <w:sz w:val="30"/>
          <w:szCs w:val="30"/>
        </w:rPr>
      </w:pPr>
    </w:p>
    <w:p w14:paraId="3A854F09">
      <w:pPr>
        <w:rPr>
          <w:rFonts w:hint="eastAsia" w:ascii="Times New Roman" w:hAnsi="Times New Roman" w:eastAsia="黑体"/>
          <w:b/>
          <w:color w:val="000000"/>
          <w:sz w:val="30"/>
          <w:szCs w:val="30"/>
        </w:rPr>
      </w:pPr>
      <w:r>
        <w:rPr>
          <w:rFonts w:hint="eastAsia" w:ascii="仿宋_GB2312" w:hAnsi="仿宋_GB2312" w:eastAsia="仿宋_GB2312"/>
          <w:b/>
          <w:sz w:val="30"/>
          <w:szCs w:val="28"/>
        </w:rPr>
        <w:t xml:space="preserve">附件7 ： </w:t>
      </w:r>
      <w:r>
        <w:rPr>
          <w:rFonts w:hint="eastAsia" w:ascii="仿宋_GB2312" w:hAnsi="仿宋_GB2312" w:eastAsia="仿宋_GB2312"/>
          <w:b/>
          <w:color w:val="000000"/>
          <w:sz w:val="30"/>
          <w:szCs w:val="32"/>
        </w:rPr>
        <w:t xml:space="preserve">     </w:t>
      </w:r>
      <w:r>
        <w:rPr>
          <w:rFonts w:hint="eastAsia" w:ascii="Times New Roman" w:hAnsi="Times New Roman" w:eastAsia="仿宋_GB2312"/>
          <w:b/>
          <w:color w:val="000000"/>
          <w:sz w:val="30"/>
          <w:szCs w:val="32"/>
        </w:rPr>
        <w:t xml:space="preserve">      </w:t>
      </w:r>
      <w:r>
        <w:rPr>
          <w:rFonts w:hint="eastAsia" w:ascii="Times New Roman" w:hAnsi="Times New Roman" w:eastAsia="黑体"/>
          <w:b/>
          <w:color w:val="000000"/>
          <w:sz w:val="30"/>
          <w:szCs w:val="30"/>
        </w:rPr>
        <w:t xml:space="preserve"> </w:t>
      </w:r>
    </w:p>
    <w:p w14:paraId="3720A328">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设计变更计费依据和方法</w:t>
      </w:r>
    </w:p>
    <w:p w14:paraId="4ED25A6C">
      <w:pPr>
        <w:spacing w:line="440" w:lineRule="exact"/>
        <w:rPr>
          <w:rFonts w:hint="eastAsia" w:ascii="Times New Roman" w:hAnsi="Times New Roman" w:eastAsia="仿宋_GB2312"/>
          <w:color w:val="000000"/>
          <w:sz w:val="30"/>
          <w:szCs w:val="32"/>
        </w:rPr>
      </w:pPr>
    </w:p>
    <w:p w14:paraId="539A5241">
      <w:pPr>
        <w:spacing w:line="440" w:lineRule="exact"/>
        <w:rPr>
          <w:rFonts w:hint="eastAsia" w:ascii="Times New Roman" w:hAnsi="Times New Roman" w:eastAsia="仿宋_GB2312"/>
          <w:color w:val="000000"/>
          <w:sz w:val="30"/>
          <w:szCs w:val="32"/>
        </w:rPr>
      </w:pPr>
    </w:p>
    <w:p w14:paraId="51C2A13A">
      <w:pPr>
        <w:spacing w:line="440" w:lineRule="exact"/>
        <w:rPr>
          <w:rFonts w:hint="eastAsia" w:ascii="Times New Roman" w:hAnsi="Times New Roman" w:eastAsia="仿宋_GB2312"/>
          <w:color w:val="000000"/>
          <w:sz w:val="30"/>
          <w:szCs w:val="32"/>
        </w:rPr>
      </w:pPr>
    </w:p>
    <w:p w14:paraId="6D25379A">
      <w:pPr>
        <w:spacing w:line="440" w:lineRule="exact"/>
        <w:rPr>
          <w:rFonts w:hint="eastAsia" w:ascii="Times New Roman" w:hAnsi="Times New Roman" w:eastAsia="仿宋_GB2312"/>
          <w:color w:val="000000"/>
          <w:sz w:val="30"/>
          <w:szCs w:val="32"/>
        </w:rPr>
      </w:pPr>
    </w:p>
    <w:p w14:paraId="07003C1B">
      <w:pPr>
        <w:spacing w:line="440" w:lineRule="exact"/>
        <w:rPr>
          <w:rFonts w:hint="eastAsia" w:ascii="Times New Roman" w:hAnsi="Times New Roman" w:eastAsia="仿宋_GB2312"/>
          <w:color w:val="000000"/>
          <w:sz w:val="30"/>
          <w:szCs w:val="32"/>
        </w:rPr>
      </w:pPr>
    </w:p>
    <w:p w14:paraId="720797AF">
      <w:pPr>
        <w:spacing w:line="440" w:lineRule="exact"/>
        <w:rPr>
          <w:rFonts w:hint="eastAsia" w:ascii="Times New Roman" w:hAnsi="Times New Roman" w:eastAsia="仿宋_GB2312"/>
          <w:color w:val="000000"/>
          <w:sz w:val="30"/>
          <w:szCs w:val="32"/>
        </w:rPr>
      </w:pPr>
    </w:p>
    <w:p w14:paraId="536B2412">
      <w:pPr>
        <w:spacing w:line="440" w:lineRule="exact"/>
        <w:rPr>
          <w:rFonts w:hint="eastAsia" w:ascii="Times New Roman" w:hAnsi="Times New Roman" w:eastAsia="仿宋_GB2312"/>
          <w:color w:val="000000"/>
          <w:sz w:val="30"/>
          <w:szCs w:val="32"/>
        </w:rPr>
      </w:pPr>
    </w:p>
    <w:p w14:paraId="53CE441C">
      <w:pPr>
        <w:spacing w:line="440" w:lineRule="exact"/>
        <w:rPr>
          <w:rFonts w:hint="eastAsia" w:ascii="Times New Roman" w:hAnsi="Times New Roman" w:eastAsia="仿宋_GB2312"/>
          <w:color w:val="000000"/>
          <w:sz w:val="30"/>
          <w:szCs w:val="32"/>
        </w:rPr>
      </w:pPr>
    </w:p>
    <w:p w14:paraId="1EF53037">
      <w:pPr>
        <w:spacing w:line="440" w:lineRule="exact"/>
        <w:rPr>
          <w:rFonts w:hint="eastAsia" w:ascii="Times New Roman" w:hAnsi="Times New Roman" w:eastAsia="仿宋_GB2312"/>
          <w:color w:val="000000"/>
          <w:sz w:val="30"/>
          <w:szCs w:val="32"/>
        </w:rPr>
      </w:pPr>
    </w:p>
    <w:p w14:paraId="099C3DD6">
      <w:pPr>
        <w:spacing w:line="440" w:lineRule="exact"/>
        <w:rPr>
          <w:rFonts w:hint="eastAsia" w:ascii="Times New Roman" w:hAnsi="Times New Roman" w:eastAsia="仿宋_GB2312"/>
          <w:color w:val="000000"/>
          <w:sz w:val="30"/>
          <w:szCs w:val="32"/>
        </w:rPr>
      </w:pPr>
    </w:p>
    <w:p w14:paraId="702C7BBF">
      <w:pPr>
        <w:spacing w:line="440" w:lineRule="exact"/>
        <w:rPr>
          <w:rFonts w:hint="eastAsia" w:ascii="Times New Roman" w:hAnsi="Times New Roman" w:eastAsia="仿宋_GB2312"/>
          <w:color w:val="000000"/>
          <w:sz w:val="30"/>
          <w:szCs w:val="32"/>
        </w:rPr>
      </w:pPr>
    </w:p>
    <w:p w14:paraId="6083939A">
      <w:pPr>
        <w:spacing w:line="440" w:lineRule="exact"/>
        <w:rPr>
          <w:rFonts w:hint="eastAsia" w:ascii="Times New Roman" w:hAnsi="Times New Roman" w:eastAsia="仿宋_GB2312"/>
          <w:color w:val="000000"/>
          <w:sz w:val="30"/>
          <w:szCs w:val="32"/>
        </w:rPr>
      </w:pPr>
    </w:p>
    <w:p w14:paraId="4A252DC6">
      <w:pPr>
        <w:spacing w:line="440" w:lineRule="exact"/>
        <w:rPr>
          <w:rFonts w:hint="eastAsia" w:ascii="Times New Roman" w:hAnsi="Times New Roman" w:eastAsia="仿宋_GB2312"/>
          <w:color w:val="000000"/>
          <w:sz w:val="30"/>
          <w:szCs w:val="32"/>
        </w:rPr>
      </w:pPr>
    </w:p>
    <w:p w14:paraId="2F47DBA2">
      <w:pPr>
        <w:spacing w:line="440" w:lineRule="exact"/>
        <w:rPr>
          <w:rFonts w:hint="eastAsia" w:ascii="Times New Roman" w:hAnsi="Times New Roman" w:eastAsia="仿宋_GB2312"/>
          <w:color w:val="000000"/>
          <w:sz w:val="30"/>
          <w:szCs w:val="32"/>
        </w:rPr>
      </w:pPr>
    </w:p>
    <w:p w14:paraId="1F32BA21">
      <w:pPr>
        <w:spacing w:line="440" w:lineRule="exact"/>
        <w:rPr>
          <w:rFonts w:hint="eastAsia" w:ascii="Times New Roman" w:hAnsi="Times New Roman" w:eastAsia="仿宋_GB2312"/>
          <w:color w:val="000000"/>
          <w:sz w:val="30"/>
          <w:szCs w:val="32"/>
        </w:rPr>
      </w:pPr>
    </w:p>
    <w:p w14:paraId="1E9D6E46">
      <w:pPr>
        <w:spacing w:line="360" w:lineRule="auto"/>
        <w:rPr>
          <w:rFonts w:hint="eastAsia"/>
        </w:rPr>
      </w:pPr>
    </w:p>
    <w:sectPr>
      <w:footerReference r:id="rId6" w:type="first"/>
      <w:pgSz w:w="11906" w:h="16838"/>
      <w:pgMar w:top="1418" w:right="1555" w:bottom="1418" w:left="1531" w:header="851" w:footer="992" w:gutter="0"/>
      <w:paperSrc/>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00" w:usb3="00000000" w:csb0="0004009F" w:csb1="DFD70000"/>
  </w:font>
  <w:font w:name="华文仿宋">
    <w:altName w:val="仿宋"/>
    <w:panose1 w:val="02010600040101010101"/>
    <w:charset w:val="00"/>
    <w:family w:val="auto"/>
    <w:pitch w:val="default"/>
    <w:sig w:usb0="00000287" w:usb1="080F0000" w:usb2="00000000" w:usb3="00000000" w:csb0="0004009F" w:csb1="DFD70000"/>
  </w:font>
  <w:font w:name="MingLiU_HKSCS">
    <w:altName w:val="PMingLiU-ExtB"/>
    <w:panose1 w:val="02020500000000000000"/>
    <w:charset w:val="00"/>
    <w:family w:val="roman"/>
    <w:pitch w:val="default"/>
    <w:sig w:usb0="A00002FF" w:usb1="3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9BD15D">
    <w:pPr>
      <w:pStyle w:val="25"/>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1</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D80C5">
    <w:pPr>
      <w:pStyle w:val="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4CFD0">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1EE5A"/>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uojiahan">
    <w15:presenceInfo w15:providerId="None" w15:userId="guojia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2776ACC"/>
    <w:rsid w:val="F7EF95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2"/>
      <w:lang w:val="en-US" w:eastAsia="zh-CN" w:bidi="ar-SA"/>
    </w:rPr>
  </w:style>
  <w:style w:type="paragraph" w:styleId="2">
    <w:name w:val="heading 1"/>
    <w:basedOn w:val="1"/>
    <w:next w:val="1"/>
    <w:link w:val="43"/>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44"/>
    <w:uiPriority w:val="0"/>
    <w:pPr>
      <w:keepNext/>
      <w:keepLines/>
      <w:spacing w:before="260" w:beforeLines="0" w:after="260" w:afterLines="0" w:line="413" w:lineRule="auto"/>
      <w:outlineLvl w:val="1"/>
    </w:pPr>
    <w:rPr>
      <w:rFonts w:ascii="Cambria" w:hAnsi="Cambria" w:eastAsia="宋体" w:cs="Times New Roman"/>
      <w:b/>
      <w:bCs/>
      <w:kern w:val="2"/>
      <w:sz w:val="32"/>
      <w:szCs w:val="32"/>
    </w:rPr>
  </w:style>
  <w:style w:type="paragraph" w:styleId="4">
    <w:name w:val="heading 3"/>
    <w:basedOn w:val="1"/>
    <w:next w:val="1"/>
    <w:link w:val="45"/>
    <w:uiPriority w:val="0"/>
    <w:pPr>
      <w:keepNext/>
      <w:keepLines/>
      <w:spacing w:before="260" w:beforeLines="0" w:after="260" w:afterLines="0" w:line="413" w:lineRule="auto"/>
      <w:outlineLvl w:val="2"/>
    </w:pPr>
    <w:rPr>
      <w:b/>
      <w:bCs/>
      <w:kern w:val="2"/>
      <w:sz w:val="32"/>
      <w:szCs w:val="32"/>
    </w:rPr>
  </w:style>
  <w:style w:type="paragraph" w:styleId="5">
    <w:name w:val="heading 4"/>
    <w:basedOn w:val="1"/>
    <w:next w:val="1"/>
    <w:link w:val="46"/>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6">
    <w:name w:val="heading 5"/>
    <w:basedOn w:val="1"/>
    <w:next w:val="1"/>
    <w:link w:val="47"/>
    <w:uiPriority w:val="0"/>
    <w:pPr>
      <w:keepNext/>
      <w:keepLines/>
      <w:spacing w:before="280" w:beforeLines="0" w:after="290" w:afterLines="0" w:line="372" w:lineRule="auto"/>
      <w:outlineLvl w:val="4"/>
    </w:pPr>
    <w:rPr>
      <w:b/>
      <w:bCs/>
      <w:kern w:val="2"/>
      <w:sz w:val="28"/>
      <w:szCs w:val="28"/>
    </w:rPr>
  </w:style>
  <w:style w:type="paragraph" w:styleId="7">
    <w:name w:val="heading 6"/>
    <w:basedOn w:val="1"/>
    <w:next w:val="1"/>
    <w:link w:val="48"/>
    <w:uiPriority w:val="0"/>
    <w:pPr>
      <w:keepNext/>
      <w:keepLines/>
      <w:spacing w:before="240" w:beforeLines="0" w:after="64" w:afterLines="0" w:line="317" w:lineRule="auto"/>
      <w:outlineLvl w:val="5"/>
    </w:pPr>
    <w:rPr>
      <w:rFonts w:ascii="Cambria" w:hAnsi="Cambria" w:eastAsia="宋体" w:cs="Times New Roman"/>
      <w:b/>
      <w:bCs/>
      <w:kern w:val="2"/>
      <w:sz w:val="24"/>
      <w:szCs w:val="24"/>
    </w:rPr>
  </w:style>
  <w:style w:type="paragraph" w:styleId="8">
    <w:name w:val="heading 7"/>
    <w:basedOn w:val="1"/>
    <w:next w:val="1"/>
    <w:link w:val="49"/>
    <w:uiPriority w:val="0"/>
    <w:pPr>
      <w:keepNext/>
      <w:keepLines/>
      <w:spacing w:before="240" w:beforeLines="0" w:after="64" w:afterLines="0" w:line="317" w:lineRule="auto"/>
      <w:outlineLvl w:val="6"/>
    </w:pPr>
    <w:rPr>
      <w:b/>
      <w:bCs/>
      <w:kern w:val="2"/>
      <w:sz w:val="24"/>
      <w:szCs w:val="24"/>
    </w:rPr>
  </w:style>
  <w:style w:type="paragraph" w:styleId="9">
    <w:name w:val="heading 8"/>
    <w:basedOn w:val="1"/>
    <w:next w:val="1"/>
    <w:link w:val="50"/>
    <w:uiPriority w:val="0"/>
    <w:pPr>
      <w:keepNext/>
      <w:keepLines/>
      <w:spacing w:before="240" w:beforeLines="0" w:after="64" w:afterLines="0" w:line="317" w:lineRule="auto"/>
      <w:outlineLvl w:val="7"/>
    </w:pPr>
    <w:rPr>
      <w:rFonts w:ascii="Cambria" w:hAnsi="Cambria" w:eastAsia="宋体" w:cs="Times New Roman"/>
      <w:kern w:val="2"/>
      <w:sz w:val="24"/>
      <w:szCs w:val="24"/>
    </w:rPr>
  </w:style>
  <w:style w:type="paragraph" w:styleId="10">
    <w:name w:val="heading 9"/>
    <w:basedOn w:val="1"/>
    <w:next w:val="1"/>
    <w:link w:val="51"/>
    <w:uiPriority w:val="0"/>
    <w:pPr>
      <w:keepNext/>
      <w:keepLines/>
      <w:spacing w:before="240" w:beforeLines="0" w:after="64" w:afterLines="0" w:line="317" w:lineRule="auto"/>
      <w:outlineLvl w:val="8"/>
    </w:pPr>
    <w:rPr>
      <w:rFonts w:ascii="Cambria" w:hAnsi="Cambria" w:eastAsia="宋体" w:cs="Times New Roman"/>
      <w:kern w:val="2"/>
      <w:sz w:val="21"/>
      <w:szCs w:val="21"/>
    </w:rPr>
  </w:style>
  <w:style w:type="character" w:default="1" w:styleId="37">
    <w:name w:val="Default Paragraph Font"/>
    <w:uiPriority w:val="0"/>
  </w:style>
  <w:style w:type="table" w:default="1" w:styleId="36">
    <w:name w:val="Normal Table"/>
    <w:semiHidden/>
    <w:qFormat/>
    <w:uiPriority w:val="0"/>
    <w:tblPr>
      <w:tblStyle w:val="36"/>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uiPriority w:val="0"/>
    <w:rPr>
      <w:rFonts w:ascii="Cambria" w:hAnsi="Cambria" w:eastAsia="黑体" w:cs="Times New Roman"/>
      <w:sz w:val="20"/>
      <w:szCs w:val="20"/>
    </w:rPr>
  </w:style>
  <w:style w:type="paragraph" w:styleId="14">
    <w:name w:val="Document Map"/>
    <w:basedOn w:val="1"/>
    <w:link w:val="52"/>
    <w:uiPriority w:val="0"/>
    <w:pPr>
      <w:shd w:val="clear" w:color="auto" w:fill="000080"/>
    </w:pPr>
    <w:rPr>
      <w:rFonts w:ascii="Times New Roman" w:hAnsi="Times New Roman"/>
      <w:szCs w:val="24"/>
      <w:shd w:val="clear" w:color="auto" w:fill="000080"/>
    </w:rPr>
  </w:style>
  <w:style w:type="paragraph" w:styleId="15">
    <w:name w:val="annotation text"/>
    <w:basedOn w:val="1"/>
    <w:link w:val="53"/>
    <w:uiPriority w:val="0"/>
    <w:pPr>
      <w:jc w:val="left"/>
    </w:pPr>
    <w:rPr>
      <w:kern w:val="2"/>
      <w:sz w:val="21"/>
      <w:szCs w:val="22"/>
    </w:rPr>
  </w:style>
  <w:style w:type="paragraph" w:styleId="16">
    <w:name w:val="Body Text"/>
    <w:basedOn w:val="1"/>
    <w:link w:val="54"/>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Plain Text"/>
    <w:basedOn w:val="1"/>
    <w:uiPriority w:val="0"/>
    <w:rPr>
      <w:rFonts w:ascii="宋体" w:hAnsi="Courier New" w:cs="Courier New"/>
      <w:szCs w:val="21"/>
    </w:rPr>
  </w:style>
  <w:style w:type="paragraph" w:styleId="21">
    <w:name w:val="toc 8"/>
    <w:basedOn w:val="1"/>
    <w:next w:val="1"/>
    <w:uiPriority w:val="0"/>
    <w:pPr>
      <w:ind w:left="2940" w:leftChars="1400"/>
    </w:pPr>
  </w:style>
  <w:style w:type="paragraph" w:styleId="22">
    <w:name w:val="Date"/>
    <w:basedOn w:val="1"/>
    <w:next w:val="1"/>
    <w:link w:val="55"/>
    <w:uiPriority w:val="0"/>
    <w:pPr>
      <w:ind w:left="100" w:leftChars="2500"/>
    </w:pPr>
    <w:rPr>
      <w:rFonts w:ascii="宋体" w:hAnsi="Times New Roman"/>
      <w:sz w:val="28"/>
    </w:rPr>
  </w:style>
  <w:style w:type="paragraph" w:styleId="23">
    <w:name w:val="Body Text Indent 2"/>
    <w:basedOn w:val="1"/>
    <w:uiPriority w:val="0"/>
    <w:pPr>
      <w:spacing w:after="120" w:afterLines="0" w:line="480" w:lineRule="auto"/>
      <w:ind w:left="420" w:leftChars="200"/>
    </w:pPr>
    <w:rPr>
      <w:rFonts w:ascii="Times New Roman" w:hAnsi="Times New Roman"/>
      <w:sz w:val="24"/>
      <w:szCs w:val="24"/>
    </w:rPr>
  </w:style>
  <w:style w:type="paragraph" w:styleId="24">
    <w:name w:val="Balloon Text"/>
    <w:basedOn w:val="1"/>
    <w:link w:val="56"/>
    <w:uiPriority w:val="0"/>
    <w:rPr>
      <w:rFonts w:ascii="宋体" w:hAnsi="Times New Roman"/>
      <w:sz w:val="18"/>
      <w:szCs w:val="18"/>
    </w:rPr>
  </w:style>
  <w:style w:type="paragraph" w:styleId="25">
    <w:name w:val="footer"/>
    <w:basedOn w:val="1"/>
    <w:link w:val="57"/>
    <w:uiPriority w:val="0"/>
    <w:pPr>
      <w:tabs>
        <w:tab w:val="center" w:pos="4153"/>
        <w:tab w:val="right" w:pos="8306"/>
      </w:tabs>
      <w:snapToGrid w:val="0"/>
      <w:jc w:val="left"/>
    </w:pPr>
    <w:rPr>
      <w:kern w:val="2"/>
      <w:sz w:val="18"/>
      <w:szCs w:val="18"/>
    </w:rPr>
  </w:style>
  <w:style w:type="paragraph" w:styleId="26">
    <w:name w:val="header"/>
    <w:basedOn w:val="1"/>
    <w:link w:val="58"/>
    <w:uiPriority w:val="0"/>
    <w:pPr>
      <w:pBdr>
        <w:bottom w:val="single" w:color="auto" w:sz="6" w:space="1"/>
      </w:pBdr>
      <w:tabs>
        <w:tab w:val="center" w:pos="4153"/>
        <w:tab w:val="right" w:pos="8306"/>
      </w:tabs>
      <w:snapToGrid w:val="0"/>
      <w:jc w:val="center"/>
    </w:pPr>
    <w:rPr>
      <w:kern w:val="2"/>
      <w:sz w:val="18"/>
      <w:szCs w:val="18"/>
    </w:rPr>
  </w:style>
  <w:style w:type="paragraph" w:styleId="27">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8">
    <w:name w:val="toc 4"/>
    <w:basedOn w:val="1"/>
    <w:next w:val="1"/>
    <w:uiPriority w:val="0"/>
    <w:pPr>
      <w:tabs>
        <w:tab w:val="left" w:pos="1890"/>
        <w:tab w:val="right" w:leader="dot" w:pos="8296"/>
      </w:tabs>
      <w:ind w:left="630" w:leftChars="300"/>
    </w:pPr>
  </w:style>
  <w:style w:type="paragraph" w:styleId="29">
    <w:name w:val="Subtitle"/>
    <w:basedOn w:val="1"/>
    <w:next w:val="1"/>
    <w:link w:val="59"/>
    <w:uiPriority w:val="0"/>
    <w:pPr>
      <w:spacing w:before="240" w:beforeLines="0" w:after="60" w:afterLines="0" w:line="312" w:lineRule="auto"/>
      <w:jc w:val="center"/>
      <w:outlineLvl w:val="1"/>
    </w:pPr>
    <w:rPr>
      <w:rFonts w:ascii="Cambria" w:hAnsi="Cambria" w:cs="Times New Roman"/>
      <w:b/>
      <w:bCs/>
      <w:kern w:val="28"/>
      <w:sz w:val="32"/>
      <w:szCs w:val="32"/>
    </w:rPr>
  </w:style>
  <w:style w:type="paragraph" w:styleId="30">
    <w:name w:val="toc 6"/>
    <w:basedOn w:val="1"/>
    <w:next w:val="1"/>
    <w:uiPriority w:val="0"/>
    <w:pPr>
      <w:ind w:left="2100" w:leftChars="1000"/>
    </w:pPr>
  </w:style>
  <w:style w:type="paragraph" w:styleId="31">
    <w:name w:val="toc 2"/>
    <w:basedOn w:val="1"/>
    <w:next w:val="1"/>
    <w:uiPriority w:val="0"/>
    <w:pPr>
      <w:ind w:left="420" w:leftChars="200"/>
    </w:pPr>
    <w:rPr>
      <w:rFonts w:ascii="宋体" w:hAnsi="Times New Roman"/>
      <w:b/>
      <w:sz w:val="28"/>
      <w:szCs w:val="20"/>
    </w:rPr>
  </w:style>
  <w:style w:type="paragraph" w:styleId="32">
    <w:name w:val="toc 9"/>
    <w:basedOn w:val="1"/>
    <w:next w:val="1"/>
    <w:uiPriority w:val="0"/>
    <w:pPr>
      <w:ind w:left="3360" w:leftChars="1600"/>
    </w:pPr>
  </w:style>
  <w:style w:type="paragraph" w:styleId="33">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4">
    <w:name w:val="Title"/>
    <w:basedOn w:val="1"/>
    <w:next w:val="1"/>
    <w:link w:val="60"/>
    <w:uiPriority w:val="0"/>
    <w:pPr>
      <w:spacing w:before="240" w:beforeLines="0" w:after="60" w:afterLines="0"/>
      <w:jc w:val="center"/>
      <w:outlineLvl w:val="0"/>
    </w:pPr>
    <w:rPr>
      <w:rFonts w:ascii="Cambria" w:hAnsi="Cambria" w:cs="Times New Roman"/>
      <w:b/>
      <w:bCs/>
      <w:kern w:val="2"/>
      <w:sz w:val="32"/>
      <w:szCs w:val="32"/>
    </w:rPr>
  </w:style>
  <w:style w:type="paragraph" w:styleId="35">
    <w:name w:val="annotation subject"/>
    <w:basedOn w:val="15"/>
    <w:next w:val="15"/>
    <w:link w:val="61"/>
    <w:uiPriority w:val="0"/>
    <w:rPr>
      <w:rFonts w:ascii="宋体" w:hAnsi="Times New Roman"/>
      <w:b/>
      <w:bCs/>
      <w:sz w:val="28"/>
    </w:rPr>
  </w:style>
  <w:style w:type="character" w:styleId="38">
    <w:name w:val="Strong"/>
    <w:uiPriority w:val="0"/>
    <w:rPr>
      <w:b/>
      <w:bCs/>
    </w:rPr>
  </w:style>
  <w:style w:type="character" w:styleId="39">
    <w:name w:val="page number"/>
    <w:uiPriority w:val="0"/>
    <w:rPr>
      <w:rFonts w:cs="Times New Roman"/>
    </w:rPr>
  </w:style>
  <w:style w:type="character" w:styleId="40">
    <w:name w:val="Emphasis"/>
    <w:uiPriority w:val="0"/>
    <w:rPr>
      <w:i/>
      <w:iCs/>
    </w:rPr>
  </w:style>
  <w:style w:type="character" w:styleId="41">
    <w:name w:val="Hyperlink"/>
    <w:uiPriority w:val="0"/>
    <w:rPr>
      <w:rFonts w:cs="Times New Roman"/>
      <w:color w:val="0000FF"/>
      <w:u w:val="single"/>
    </w:rPr>
  </w:style>
  <w:style w:type="character" w:styleId="42">
    <w:name w:val="annotation reference"/>
    <w:uiPriority w:val="0"/>
    <w:rPr>
      <w:rFonts w:cs="Times New Roman"/>
      <w:sz w:val="21"/>
      <w:szCs w:val="21"/>
    </w:rPr>
  </w:style>
  <w:style w:type="character" w:customStyle="1" w:styleId="43">
    <w:name w:val=" Char Char18"/>
    <w:link w:val="2"/>
    <w:uiPriority w:val="0"/>
    <w:rPr>
      <w:b/>
      <w:bCs/>
      <w:kern w:val="44"/>
      <w:sz w:val="44"/>
      <w:szCs w:val="44"/>
    </w:rPr>
  </w:style>
  <w:style w:type="character" w:customStyle="1" w:styleId="44">
    <w:name w:val=" Char Char17"/>
    <w:link w:val="3"/>
    <w:uiPriority w:val="0"/>
    <w:rPr>
      <w:rFonts w:ascii="Cambria" w:hAnsi="Cambria" w:eastAsia="宋体" w:cs="Times New Roman"/>
      <w:b/>
      <w:bCs/>
      <w:kern w:val="2"/>
      <w:sz w:val="32"/>
      <w:szCs w:val="32"/>
    </w:rPr>
  </w:style>
  <w:style w:type="character" w:customStyle="1" w:styleId="45">
    <w:name w:val=" Char Char16"/>
    <w:link w:val="4"/>
    <w:uiPriority w:val="0"/>
    <w:rPr>
      <w:b/>
      <w:bCs/>
      <w:kern w:val="2"/>
      <w:sz w:val="32"/>
      <w:szCs w:val="32"/>
    </w:rPr>
  </w:style>
  <w:style w:type="character" w:customStyle="1" w:styleId="46">
    <w:name w:val=" Char Char15"/>
    <w:link w:val="5"/>
    <w:uiPriority w:val="0"/>
    <w:rPr>
      <w:rFonts w:ascii="Cambria" w:hAnsi="Cambria" w:eastAsia="宋体" w:cs="Times New Roman"/>
      <w:b/>
      <w:bCs/>
      <w:kern w:val="2"/>
      <w:sz w:val="28"/>
      <w:szCs w:val="28"/>
    </w:rPr>
  </w:style>
  <w:style w:type="character" w:customStyle="1" w:styleId="47">
    <w:name w:val=" Char Char14"/>
    <w:link w:val="6"/>
    <w:uiPriority w:val="0"/>
    <w:rPr>
      <w:b/>
      <w:bCs/>
      <w:kern w:val="2"/>
      <w:sz w:val="28"/>
      <w:szCs w:val="28"/>
    </w:rPr>
  </w:style>
  <w:style w:type="character" w:customStyle="1" w:styleId="48">
    <w:name w:val=" Char Char13"/>
    <w:link w:val="7"/>
    <w:uiPriority w:val="0"/>
    <w:rPr>
      <w:rFonts w:ascii="Cambria" w:hAnsi="Cambria" w:eastAsia="宋体" w:cs="Times New Roman"/>
      <w:b/>
      <w:bCs/>
      <w:kern w:val="2"/>
      <w:sz w:val="24"/>
      <w:szCs w:val="24"/>
    </w:rPr>
  </w:style>
  <w:style w:type="character" w:customStyle="1" w:styleId="49">
    <w:name w:val=" Char Char12"/>
    <w:link w:val="8"/>
    <w:uiPriority w:val="0"/>
    <w:rPr>
      <w:b/>
      <w:bCs/>
      <w:kern w:val="2"/>
      <w:sz w:val="24"/>
      <w:szCs w:val="24"/>
    </w:rPr>
  </w:style>
  <w:style w:type="character" w:customStyle="1" w:styleId="50">
    <w:name w:val=" Char Char11"/>
    <w:link w:val="9"/>
    <w:uiPriority w:val="0"/>
    <w:rPr>
      <w:rFonts w:ascii="Cambria" w:hAnsi="Cambria" w:eastAsia="宋体" w:cs="Times New Roman"/>
      <w:kern w:val="2"/>
      <w:sz w:val="24"/>
      <w:szCs w:val="24"/>
    </w:rPr>
  </w:style>
  <w:style w:type="character" w:customStyle="1" w:styleId="51">
    <w:name w:val=" Char Char10"/>
    <w:link w:val="10"/>
    <w:uiPriority w:val="0"/>
    <w:rPr>
      <w:rFonts w:ascii="Cambria" w:hAnsi="Cambria" w:eastAsia="宋体" w:cs="Times New Roman"/>
      <w:kern w:val="2"/>
      <w:sz w:val="21"/>
      <w:szCs w:val="21"/>
    </w:rPr>
  </w:style>
  <w:style w:type="character" w:customStyle="1" w:styleId="52">
    <w:name w:val=" Char Char5"/>
    <w:link w:val="14"/>
    <w:uiPriority w:val="0"/>
    <w:rPr>
      <w:rFonts w:ascii="Times New Roman" w:hAnsi="Times New Roman"/>
      <w:szCs w:val="24"/>
      <w:shd w:val="clear" w:color="auto" w:fill="000080"/>
    </w:rPr>
  </w:style>
  <w:style w:type="character" w:customStyle="1" w:styleId="53">
    <w:name w:val=" Char Char9"/>
    <w:link w:val="15"/>
    <w:uiPriority w:val="0"/>
    <w:rPr>
      <w:kern w:val="2"/>
      <w:sz w:val="21"/>
      <w:szCs w:val="22"/>
    </w:rPr>
  </w:style>
  <w:style w:type="character" w:customStyle="1" w:styleId="54">
    <w:name w:val=" Char Char4"/>
    <w:link w:val="16"/>
    <w:uiPriority w:val="0"/>
    <w:rPr>
      <w:rFonts w:ascii="Times New Roman" w:hAnsi="Times New Roman"/>
    </w:rPr>
  </w:style>
  <w:style w:type="character" w:customStyle="1" w:styleId="55">
    <w:name w:val=" Char Char1"/>
    <w:link w:val="22"/>
    <w:uiPriority w:val="0"/>
    <w:rPr>
      <w:rFonts w:ascii="宋体" w:hAnsi="Times New Roman"/>
      <w:sz w:val="28"/>
    </w:rPr>
  </w:style>
  <w:style w:type="character" w:customStyle="1" w:styleId="56">
    <w:name w:val=" Char Char"/>
    <w:link w:val="24"/>
    <w:uiPriority w:val="0"/>
    <w:rPr>
      <w:rFonts w:ascii="宋体" w:hAnsi="Times New Roman"/>
      <w:sz w:val="18"/>
      <w:szCs w:val="18"/>
    </w:rPr>
  </w:style>
  <w:style w:type="character" w:customStyle="1" w:styleId="57">
    <w:name w:val=" Char Char3"/>
    <w:link w:val="25"/>
    <w:uiPriority w:val="0"/>
    <w:rPr>
      <w:kern w:val="2"/>
      <w:sz w:val="18"/>
      <w:szCs w:val="18"/>
    </w:rPr>
  </w:style>
  <w:style w:type="character" w:customStyle="1" w:styleId="58">
    <w:name w:val=" Char Char6"/>
    <w:link w:val="26"/>
    <w:uiPriority w:val="0"/>
    <w:rPr>
      <w:kern w:val="2"/>
      <w:sz w:val="18"/>
      <w:szCs w:val="18"/>
    </w:rPr>
  </w:style>
  <w:style w:type="character" w:customStyle="1" w:styleId="59">
    <w:name w:val=" Char Char8"/>
    <w:link w:val="29"/>
    <w:uiPriority w:val="0"/>
    <w:rPr>
      <w:rFonts w:ascii="Cambria" w:hAnsi="Cambria" w:cs="Times New Roman"/>
      <w:b/>
      <w:bCs/>
      <w:kern w:val="28"/>
      <w:sz w:val="32"/>
      <w:szCs w:val="32"/>
    </w:rPr>
  </w:style>
  <w:style w:type="character" w:customStyle="1" w:styleId="60">
    <w:name w:val=" Char Char7"/>
    <w:link w:val="34"/>
    <w:uiPriority w:val="0"/>
    <w:rPr>
      <w:rFonts w:ascii="Cambria" w:hAnsi="Cambria" w:cs="Times New Roman"/>
      <w:b/>
      <w:bCs/>
      <w:kern w:val="2"/>
      <w:sz w:val="32"/>
      <w:szCs w:val="32"/>
    </w:rPr>
  </w:style>
  <w:style w:type="character" w:customStyle="1" w:styleId="61">
    <w:name w:val=" Char Char2"/>
    <w:link w:val="35"/>
    <w:uiPriority w:val="0"/>
    <w:rPr>
      <w:rFonts w:ascii="宋体" w:hAnsi="Times New Roman"/>
      <w:b/>
      <w:bCs/>
      <w:sz w:val="28"/>
    </w:rPr>
  </w:style>
  <w:style w:type="character" w:customStyle="1" w:styleId="62">
    <w:name w:val="标题4 Char Char"/>
    <w:link w:val="63"/>
    <w:uiPriority w:val="0"/>
    <w:rPr>
      <w:rFonts w:ascii="Arial" w:hAnsi="Arial"/>
      <w:b/>
      <w:bCs/>
      <w:sz w:val="24"/>
      <w:szCs w:val="32"/>
    </w:rPr>
  </w:style>
  <w:style w:type="paragraph" w:customStyle="1" w:styleId="63">
    <w:name w:val="标题4"/>
    <w:basedOn w:val="3"/>
    <w:next w:val="17"/>
    <w:link w:val="62"/>
    <w:uiPriority w:val="0"/>
    <w:pPr>
      <w:spacing w:line="413" w:lineRule="auto"/>
    </w:pPr>
    <w:rPr>
      <w:rFonts w:ascii="Arial" w:hAnsi="Arial"/>
      <w:b w:val="0"/>
      <w:bCs w:val="0"/>
      <w:sz w:val="24"/>
      <w:szCs w:val="32"/>
    </w:rPr>
  </w:style>
  <w:style w:type="character" w:customStyle="1" w:styleId="64">
    <w:name w:val="书籍标题"/>
    <w:uiPriority w:val="0"/>
    <w:rPr>
      <w:b/>
      <w:bCs/>
      <w:smallCaps/>
      <w:spacing w:val="5"/>
    </w:rPr>
  </w:style>
  <w:style w:type="character" w:customStyle="1" w:styleId="65">
    <w:name w:val="明显强调"/>
    <w:uiPriority w:val="0"/>
    <w:rPr>
      <w:b/>
      <w:bCs/>
      <w:i/>
      <w:iCs/>
      <w:color w:val="4F81BD"/>
    </w:rPr>
  </w:style>
  <w:style w:type="character" w:customStyle="1" w:styleId="66">
    <w:name w:val="标题5 Char Char"/>
    <w:link w:val="67"/>
    <w:uiPriority w:val="0"/>
    <w:rPr>
      <w:rFonts w:ascii="Arial" w:hAnsi="Arial"/>
      <w:b/>
      <w:bCs/>
      <w:sz w:val="24"/>
      <w:szCs w:val="32"/>
    </w:rPr>
  </w:style>
  <w:style w:type="paragraph" w:customStyle="1" w:styleId="67">
    <w:name w:val="标题5"/>
    <w:basedOn w:val="4"/>
    <w:link w:val="66"/>
    <w:uiPriority w:val="0"/>
    <w:pPr>
      <w:spacing w:line="413" w:lineRule="auto"/>
    </w:pPr>
    <w:rPr>
      <w:rFonts w:ascii="Arial" w:hAnsi="Arial"/>
      <w:b w:val="0"/>
      <w:bCs w:val="0"/>
      <w:sz w:val="24"/>
      <w:szCs w:val="32"/>
    </w:rPr>
  </w:style>
  <w:style w:type="character" w:customStyle="1" w:styleId="68">
    <w:name w:val="textcontents"/>
    <w:uiPriority w:val="0"/>
    <w:rPr>
      <w:rFonts w:cs="Times New Roman"/>
    </w:rPr>
  </w:style>
  <w:style w:type="character" w:customStyle="1" w:styleId="69">
    <w:name w:val="不明显强调"/>
    <w:uiPriority w:val="0"/>
    <w:rPr>
      <w:i/>
      <w:iCs/>
      <w:color w:val="808080"/>
    </w:rPr>
  </w:style>
  <w:style w:type="character" w:customStyle="1" w:styleId="70">
    <w:name w:val="不明显参考"/>
    <w:uiPriority w:val="0"/>
    <w:rPr>
      <w:smallCaps/>
      <w:color w:val="C0504D"/>
      <w:u w:val="single"/>
    </w:rPr>
  </w:style>
  <w:style w:type="character" w:customStyle="1" w:styleId="71">
    <w:name w:val="日期 Char1"/>
    <w:uiPriority w:val="0"/>
    <w:rPr>
      <w:kern w:val="2"/>
      <w:sz w:val="21"/>
      <w:szCs w:val="22"/>
    </w:rPr>
  </w:style>
  <w:style w:type="character" w:customStyle="1" w:styleId="72">
    <w:name w:val="正文文本 Char1"/>
    <w:uiPriority w:val="0"/>
    <w:rPr>
      <w:kern w:val="2"/>
      <w:sz w:val="21"/>
      <w:szCs w:val="22"/>
    </w:rPr>
  </w:style>
  <w:style w:type="character" w:customStyle="1" w:styleId="73">
    <w:name w:val="批注主题 Char1"/>
    <w:uiPriority w:val="0"/>
    <w:rPr>
      <w:b/>
      <w:bCs/>
      <w:kern w:val="2"/>
      <w:sz w:val="21"/>
      <w:szCs w:val="22"/>
    </w:rPr>
  </w:style>
  <w:style w:type="character" w:customStyle="1" w:styleId="74">
    <w:name w:val="批注文字 Char Char"/>
    <w:uiPriority w:val="0"/>
    <w:rPr>
      <w:rFonts w:ascii="宋体" w:hAnsi="Times New Roman" w:eastAsia="宋体" w:cs="Times New Roman"/>
      <w:sz w:val="28"/>
      <w:szCs w:val="20"/>
    </w:rPr>
  </w:style>
  <w:style w:type="character" w:customStyle="1" w:styleId="75">
    <w:name w:val="引用字符"/>
    <w:link w:val="76"/>
    <w:uiPriority w:val="0"/>
    <w:rPr>
      <w:i/>
      <w:iCs/>
      <w:color w:val="000000"/>
      <w:kern w:val="2"/>
      <w:sz w:val="21"/>
      <w:szCs w:val="22"/>
    </w:rPr>
  </w:style>
  <w:style w:type="paragraph" w:customStyle="1" w:styleId="76">
    <w:name w:val="引用"/>
    <w:basedOn w:val="1"/>
    <w:next w:val="1"/>
    <w:link w:val="75"/>
    <w:uiPriority w:val="0"/>
    <w:rPr>
      <w:i/>
      <w:iCs/>
      <w:color w:val="000000"/>
      <w:kern w:val="2"/>
      <w:sz w:val="21"/>
      <w:szCs w:val="22"/>
    </w:rPr>
  </w:style>
  <w:style w:type="character" w:customStyle="1" w:styleId="77">
    <w:name w:val="文档结构图 Char1"/>
    <w:uiPriority w:val="0"/>
    <w:rPr>
      <w:rFonts w:ascii="宋体"/>
      <w:kern w:val="2"/>
      <w:sz w:val="18"/>
      <w:szCs w:val="18"/>
    </w:rPr>
  </w:style>
  <w:style w:type="character" w:customStyle="1" w:styleId="78">
    <w:name w:val="批注框文本 Char1"/>
    <w:uiPriority w:val="0"/>
    <w:rPr>
      <w:kern w:val="2"/>
      <w:sz w:val="18"/>
      <w:szCs w:val="18"/>
    </w:rPr>
  </w:style>
  <w:style w:type="character" w:customStyle="1" w:styleId="79">
    <w:name w:val="明显引用字符"/>
    <w:link w:val="80"/>
    <w:uiPriority w:val="0"/>
    <w:rPr>
      <w:b/>
      <w:bCs/>
      <w:i/>
      <w:iCs/>
      <w:color w:val="4F81BD"/>
      <w:kern w:val="2"/>
      <w:sz w:val="21"/>
      <w:szCs w:val="22"/>
    </w:rPr>
  </w:style>
  <w:style w:type="paragraph" w:customStyle="1" w:styleId="80">
    <w:name w:val="明显引用"/>
    <w:basedOn w:val="1"/>
    <w:next w:val="1"/>
    <w:link w:val="79"/>
    <w:uiPriority w:val="0"/>
    <w:pPr>
      <w:pBdr>
        <w:bottom w:val="single" w:color="4F81BD" w:sz="4" w:space="4"/>
      </w:pBdr>
      <w:spacing w:before="200" w:beforeLines="0" w:after="280" w:afterLines="0"/>
      <w:ind w:left="936" w:right="936"/>
    </w:pPr>
    <w:rPr>
      <w:b/>
      <w:bCs/>
      <w:i/>
      <w:iCs/>
      <w:color w:val="4F81BD"/>
      <w:kern w:val="2"/>
      <w:sz w:val="21"/>
      <w:szCs w:val="22"/>
    </w:rPr>
  </w:style>
  <w:style w:type="character" w:customStyle="1" w:styleId="81">
    <w:name w:val="明显参考"/>
    <w:uiPriority w:val="0"/>
    <w:rPr>
      <w:b/>
      <w:bCs/>
      <w:smallCaps/>
      <w:color w:val="C0504D"/>
      <w:spacing w:val="5"/>
      <w:u w:val="single"/>
    </w:rPr>
  </w:style>
  <w:style w:type="paragraph" w:customStyle="1" w:styleId="82">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83">
    <w:name w:val="列出段落"/>
    <w:basedOn w:val="1"/>
    <w:uiPriority w:val="0"/>
    <w:pPr>
      <w:ind w:firstLine="420" w:firstLineChars="200"/>
    </w:pPr>
  </w:style>
  <w:style w:type="paragraph" w:customStyle="1" w:styleId="84">
    <w:name w:val="修订"/>
    <w:uiPriority w:val="0"/>
    <w:rPr>
      <w:rFonts w:ascii="Times New Roman" w:hAnsi="Times New Roman"/>
      <w:kern w:val="2"/>
      <w:sz w:val="21"/>
      <w:szCs w:val="24"/>
      <w:lang w:val="en-US" w:eastAsia="zh-CN" w:bidi="ar-SA"/>
    </w:rPr>
  </w:style>
  <w:style w:type="paragraph" w:customStyle="1" w:styleId="85">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6">
    <w:name w:val="TOC 标题"/>
    <w:basedOn w:val="2"/>
    <w:next w:val="1"/>
    <w:uiPriority w:val="0"/>
    <w:pPr>
      <w:outlineLvl w:val="9"/>
    </w:pPr>
  </w:style>
  <w:style w:type="paragraph" w:customStyle="1" w:styleId="87">
    <w:name w:val="无间隔"/>
    <w:uiPriority w:val="0"/>
    <w:pPr>
      <w:widowControl w:val="0"/>
      <w:jc w:val="both"/>
    </w:pPr>
    <w:rPr>
      <w:kern w:val="2"/>
      <w:sz w:val="21"/>
      <w:szCs w:val="22"/>
      <w:lang w:val="en-US" w:eastAsia="zh-CN" w:bidi="ar-SA"/>
    </w:rPr>
  </w:style>
  <w:style w:type="paragraph" w:customStyle="1" w:styleId="88">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 w:type="paragraph" w:customStyle="1" w:styleId="89">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67</Pages>
  <Words>18576</Words>
  <Characters>19841</Characters>
  <Lines>245</Lines>
  <Paragraphs>68</Paragraphs>
  <TotalTime>0</TotalTime>
  <ScaleCrop>false</ScaleCrop>
  <LinksUpToDate>false</LinksUpToDate>
  <CharactersWithSpaces>21207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2015-01-22T21:41:00Z</dcterms:created>
  <dc:creator>nyncbuser</dc:creator>
  <cp:lastModifiedBy>Administrator</cp:lastModifiedBy>
  <cp:lastPrinted>2013-04-17T15:33:00Z</cp:lastPrinted>
  <dcterms:modified xsi:type="dcterms:W3CDTF">2025-09-17T10:58:35Z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A8D22B9742CD4BE99353041F985DFC74_13</vt:lpwstr>
  </property>
</Properties>
</file>