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6827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color="auto" w:fill="FFFFFF"/>
        </w:rPr>
        <w:t>供应商应提交的相关资格证明材料</w:t>
      </w:r>
    </w:p>
    <w:p w14:paraId="2A9253A5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供应商按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文件要求，应提供以下相关资格证明材料：</w:t>
      </w:r>
    </w:p>
    <w:p w14:paraId="28B5FE9F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营业执照</w:t>
      </w:r>
    </w:p>
    <w:p w14:paraId="4BF76F43">
      <w:pPr>
        <w:rPr>
          <w:rFonts w:hint="default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5ACD3966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法定代表人授权书</w:t>
      </w:r>
    </w:p>
    <w:p w14:paraId="49A00D2A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r>
        <w:rPr>
          <w:rFonts w:ascii="宋体" w:hAnsi="宋体" w:eastAsia="宋体" w:cs="宋体"/>
          <w:b/>
          <w:bCs/>
          <w:sz w:val="28"/>
          <w:szCs w:val="28"/>
        </w:rPr>
        <w:t>/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74F4FEB1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Toc495681406"/>
      <w:bookmarkStart w:id="1" w:name="_Toc495681533"/>
      <w:bookmarkStart w:id="2" w:name="_Toc495908048"/>
      <w:bookmarkStart w:id="3" w:name="_Toc495909097"/>
      <w:bookmarkStart w:id="4" w:name="_Toc495681252"/>
      <w:bookmarkStart w:id="5" w:name="_Toc495671263"/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）法定代表人身份证明</w:t>
      </w:r>
      <w:bookmarkEnd w:id="0"/>
      <w:bookmarkEnd w:id="1"/>
      <w:bookmarkEnd w:id="2"/>
      <w:bookmarkEnd w:id="3"/>
      <w:bookmarkEnd w:id="4"/>
      <w:bookmarkEnd w:id="5"/>
    </w:p>
    <w:p w14:paraId="1CA0B64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</w:p>
    <w:p w14:paraId="2552A7BD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</w:t>
      </w:r>
    </w:p>
    <w:p w14:paraId="2355BE1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注册地址：</w:t>
      </w:r>
    </w:p>
    <w:p w14:paraId="68F47A13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日；经营期限：</w:t>
      </w:r>
    </w:p>
    <w:p w14:paraId="21A0297F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经营范围：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主营：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；兼营：</w:t>
      </w:r>
    </w:p>
    <w:p w14:paraId="12CBD74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系（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008BBC0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01D31CC6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7"/>
        <w:tblW w:w="0" w:type="auto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044"/>
      </w:tblGrid>
      <w:tr w14:paraId="3CF03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9A1258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7EB44A1B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  <w:tc>
          <w:tcPr>
            <w:tcW w:w="4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5CD321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63FFB30D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</w:tr>
    </w:tbl>
    <w:p w14:paraId="55FF74F7">
      <w:pPr>
        <w:spacing w:after="0" w:line="360" w:lineRule="auto"/>
        <w:ind w:firstLine="2560" w:firstLineChars="800"/>
        <w:rPr>
          <w:rFonts w:ascii="宋体" w:hAnsi="宋体" w:eastAsia="宋体"/>
          <w:sz w:val="32"/>
          <w:szCs w:val="32"/>
        </w:rPr>
      </w:pPr>
    </w:p>
    <w:p w14:paraId="6FD5F0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</w:p>
    <w:p w14:paraId="56DCD589">
      <w:pPr>
        <w:spacing w:after="0" w:line="360" w:lineRule="auto"/>
        <w:ind w:firstLine="1920" w:firstLineChars="8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1917366A"/>
    <w:p w14:paraId="3FC64DCF">
      <w:pPr>
        <w:pStyle w:val="2"/>
      </w:pPr>
    </w:p>
    <w:p w14:paraId="25A3E23B">
      <w:pPr>
        <w:pStyle w:val="2"/>
      </w:pPr>
    </w:p>
    <w:p w14:paraId="48DF0F8D">
      <w:pPr>
        <w:pStyle w:val="2"/>
      </w:pPr>
    </w:p>
    <w:p w14:paraId="26692DE4">
      <w:pPr>
        <w:pStyle w:val="2"/>
      </w:pPr>
    </w:p>
    <w:p w14:paraId="7AE44C52">
      <w:pPr>
        <w:pStyle w:val="2"/>
      </w:pPr>
    </w:p>
    <w:p w14:paraId="43508091">
      <w:pPr>
        <w:pStyle w:val="2"/>
      </w:pPr>
    </w:p>
    <w:p w14:paraId="2EE266CA">
      <w:pPr>
        <w:pStyle w:val="2"/>
      </w:pPr>
    </w:p>
    <w:p w14:paraId="20EADD3E">
      <w:pPr>
        <w:pStyle w:val="2"/>
      </w:pPr>
    </w:p>
    <w:p w14:paraId="1EB9021E">
      <w:pPr>
        <w:pStyle w:val="2"/>
      </w:pPr>
    </w:p>
    <w:p w14:paraId="1A09D1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jc w:val="center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）法定代表人授权书</w:t>
      </w:r>
    </w:p>
    <w:p w14:paraId="04758DF5">
      <w:pPr>
        <w:keepNext w:val="0"/>
        <w:keepLines w:val="0"/>
        <w:pageBreakBefore w:val="0"/>
        <w:widowControl/>
        <w:numPr>
          <w:ins w:id="0" w:author="admin" w:date="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both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（采购代理机构名称）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：</w:t>
      </w:r>
    </w:p>
    <w:p w14:paraId="6990A11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响应文件、签订合同和处理有关事宜，其法律后果由我方承担。</w:t>
      </w:r>
    </w:p>
    <w:p w14:paraId="12EFB0C7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7C9C6A33">
      <w:pPr>
        <w:pStyle w:val="2"/>
        <w:snapToGrid/>
        <w:spacing w:after="0"/>
        <w:jc w:val="both"/>
        <w:rPr>
          <w:rFonts w:ascii="宋体" w:hAnsi="宋体" w:eastAsia="宋体"/>
          <w:sz w:val="24"/>
          <w:szCs w:val="24"/>
        </w:rPr>
      </w:pPr>
    </w:p>
    <w:p w14:paraId="46B0EB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自提交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u w:val="single"/>
        </w:rPr>
        <w:t>响应文件截止之日起90个日历日</w:t>
      </w:r>
    </w:p>
    <w:p w14:paraId="07FDB749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2725B0A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7AEA5457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73D4530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          （签字或盖章）</w:t>
      </w:r>
    </w:p>
    <w:p w14:paraId="37BF8C65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6B498CEC">
      <w:pPr>
        <w:pStyle w:val="6"/>
      </w:pPr>
    </w:p>
    <w:p w14:paraId="03AE7DAB">
      <w:pPr>
        <w:snapToGrid/>
        <w:spacing w:after="0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月  日</w:t>
      </w:r>
    </w:p>
    <w:p w14:paraId="3757B61E">
      <w:pPr>
        <w:pStyle w:val="6"/>
      </w:pPr>
    </w:p>
    <w:p w14:paraId="7B1545DE">
      <w:pPr>
        <w:numPr>
          <w:ins w:id="1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E1BFC68"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57E1D9F0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618C9ADF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pjCANoA&#10;AAAKAQAADwAAAAAAAAABACAAAAAiAAAAZHJzL2Rvd25yZXYueG1sUEsBAhQAFAAAAAgAh07iQJ/I&#10;180dAgAAU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E1BFC68"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 w14:paraId="57E1D9F0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618C9ADF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61FF315">
                            <w:pPr>
                              <w:jc w:val="center"/>
                              <w:rPr>
                                <w:rFonts w:ascii="黑体" w:eastAsia="黑体"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 w14:paraId="483440EA">
                            <w:pPr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  <w:t>授权代表身份证复印件</w:t>
                            </w:r>
                          </w:p>
                          <w:p w14:paraId="0F126E07"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pYXTa&#10;AAAACgEAAA8AAAAAAAAAAQAgAAAAIgAAAGRycy9kb3ducmV2LnhtbFBLAQIUABQAAAAIAIdO4kDj&#10;B7RLHgIAAFM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1FF315">
                      <w:pPr>
                        <w:jc w:val="center"/>
                        <w:rPr>
                          <w:rFonts w:ascii="黑体" w:eastAsia="黑体"/>
                          <w:color w:val="auto"/>
                          <w:sz w:val="32"/>
                          <w:szCs w:val="32"/>
                        </w:rPr>
                      </w:pPr>
                    </w:p>
                    <w:p w14:paraId="483440EA">
                      <w:pPr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  <w:t>授权代表身份证复印件</w:t>
                      </w:r>
                    </w:p>
                    <w:p w14:paraId="0F126E07"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CD34C">
      <w:pPr>
        <w:numPr>
          <w:ins w:id="2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</w:p>
    <w:p w14:paraId="32147570">
      <w:pPr>
        <w:numPr>
          <w:ins w:id="3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72269F6E">
      <w:pPr>
        <w:numPr>
          <w:ins w:id="4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28F7406E">
      <w:p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  <w:lang w:val="zh-CN"/>
        </w:rPr>
      </w:pPr>
    </w:p>
    <w:p w14:paraId="7F56F1FE"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43173C86">
      <w:pPr>
        <w:pStyle w:val="2"/>
        <w:numPr>
          <w:ilvl w:val="0"/>
          <w:numId w:val="0"/>
        </w:num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三、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项目负责人要求</w:t>
      </w:r>
    </w:p>
    <w:p w14:paraId="4A9DC025">
      <w:p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4B1B1CB4">
      <w:pPr>
        <w:pStyle w:val="2"/>
        <w:numPr>
          <w:ilvl w:val="0"/>
          <w:numId w:val="1"/>
        </w:num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其他</w:t>
      </w:r>
    </w:p>
    <w:p w14:paraId="60F83AD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z w:val="18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36"/>
          <w:szCs w:val="36"/>
        </w:rPr>
        <w:t>汉中市政府采购供应商资格承诺函</w:t>
      </w:r>
    </w:p>
    <w:p w14:paraId="52F9C087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2"/>
          <w:sz w:val="28"/>
          <w:szCs w:val="28"/>
        </w:rPr>
        <w:t>致:(采购人、采购代理机构名称)</w:t>
      </w:r>
    </w:p>
    <w:p w14:paraId="4128E65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26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6"/>
          <w:sz w:val="28"/>
          <w:szCs w:val="28"/>
        </w:rPr>
        <w:t>(投标人名称)郑重承诺:</w:t>
      </w:r>
    </w:p>
    <w:p w14:paraId="782889D1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61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pacing w:val="1"/>
          <w:sz w:val="28"/>
          <w:szCs w:val="28"/>
        </w:rPr>
        <w:t>我方具有良好的商业信誉和健全的财务会计制度,具有履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动记录。</w:t>
      </w:r>
    </w:p>
    <w:p w14:paraId="511716FE">
      <w:pPr>
        <w:pStyle w:val="4"/>
        <w:keepNext w:val="0"/>
        <w:keepLines w:val="0"/>
        <w:pageBreakBefore w:val="0"/>
        <w:widowControl/>
        <w:tabs>
          <w:tab w:val="left" w:pos="150"/>
        </w:tabs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47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违法案件当事人名单”中(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www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creditchina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gov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cn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fldChar w:fldCharType="end"/>
      </w:r>
      <w:r>
        <w:rPr>
          <w:rFonts w:hint="eastAsia" w:ascii="宋体" w:hAnsi="宋体" w:eastAsia="宋体" w:cs="宋体"/>
          <w:spacing w:val="7"/>
          <w:sz w:val="28"/>
          <w:szCs w:val="28"/>
        </w:rPr>
        <w:t>),也未列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spacing w:val="-22"/>
          <w:sz w:val="28"/>
          <w:szCs w:val="28"/>
          <w:u w:val="single" w:color="auto"/>
        </w:rPr>
        <w:t>www.ccgp.gov.cn</w:t>
      </w:r>
      <w:r>
        <w:rPr>
          <w:rFonts w:hint="eastAsia" w:ascii="宋体" w:hAnsi="宋体" w:eastAsia="宋体" w:cs="宋体"/>
          <w:color w:val="0000FF"/>
          <w:spacing w:val="-22"/>
          <w:sz w:val="28"/>
          <w:szCs w:val="28"/>
          <w:u w:val="single" w:color="auto"/>
        </w:rPr>
        <w:fldChar w:fldCharType="end"/>
      </w:r>
      <w:r>
        <w:rPr>
          <w:rFonts w:hint="eastAsia" w:ascii="宋体" w:hAnsi="宋体" w:eastAsia="宋体" w:cs="宋体"/>
          <w:spacing w:val="-22"/>
          <w:sz w:val="28"/>
          <w:szCs w:val="28"/>
        </w:rPr>
        <w:t>)。</w:t>
      </w:r>
    </w:p>
    <w:p w14:paraId="24DDA0D0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59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2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宋体" w:hAnsi="宋体" w:eastAsia="宋体" w:cs="宋体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合《中华人民共和国政府采购法》规定的投标人基本资格条件。</w:t>
      </w:r>
    </w:p>
    <w:p w14:paraId="0F1F345D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55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2"/>
          <w:position w:val="-2"/>
          <w:sz w:val="28"/>
          <w:szCs w:val="28"/>
        </w:rPr>
        <w:t>我方对以上承诺负全部法律责任</w:t>
      </w:r>
      <w:r>
        <w:rPr>
          <w:rFonts w:hint="eastAsia" w:ascii="宋体" w:hAnsi="宋体" w:eastAsia="宋体" w:cs="宋体"/>
          <w:spacing w:val="-2"/>
          <w:position w:val="-2"/>
          <w:sz w:val="28"/>
          <w:szCs w:val="28"/>
        </w:rPr>
        <w:t>。</w:t>
      </w:r>
    </w:p>
    <w:p w14:paraId="2E7BEB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7784009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5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特此承诺。</w:t>
      </w:r>
    </w:p>
    <w:p w14:paraId="5364538F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pacing w:val="44"/>
          <w:sz w:val="28"/>
          <w:szCs w:val="28"/>
        </w:rPr>
      </w:pPr>
    </w:p>
    <w:p w14:paraId="79C6C422"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jc w:val="righ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4"/>
          <w:sz w:val="28"/>
          <w:szCs w:val="28"/>
        </w:rPr>
        <w:t>(投标人公章)</w:t>
      </w:r>
    </w:p>
    <w:p w14:paraId="40333477">
      <w:pPr>
        <w:numPr>
          <w:ilvl w:val="0"/>
          <w:numId w:val="0"/>
        </w:numPr>
        <w:jc w:val="right"/>
        <w:rPr>
          <w:rFonts w:hint="default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spacing w:val="44"/>
          <w:kern w:val="2"/>
          <w:sz w:val="28"/>
          <w:szCs w:val="28"/>
          <w:lang w:val="en-US" w:eastAsia="en-US" w:bidi="ar-SA"/>
        </w:rPr>
        <w:t>日期:  年  月  日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汉仪菱心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菱心体简">
    <w:panose1 w:val="02010400000101010101"/>
    <w:charset w:val="86"/>
    <w:family w:val="auto"/>
    <w:pitch w:val="default"/>
    <w:sig w:usb0="00000001" w:usb1="080E0800" w:usb2="00000002" w:usb3="00000000" w:csb0="001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77117C"/>
    <w:multiLevelType w:val="singleLevel"/>
    <w:tmpl w:val="BB77117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300ace7f-820c-407c-aa8a-5bb758ec6002"/>
  </w:docVars>
  <w:rsids>
    <w:rsidRoot w:val="00000000"/>
    <w:rsid w:val="006E6810"/>
    <w:rsid w:val="0E9771DC"/>
    <w:rsid w:val="0EAB36F5"/>
    <w:rsid w:val="0FDC24AA"/>
    <w:rsid w:val="15A5287C"/>
    <w:rsid w:val="16816E45"/>
    <w:rsid w:val="1E4A1A84"/>
    <w:rsid w:val="25EC5377"/>
    <w:rsid w:val="277C52B1"/>
    <w:rsid w:val="2C66477B"/>
    <w:rsid w:val="2E0802EC"/>
    <w:rsid w:val="303A6EA0"/>
    <w:rsid w:val="337E7632"/>
    <w:rsid w:val="340053F5"/>
    <w:rsid w:val="34125129"/>
    <w:rsid w:val="35CA5CBB"/>
    <w:rsid w:val="49634005"/>
    <w:rsid w:val="4D9C6695"/>
    <w:rsid w:val="50387626"/>
    <w:rsid w:val="52BE04FE"/>
    <w:rsid w:val="5A6E407A"/>
    <w:rsid w:val="655E575B"/>
    <w:rsid w:val="6EB40DCD"/>
    <w:rsid w:val="705067E1"/>
    <w:rsid w:val="712B2DAA"/>
    <w:rsid w:val="78DE3272"/>
    <w:rsid w:val="78EF0B61"/>
    <w:rsid w:val="7A1779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5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6">
    <w:name w:val="Body Text First Indent 2"/>
    <w:basedOn w:val="5"/>
    <w:qFormat/>
    <w:uiPriority w:val="99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1061</Words>
  <Characters>1100</Characters>
  <Lines>0</Lines>
  <Paragraphs>0</Paragraphs>
  <TotalTime>0</TotalTime>
  <ScaleCrop>false</ScaleCrop>
  <LinksUpToDate>false</LinksUpToDate>
  <CharactersWithSpaces>1172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2025-08-19T03:20:25Z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476AC494B3B74BFDB7AADABE9EDEBBE4_13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