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969" w:rsidRDefault="001C5C54">
      <w:pPr>
        <w:widowControl/>
        <w:spacing w:line="360" w:lineRule="auto"/>
        <w:ind w:left="-226" w:right="-226"/>
        <w:jc w:val="center"/>
        <w:rPr>
          <w:rFonts w:ascii="仿宋" w:eastAsia="仿宋" w:hAnsi="仿宋" w:cs="仿宋"/>
          <w:sz w:val="28"/>
          <w:szCs w:val="28"/>
        </w:rPr>
      </w:pPr>
      <w:r>
        <w:rPr>
          <w:rFonts w:ascii="仿宋" w:eastAsia="仿宋" w:hAnsi="仿宋" w:cs="仿宋" w:hint="eastAsia"/>
          <w:b/>
          <w:bCs/>
          <w:sz w:val="28"/>
          <w:szCs w:val="28"/>
          <w:lang/>
        </w:rPr>
        <w:t>技术服务合同</w:t>
      </w:r>
      <w:r>
        <w:rPr>
          <w:rFonts w:ascii="仿宋" w:eastAsia="仿宋" w:hAnsi="仿宋" w:cs="仿宋" w:hint="eastAsia"/>
          <w:b/>
          <w:bCs/>
          <w:sz w:val="28"/>
          <w:szCs w:val="28"/>
          <w:lang/>
        </w:rPr>
        <w:t xml:space="preserve"> </w:t>
      </w:r>
    </w:p>
    <w:p w:rsidR="007B7969" w:rsidRDefault="001C5C54">
      <w:pPr>
        <w:widowControl/>
        <w:spacing w:line="360" w:lineRule="auto"/>
        <w:ind w:left="-226" w:right="-226" w:firstLineChars="2028" w:firstLine="5701"/>
        <w:jc w:val="left"/>
        <w:rPr>
          <w:rFonts w:ascii="仿宋" w:eastAsia="仿宋" w:hAnsi="仿宋" w:cs="仿宋"/>
          <w:sz w:val="28"/>
          <w:szCs w:val="28"/>
        </w:rPr>
      </w:pPr>
      <w:r>
        <w:rPr>
          <w:rFonts w:ascii="仿宋" w:eastAsia="仿宋" w:hAnsi="仿宋" w:cs="仿宋" w:hint="eastAsia"/>
          <w:b/>
          <w:bCs/>
          <w:sz w:val="28"/>
          <w:szCs w:val="28"/>
          <w:lang/>
        </w:rPr>
        <w:t>编号：</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 xml:space="preserve"> </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甲方：</w:t>
      </w:r>
      <w:r>
        <w:rPr>
          <w:rFonts w:ascii="仿宋" w:eastAsia="仿宋" w:hAnsi="仿宋" w:cs="仿宋" w:hint="eastAsia"/>
          <w:b/>
          <w:bCs/>
          <w:sz w:val="28"/>
          <w:szCs w:val="28"/>
          <w:lang/>
        </w:rPr>
        <w:t xml:space="preserve"> </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乙方：</w:t>
      </w:r>
    </w:p>
    <w:p w:rsidR="007B7969" w:rsidRDefault="001C5C54">
      <w:pPr>
        <w:widowControl/>
        <w:spacing w:line="360" w:lineRule="auto"/>
        <w:ind w:left="-226" w:right="-226" w:firstLineChars="200" w:firstLine="560"/>
        <w:rPr>
          <w:rFonts w:ascii="仿宋" w:eastAsia="仿宋" w:hAnsi="仿宋" w:cs="仿宋"/>
          <w:sz w:val="28"/>
          <w:szCs w:val="28"/>
        </w:rPr>
      </w:pPr>
      <w:r>
        <w:rPr>
          <w:rFonts w:ascii="仿宋" w:eastAsia="仿宋" w:hAnsi="仿宋" w:cs="仿宋" w:hint="eastAsia"/>
          <w:sz w:val="28"/>
          <w:szCs w:val="28"/>
          <w:lang/>
        </w:rPr>
        <w:t>依据《中华人民共和国民法典》规定，合同双方就乙方为甲方提供技术服务事宜，经友好协商，签订本合同。</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乙方服务的最终用户为</w:t>
      </w:r>
      <w:r>
        <w:rPr>
          <w:rFonts w:ascii="仿宋" w:eastAsia="仿宋" w:hAnsi="仿宋" w:cs="仿宋" w:hint="eastAsia"/>
          <w:sz w:val="28"/>
          <w:szCs w:val="28"/>
        </w:rPr>
        <w:t>。</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一、主要内容</w:t>
      </w:r>
    </w:p>
    <w:p w:rsidR="007B7969" w:rsidRDefault="001C5C54">
      <w:pPr>
        <w:widowControl/>
        <w:spacing w:line="360" w:lineRule="auto"/>
        <w:ind w:left="-226" w:right="-226" w:firstLineChars="200" w:firstLine="562"/>
        <w:jc w:val="left"/>
        <w:rPr>
          <w:rFonts w:ascii="仿宋" w:eastAsia="仿宋" w:hAnsi="仿宋" w:cs="仿宋" w:hint="eastAsia"/>
          <w:b/>
          <w:bCs/>
          <w:sz w:val="28"/>
          <w:szCs w:val="28"/>
          <w:lang/>
        </w:rPr>
      </w:pPr>
      <w:r>
        <w:rPr>
          <w:rFonts w:ascii="仿宋" w:eastAsia="仿宋" w:hAnsi="仿宋" w:cs="仿宋" w:hint="eastAsia"/>
          <w:b/>
          <w:bCs/>
          <w:sz w:val="28"/>
          <w:szCs w:val="28"/>
          <w:lang/>
        </w:rPr>
        <w:t>1.</w:t>
      </w:r>
      <w:r>
        <w:rPr>
          <w:rFonts w:ascii="仿宋" w:eastAsia="仿宋" w:hAnsi="仿宋" w:cs="仿宋" w:hint="eastAsia"/>
          <w:b/>
          <w:bCs/>
          <w:sz w:val="28"/>
          <w:szCs w:val="28"/>
          <w:lang/>
        </w:rPr>
        <w:t>服务内容</w:t>
      </w:r>
    </w:p>
    <w:p w:rsidR="007D0857" w:rsidRPr="007D0857" w:rsidRDefault="007D0857" w:rsidP="007D0857">
      <w:pPr>
        <w:pStyle w:val="2"/>
        <w:ind w:firstLine="560"/>
        <w:rPr>
          <w:rFonts w:ascii="仿宋" w:eastAsia="仿宋" w:hAnsi="仿宋" w:cs="仿宋"/>
          <w:sz w:val="28"/>
          <w:szCs w:val="28"/>
        </w:rPr>
      </w:pPr>
      <w:r w:rsidRPr="007D0857">
        <w:rPr>
          <w:rFonts w:ascii="仿宋" w:eastAsia="仿宋" w:hAnsi="仿宋" w:cs="仿宋" w:hint="eastAsia"/>
          <w:sz w:val="28"/>
          <w:szCs w:val="28"/>
        </w:rPr>
        <w:t>详见招标内容</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2.</w:t>
      </w:r>
      <w:r>
        <w:rPr>
          <w:rFonts w:ascii="仿宋" w:eastAsia="仿宋" w:hAnsi="仿宋" w:cs="仿宋" w:hint="eastAsia"/>
          <w:b/>
          <w:bCs/>
          <w:sz w:val="28"/>
          <w:szCs w:val="28"/>
          <w:lang/>
        </w:rPr>
        <w:t>合同金额</w:t>
      </w:r>
      <w:r>
        <w:rPr>
          <w:rFonts w:ascii="仿宋" w:eastAsia="仿宋" w:hAnsi="仿宋" w:cs="仿宋" w:hint="eastAsia"/>
          <w:b/>
          <w:bCs/>
          <w:sz w:val="28"/>
          <w:szCs w:val="28"/>
          <w:lang/>
        </w:rPr>
        <w:t xml:space="preserve"> </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乙方为甲方提供本合同所涉服务，合同总金额为</w:t>
      </w:r>
      <w:r>
        <w:rPr>
          <w:rFonts w:ascii="仿宋" w:eastAsia="仿宋" w:hAnsi="仿宋" w:cs="仿宋" w:hint="eastAsia"/>
          <w:sz w:val="28"/>
          <w:szCs w:val="28"/>
          <w:u w:val="single"/>
        </w:rPr>
        <w:t>￥</w:t>
      </w:r>
      <w:r w:rsidR="007D0857">
        <w:rPr>
          <w:rFonts w:ascii="仿宋" w:eastAsia="仿宋" w:hAnsi="仿宋" w:cs="仿宋" w:hint="eastAsia"/>
          <w:sz w:val="28"/>
          <w:szCs w:val="28"/>
          <w:u w:val="single"/>
        </w:rPr>
        <w:t xml:space="preserve">     </w:t>
      </w:r>
      <w:r>
        <w:rPr>
          <w:rFonts w:ascii="仿宋" w:eastAsia="仿宋" w:hAnsi="仿宋" w:cs="仿宋" w:hint="eastAsia"/>
          <w:sz w:val="28"/>
          <w:szCs w:val="28"/>
          <w:u w:val="single"/>
        </w:rPr>
        <w:t>元</w:t>
      </w:r>
      <w:r>
        <w:rPr>
          <w:rFonts w:ascii="仿宋" w:eastAsia="仿宋" w:hAnsi="仿宋" w:cs="仿宋" w:hint="eastAsia"/>
          <w:sz w:val="28"/>
          <w:szCs w:val="28"/>
        </w:rPr>
        <w:t>，大写</w:t>
      </w:r>
      <w:r w:rsidR="007D0857">
        <w:rPr>
          <w:rFonts w:ascii="仿宋" w:eastAsia="仿宋" w:hAnsi="仿宋" w:cs="仿宋" w:hint="eastAsia"/>
          <w:sz w:val="28"/>
          <w:szCs w:val="28"/>
          <w:u w:val="single"/>
        </w:rPr>
        <w:t xml:space="preserve">  </w:t>
      </w:r>
      <w:r>
        <w:rPr>
          <w:rFonts w:ascii="仿宋" w:eastAsia="仿宋" w:hAnsi="仿宋" w:cs="仿宋" w:hint="eastAsia"/>
          <w:sz w:val="28"/>
          <w:szCs w:val="28"/>
          <w:u w:val="single"/>
        </w:rPr>
        <w:t>元整</w:t>
      </w:r>
      <w:r>
        <w:rPr>
          <w:rFonts w:ascii="仿宋" w:eastAsia="仿宋" w:hAnsi="仿宋" w:cs="仿宋" w:hint="eastAsia"/>
          <w:sz w:val="28"/>
          <w:szCs w:val="28"/>
        </w:rPr>
        <w:t>。以上为含税金额。</w:t>
      </w:r>
      <w:r>
        <w:rPr>
          <w:rFonts w:ascii="仿宋" w:eastAsia="仿宋" w:hAnsi="仿宋" w:cs="仿宋" w:hint="eastAsia"/>
          <w:sz w:val="28"/>
          <w:szCs w:val="28"/>
        </w:rPr>
        <w:t xml:space="preserve"> </w:t>
      </w:r>
    </w:p>
    <w:p w:rsidR="007B7969" w:rsidRDefault="001C5C54">
      <w:pPr>
        <w:pStyle w:val="a9"/>
        <w:widowControl/>
        <w:autoSpaceDE w:val="0"/>
        <w:spacing w:line="360" w:lineRule="auto"/>
        <w:ind w:left="-226" w:right="-226" w:firstLineChars="190" w:firstLine="534"/>
        <w:rPr>
          <w:rFonts w:ascii="仿宋" w:eastAsia="仿宋" w:hAnsi="仿宋" w:cs="仿宋"/>
          <w:sz w:val="28"/>
          <w:szCs w:val="28"/>
        </w:rPr>
      </w:pPr>
      <w:r>
        <w:rPr>
          <w:rFonts w:ascii="仿宋" w:eastAsia="仿宋" w:hAnsi="仿宋" w:cs="仿宋" w:hint="eastAsia"/>
          <w:b/>
          <w:bCs/>
          <w:sz w:val="28"/>
          <w:szCs w:val="28"/>
        </w:rPr>
        <w:t>3.</w:t>
      </w:r>
      <w:r>
        <w:rPr>
          <w:rFonts w:ascii="仿宋" w:eastAsia="仿宋" w:hAnsi="仿宋" w:cs="仿宋" w:hint="eastAsia"/>
          <w:b/>
          <w:bCs/>
          <w:sz w:val="28"/>
          <w:szCs w:val="28"/>
        </w:rPr>
        <w:t>合同期限</w:t>
      </w:r>
    </w:p>
    <w:p w:rsidR="007B7969" w:rsidRDefault="001C5C54">
      <w:pPr>
        <w:widowControl/>
        <w:spacing w:line="360" w:lineRule="auto"/>
        <w:ind w:left="-226" w:right="-226" w:firstLineChars="200" w:firstLine="560"/>
        <w:jc w:val="left"/>
        <w:rPr>
          <w:rFonts w:ascii="仿宋" w:eastAsia="仿宋" w:hAnsi="仿宋" w:cs="仿宋"/>
          <w:sz w:val="28"/>
          <w:szCs w:val="28"/>
        </w:rPr>
      </w:pPr>
      <w:r>
        <w:rPr>
          <w:rFonts w:ascii="仿宋" w:eastAsia="仿宋" w:hAnsi="仿宋" w:cs="仿宋" w:hint="eastAsia"/>
          <w:sz w:val="28"/>
          <w:szCs w:val="28"/>
          <w:lang/>
        </w:rPr>
        <w:t>本合同服务期自</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年</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月</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日起，至</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年</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月</w:t>
      </w:r>
      <w:r w:rsidR="007D0857">
        <w:rPr>
          <w:rFonts w:ascii="仿宋" w:eastAsia="仿宋" w:hAnsi="仿宋" w:cs="仿宋" w:hint="eastAsia"/>
          <w:sz w:val="28"/>
          <w:szCs w:val="28"/>
          <w:lang/>
        </w:rPr>
        <w:t xml:space="preserve">  </w:t>
      </w:r>
      <w:r>
        <w:rPr>
          <w:rFonts w:ascii="仿宋" w:eastAsia="仿宋" w:hAnsi="仿宋" w:cs="仿宋" w:hint="eastAsia"/>
          <w:sz w:val="28"/>
          <w:szCs w:val="28"/>
          <w:lang/>
        </w:rPr>
        <w:t>日止。</w:t>
      </w:r>
      <w:r>
        <w:rPr>
          <w:rFonts w:ascii="仿宋" w:eastAsia="仿宋" w:hAnsi="仿宋" w:cs="仿宋" w:hint="eastAsia"/>
          <w:sz w:val="28"/>
          <w:szCs w:val="28"/>
          <w:lang/>
        </w:rPr>
        <w:t xml:space="preserve"> </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三、合同付款</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甲方以</w:t>
      </w:r>
      <w:r w:rsidR="007D0857">
        <w:rPr>
          <w:rFonts w:ascii="仿宋" w:eastAsia="仿宋" w:hAnsi="仿宋" w:cs="仿宋" w:hint="eastAsia"/>
          <w:sz w:val="28"/>
          <w:szCs w:val="28"/>
          <w:u w:val="single"/>
        </w:rPr>
        <w:t xml:space="preserve">             </w:t>
      </w:r>
      <w:r>
        <w:rPr>
          <w:rFonts w:ascii="仿宋" w:eastAsia="仿宋" w:hAnsi="仿宋" w:cs="仿宋" w:hint="eastAsia"/>
          <w:sz w:val="28"/>
          <w:szCs w:val="28"/>
        </w:rPr>
        <w:t>方式，向乙方支付合同款项。</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甲方以银行转账方式支付本合同相关款项的，乙方收款账户信息为：</w:t>
      </w:r>
    </w:p>
    <w:p w:rsidR="007D0857" w:rsidRDefault="001C5C54">
      <w:pPr>
        <w:pStyle w:val="a9"/>
        <w:widowControl/>
        <w:autoSpaceDE w:val="0"/>
        <w:spacing w:line="360" w:lineRule="auto"/>
        <w:ind w:left="-226" w:right="-226" w:firstLineChars="390" w:firstLine="1092"/>
        <w:rPr>
          <w:rFonts w:ascii="仿宋" w:eastAsia="仿宋" w:hAnsi="仿宋" w:cs="仿宋" w:hint="eastAsia"/>
          <w:sz w:val="28"/>
          <w:szCs w:val="28"/>
        </w:rPr>
      </w:pPr>
      <w:r>
        <w:rPr>
          <w:rFonts w:ascii="仿宋" w:eastAsia="仿宋" w:hAnsi="仿宋" w:cs="仿宋" w:hint="eastAsia"/>
          <w:sz w:val="28"/>
          <w:szCs w:val="28"/>
        </w:rPr>
        <w:t>户</w:t>
      </w:r>
      <w:r>
        <w:rPr>
          <w:rFonts w:ascii="仿宋" w:eastAsia="仿宋" w:hAnsi="仿宋" w:cs="仿宋" w:hint="eastAsia"/>
          <w:sz w:val="28"/>
          <w:szCs w:val="28"/>
        </w:rPr>
        <w:t xml:space="preserve"> </w:t>
      </w:r>
      <w:r>
        <w:rPr>
          <w:rFonts w:ascii="仿宋" w:eastAsia="仿宋" w:hAnsi="仿宋" w:cs="仿宋" w:hint="eastAsia"/>
          <w:sz w:val="28"/>
          <w:szCs w:val="28"/>
        </w:rPr>
        <w:t>名：</w:t>
      </w:r>
    </w:p>
    <w:p w:rsidR="007D0857" w:rsidRDefault="001C5C54">
      <w:pPr>
        <w:pStyle w:val="a9"/>
        <w:widowControl/>
        <w:autoSpaceDE w:val="0"/>
        <w:spacing w:line="360" w:lineRule="auto"/>
        <w:ind w:left="-226" w:right="-226" w:firstLineChars="390" w:firstLine="1092"/>
        <w:rPr>
          <w:rFonts w:ascii="仿宋" w:eastAsia="仿宋" w:hAnsi="仿宋" w:cs="仿宋" w:hint="eastAsia"/>
          <w:sz w:val="28"/>
          <w:szCs w:val="28"/>
        </w:rPr>
      </w:pPr>
      <w:r>
        <w:rPr>
          <w:rFonts w:ascii="仿宋" w:eastAsia="仿宋" w:hAnsi="仿宋" w:cs="仿宋" w:hint="eastAsia"/>
          <w:sz w:val="28"/>
          <w:szCs w:val="28"/>
        </w:rPr>
        <w:t>开户行：</w:t>
      </w:r>
    </w:p>
    <w:p w:rsidR="007B7969" w:rsidRDefault="001C5C54">
      <w:pPr>
        <w:pStyle w:val="a9"/>
        <w:widowControl/>
        <w:autoSpaceDE w:val="0"/>
        <w:spacing w:line="360" w:lineRule="auto"/>
        <w:ind w:left="-226" w:right="-226" w:firstLineChars="390" w:firstLine="1092"/>
        <w:rPr>
          <w:rFonts w:ascii="仿宋" w:eastAsia="仿宋" w:hAnsi="仿宋" w:cs="仿宋"/>
          <w:sz w:val="28"/>
          <w:szCs w:val="28"/>
        </w:rPr>
      </w:pPr>
      <w:r>
        <w:rPr>
          <w:rFonts w:ascii="仿宋" w:eastAsia="仿宋" w:hAnsi="仿宋" w:cs="仿宋" w:hint="eastAsia"/>
          <w:sz w:val="28"/>
          <w:szCs w:val="28"/>
        </w:rPr>
        <w:t>帐</w:t>
      </w:r>
      <w:r>
        <w:rPr>
          <w:rFonts w:ascii="仿宋" w:eastAsia="仿宋" w:hAnsi="仿宋" w:cs="仿宋" w:hint="eastAsia"/>
          <w:sz w:val="28"/>
          <w:szCs w:val="28"/>
        </w:rPr>
        <w:t xml:space="preserve"> </w:t>
      </w:r>
      <w:r>
        <w:rPr>
          <w:rFonts w:ascii="仿宋" w:eastAsia="仿宋" w:hAnsi="仿宋" w:cs="仿宋" w:hint="eastAsia"/>
          <w:sz w:val="28"/>
          <w:szCs w:val="28"/>
        </w:rPr>
        <w:t>号：</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甲方的开票信息如下：</w:t>
      </w:r>
    </w:p>
    <w:p w:rsidR="007D0857" w:rsidRDefault="001C5C54">
      <w:pPr>
        <w:pStyle w:val="a9"/>
        <w:widowControl/>
        <w:autoSpaceDE w:val="0"/>
        <w:spacing w:line="360" w:lineRule="auto"/>
        <w:ind w:right="-226" w:firstLineChars="300" w:firstLine="840"/>
        <w:rPr>
          <w:rFonts w:ascii="仿宋" w:eastAsia="仿宋" w:hAnsi="仿宋" w:cs="仿宋" w:hint="eastAsia"/>
          <w:sz w:val="28"/>
          <w:szCs w:val="28"/>
        </w:rPr>
      </w:pPr>
      <w:r>
        <w:rPr>
          <w:rFonts w:ascii="仿宋" w:eastAsia="仿宋" w:hAnsi="仿宋" w:cs="仿宋" w:hint="eastAsia"/>
          <w:sz w:val="28"/>
          <w:szCs w:val="28"/>
        </w:rPr>
        <w:t>单位名称：</w:t>
      </w:r>
    </w:p>
    <w:p w:rsidR="007D0857" w:rsidRDefault="001C5C54">
      <w:pPr>
        <w:pStyle w:val="a9"/>
        <w:widowControl/>
        <w:autoSpaceDE w:val="0"/>
        <w:spacing w:line="360" w:lineRule="auto"/>
        <w:ind w:right="-226" w:firstLineChars="300" w:firstLine="840"/>
        <w:rPr>
          <w:rFonts w:ascii="仿宋" w:eastAsia="仿宋" w:hAnsi="仿宋" w:cs="仿宋" w:hint="eastAsia"/>
          <w:sz w:val="28"/>
          <w:szCs w:val="28"/>
        </w:rPr>
      </w:pPr>
      <w:r>
        <w:rPr>
          <w:rFonts w:ascii="仿宋" w:eastAsia="仿宋" w:hAnsi="仿宋" w:cs="仿宋" w:hint="eastAsia"/>
          <w:sz w:val="28"/>
          <w:szCs w:val="28"/>
        </w:rPr>
        <w:lastRenderedPageBreak/>
        <w:t>纳税人识别号：</w:t>
      </w:r>
    </w:p>
    <w:p w:rsidR="007D0857" w:rsidRDefault="001C5C54">
      <w:pPr>
        <w:pStyle w:val="a9"/>
        <w:widowControl/>
        <w:autoSpaceDE w:val="0"/>
        <w:spacing w:line="360" w:lineRule="auto"/>
        <w:ind w:right="-226" w:firstLineChars="300" w:firstLine="840"/>
        <w:rPr>
          <w:rFonts w:ascii="仿宋" w:eastAsia="仿宋" w:hAnsi="仿宋" w:cs="仿宋" w:hint="eastAsia"/>
          <w:sz w:val="28"/>
          <w:szCs w:val="28"/>
        </w:rPr>
      </w:pPr>
      <w:r>
        <w:rPr>
          <w:rFonts w:ascii="仿宋" w:eastAsia="仿宋" w:hAnsi="仿宋" w:cs="仿宋" w:hint="eastAsia"/>
          <w:sz w:val="28"/>
          <w:szCs w:val="28"/>
        </w:rPr>
        <w:t>地址：</w:t>
      </w:r>
    </w:p>
    <w:p w:rsidR="007B7969" w:rsidRDefault="001C5C54" w:rsidP="007D0857">
      <w:pPr>
        <w:pStyle w:val="a9"/>
        <w:widowControl/>
        <w:autoSpaceDE w:val="0"/>
        <w:spacing w:line="360" w:lineRule="auto"/>
        <w:ind w:right="-226" w:firstLineChars="300" w:firstLine="840"/>
        <w:rPr>
          <w:del w:id="0" w:author="繁华" w:date="2025-03-05T16:22:00Z"/>
          <w:rFonts w:ascii="仿宋" w:eastAsia="仿宋" w:hAnsi="仿宋" w:cs="仿宋"/>
          <w:sz w:val="28"/>
          <w:szCs w:val="28"/>
        </w:rPr>
      </w:pPr>
      <w:r>
        <w:rPr>
          <w:rFonts w:ascii="仿宋" w:eastAsia="仿宋" w:hAnsi="仿宋" w:cs="仿宋" w:hint="eastAsia"/>
          <w:sz w:val="28"/>
          <w:szCs w:val="28"/>
        </w:rPr>
        <w:t>帐号：</w:t>
      </w:r>
    </w:p>
    <w:p w:rsidR="007B7969" w:rsidRDefault="001C5C54">
      <w:pPr>
        <w:pStyle w:val="a9"/>
        <w:widowControl/>
        <w:autoSpaceDE w:val="0"/>
        <w:spacing w:line="360" w:lineRule="auto"/>
        <w:ind w:right="-226" w:firstLineChars="300" w:firstLine="840"/>
        <w:rPr>
          <w:rFonts w:ascii="仿宋" w:eastAsia="仿宋" w:hAnsi="仿宋" w:cs="仿宋"/>
          <w:sz w:val="28"/>
          <w:szCs w:val="28"/>
        </w:rPr>
      </w:pPr>
      <w:r>
        <w:rPr>
          <w:rFonts w:ascii="仿宋" w:eastAsia="仿宋" w:hAnsi="仿宋" w:cs="仿宋" w:hint="eastAsia"/>
          <w:sz w:val="28"/>
          <w:szCs w:val="28"/>
        </w:rPr>
        <w:t>开户银行：</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付款计划：</w:t>
      </w:r>
    </w:p>
    <w:tbl>
      <w:tblPr>
        <w:tblW w:w="9244" w:type="dxa"/>
        <w:tblInd w:w="33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Change w:id="1" w:author="繁华" w:date="2025-03-03T11:22:00Z">
          <w:tblPr>
            <w:tblW w:w="9244" w:type="dxa"/>
            <w:tblInd w:w="33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PrChange>
      </w:tblPr>
      <w:tblGrid>
        <w:gridCol w:w="876"/>
        <w:gridCol w:w="5080"/>
        <w:gridCol w:w="3288"/>
        <w:tblGridChange w:id="2">
          <w:tblGrid>
            <w:gridCol w:w="876"/>
            <w:gridCol w:w="4868"/>
            <w:gridCol w:w="3500"/>
          </w:tblGrid>
        </w:tblGridChange>
      </w:tblGrid>
      <w:tr w:rsidR="007B7969" w:rsidTr="007B7969">
        <w:trPr>
          <w:trHeight w:val="446"/>
          <w:trPrChange w:id="3" w:author="繁华" w:date="2025-03-03T11:22:00Z">
            <w:trPr>
              <w:trHeight w:val="446"/>
            </w:trPr>
          </w:trPrChange>
        </w:trPr>
        <w:tc>
          <w:tcPr>
            <w:tcW w:w="0" w:type="auto"/>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Change w:id="4" w:author="繁华" w:date="2025-03-03T11:22:00Z">
              <w:tcPr>
                <w:tcW w:w="0" w:type="auto"/>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
            </w:tcPrChange>
          </w:tcPr>
          <w:p w:rsidR="007B7969" w:rsidRDefault="001C5C54">
            <w:pPr>
              <w:widowControl/>
              <w:autoSpaceDE w:val="0"/>
              <w:spacing w:line="360" w:lineRule="auto"/>
              <w:jc w:val="center"/>
              <w:rPr>
                <w:rFonts w:ascii="仿宋" w:eastAsia="仿宋" w:hAnsi="仿宋" w:cs="仿宋"/>
                <w:color w:val="212529"/>
                <w:sz w:val="24"/>
                <w:szCs w:val="24"/>
                <w:lang/>
              </w:rPr>
            </w:pPr>
            <w:r>
              <w:rPr>
                <w:rFonts w:ascii="仿宋" w:eastAsia="仿宋" w:hAnsi="仿宋" w:cs="仿宋" w:hint="eastAsia"/>
                <w:color w:val="212529"/>
                <w:sz w:val="24"/>
                <w:szCs w:val="24"/>
                <w:lang/>
              </w:rPr>
              <w:t>款期数</w:t>
            </w:r>
          </w:p>
        </w:tc>
        <w:tc>
          <w:tcPr>
            <w:tcW w:w="5080" w:type="dxa"/>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Change w:id="5" w:author="繁华" w:date="2025-03-03T11:22:00Z">
              <w:tcPr>
                <w:tcW w:w="4868" w:type="dxa"/>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
            </w:tcPrChange>
          </w:tcPr>
          <w:p w:rsidR="007B7969" w:rsidRDefault="001C5C54">
            <w:pPr>
              <w:widowControl/>
              <w:autoSpaceDE w:val="0"/>
              <w:spacing w:line="360" w:lineRule="auto"/>
              <w:jc w:val="center"/>
              <w:rPr>
                <w:rFonts w:ascii="仿宋" w:eastAsia="仿宋" w:hAnsi="仿宋" w:cs="仿宋"/>
                <w:color w:val="212529"/>
                <w:sz w:val="24"/>
                <w:szCs w:val="24"/>
                <w:lang/>
              </w:rPr>
            </w:pPr>
            <w:r>
              <w:rPr>
                <w:rFonts w:ascii="仿宋" w:eastAsia="仿宋" w:hAnsi="仿宋" w:cs="仿宋" w:hint="eastAsia"/>
                <w:color w:val="212529"/>
                <w:sz w:val="24"/>
                <w:szCs w:val="24"/>
                <w:lang/>
              </w:rPr>
              <w:t>付款条件</w:t>
            </w:r>
          </w:p>
        </w:tc>
        <w:tc>
          <w:tcPr>
            <w:tcW w:w="3288" w:type="dxa"/>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Change w:id="6" w:author="繁华" w:date="2025-03-03T11:22:00Z">
              <w:tcPr>
                <w:tcW w:w="3500" w:type="dxa"/>
                <w:tcBorders>
                  <w:top w:val="single" w:sz="6" w:space="0" w:color="000000"/>
                  <w:left w:val="single" w:sz="6" w:space="0" w:color="000000"/>
                  <w:bottom w:val="single" w:sz="6" w:space="0" w:color="000000"/>
                  <w:right w:val="single" w:sz="6" w:space="0" w:color="000000"/>
                </w:tcBorders>
                <w:shd w:val="clear" w:color="auto" w:fill="DCE6F2" w:themeFill="accent1" w:themeFillTint="32"/>
                <w:vAlign w:val="center"/>
              </w:tcPr>
            </w:tcPrChange>
          </w:tcPr>
          <w:p w:rsidR="007B7969" w:rsidRDefault="001C5C54">
            <w:pPr>
              <w:widowControl/>
              <w:autoSpaceDE w:val="0"/>
              <w:spacing w:line="360" w:lineRule="auto"/>
              <w:jc w:val="center"/>
              <w:rPr>
                <w:rFonts w:ascii="仿宋" w:eastAsia="仿宋" w:hAnsi="仿宋" w:cs="仿宋"/>
                <w:color w:val="212529"/>
                <w:sz w:val="24"/>
                <w:szCs w:val="24"/>
                <w:lang/>
              </w:rPr>
            </w:pPr>
            <w:r>
              <w:rPr>
                <w:rFonts w:ascii="仿宋" w:eastAsia="仿宋" w:hAnsi="仿宋" w:cs="仿宋" w:hint="eastAsia"/>
                <w:color w:val="212529"/>
                <w:sz w:val="24"/>
                <w:szCs w:val="24"/>
                <w:lang/>
              </w:rPr>
              <w:t>当期付款金额（单位：元）</w:t>
            </w:r>
          </w:p>
        </w:tc>
      </w:tr>
      <w:tr w:rsidR="007B7969" w:rsidTr="007B7969">
        <w:trPr>
          <w:trHeight w:val="611"/>
          <w:trPrChange w:id="7" w:author="繁华" w:date="2025-03-03T11:22:00Z">
            <w:trPr>
              <w:trHeight w:val="611"/>
            </w:trPr>
          </w:trPrChange>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Change w:id="8" w:author="繁华" w:date="2025-03-03T11:22:00Z">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1C5C54">
            <w:pPr>
              <w:widowControl/>
              <w:autoSpaceDE w:val="0"/>
              <w:spacing w:line="360" w:lineRule="auto"/>
              <w:jc w:val="center"/>
              <w:rPr>
                <w:rFonts w:ascii="仿宋" w:eastAsia="仿宋" w:hAnsi="仿宋" w:cs="仿宋"/>
                <w:color w:val="212529"/>
                <w:sz w:val="24"/>
                <w:szCs w:val="24"/>
              </w:rPr>
            </w:pPr>
            <w:r>
              <w:rPr>
                <w:rFonts w:ascii="仿宋" w:eastAsia="仿宋" w:hAnsi="仿宋" w:cs="仿宋" w:hint="eastAsia"/>
                <w:color w:val="212529"/>
                <w:sz w:val="24"/>
                <w:szCs w:val="24"/>
                <w:lang/>
              </w:rPr>
              <w:t>1</w:t>
            </w:r>
          </w:p>
        </w:tc>
        <w:tc>
          <w:tcPr>
            <w:tcW w:w="5080" w:type="dxa"/>
            <w:tcBorders>
              <w:top w:val="single" w:sz="6" w:space="0" w:color="000000"/>
              <w:left w:val="single" w:sz="6" w:space="0" w:color="000000"/>
              <w:bottom w:val="single" w:sz="6" w:space="0" w:color="000000"/>
              <w:right w:val="single" w:sz="6" w:space="0" w:color="000000"/>
            </w:tcBorders>
            <w:shd w:val="clear" w:color="auto" w:fill="auto"/>
            <w:vAlign w:val="center"/>
            <w:tcPrChange w:id="9" w:author="繁华" w:date="2025-03-03T11:22:00Z">
              <w:tcPr>
                <w:tcW w:w="4868" w:type="dxa"/>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7B7969">
            <w:pPr>
              <w:widowControl/>
              <w:autoSpaceDE w:val="0"/>
              <w:spacing w:line="360" w:lineRule="auto"/>
              <w:jc w:val="left"/>
              <w:rPr>
                <w:rFonts w:ascii="仿宋" w:eastAsia="仿宋" w:hAnsi="仿宋" w:cs="仿宋"/>
                <w:color w:val="212529"/>
                <w:sz w:val="24"/>
                <w:szCs w:val="24"/>
              </w:rPr>
            </w:pPr>
          </w:p>
        </w:tc>
        <w:tc>
          <w:tcPr>
            <w:tcW w:w="3288" w:type="dxa"/>
            <w:tcBorders>
              <w:top w:val="single" w:sz="6" w:space="0" w:color="000000"/>
              <w:left w:val="single" w:sz="6" w:space="0" w:color="000000"/>
              <w:bottom w:val="single" w:sz="6" w:space="0" w:color="000000"/>
              <w:right w:val="single" w:sz="6" w:space="0" w:color="000000"/>
            </w:tcBorders>
            <w:shd w:val="clear" w:color="auto" w:fill="auto"/>
            <w:vAlign w:val="center"/>
            <w:tcPrChange w:id="10" w:author="繁华" w:date="2025-03-03T11:22:00Z">
              <w:tcPr>
                <w:tcW w:w="3500" w:type="dxa"/>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7B7969">
            <w:pPr>
              <w:widowControl/>
              <w:autoSpaceDE w:val="0"/>
              <w:spacing w:line="360" w:lineRule="auto"/>
              <w:jc w:val="center"/>
              <w:rPr>
                <w:rFonts w:ascii="仿宋" w:eastAsia="仿宋" w:hAnsi="仿宋" w:cs="仿宋"/>
                <w:color w:val="212529"/>
                <w:sz w:val="24"/>
                <w:szCs w:val="24"/>
              </w:rPr>
            </w:pPr>
          </w:p>
        </w:tc>
      </w:tr>
      <w:tr w:rsidR="007B7969" w:rsidTr="007B7969">
        <w:trPr>
          <w:trHeight w:val="611"/>
          <w:ins w:id="11" w:author="繁华" w:date="2025-03-03T11:14:00Z"/>
          <w:trPrChange w:id="12" w:author="繁华" w:date="2025-03-03T11:22:00Z">
            <w:trPr>
              <w:trHeight w:val="611"/>
            </w:trPr>
          </w:trPrChange>
        </w:trPr>
        <w:tc>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Change w:id="13" w:author="繁华" w:date="2025-03-03T11:22:00Z">
              <w:tcPr>
                <w:tcW w:w="0" w:type="auto"/>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1C5C54">
            <w:pPr>
              <w:widowControl/>
              <w:autoSpaceDE w:val="0"/>
              <w:spacing w:line="360" w:lineRule="auto"/>
              <w:jc w:val="center"/>
              <w:rPr>
                <w:ins w:id="14" w:author="繁华" w:date="2025-03-03T11:14:00Z"/>
                <w:rFonts w:ascii="仿宋" w:eastAsia="仿宋" w:hAnsi="仿宋" w:cs="仿宋"/>
                <w:color w:val="212529"/>
                <w:sz w:val="24"/>
                <w:szCs w:val="24"/>
                <w:lang/>
              </w:rPr>
            </w:pPr>
            <w:ins w:id="15" w:author="繁华" w:date="2025-03-03T11:20:00Z">
              <w:r>
                <w:rPr>
                  <w:rFonts w:ascii="仿宋" w:eastAsia="仿宋" w:hAnsi="仿宋" w:cs="仿宋" w:hint="eastAsia"/>
                  <w:color w:val="212529"/>
                  <w:sz w:val="24"/>
                  <w:szCs w:val="24"/>
                  <w:lang/>
                </w:rPr>
                <w:t>2</w:t>
              </w:r>
            </w:ins>
          </w:p>
        </w:tc>
        <w:tc>
          <w:tcPr>
            <w:tcW w:w="5080" w:type="dxa"/>
            <w:tcBorders>
              <w:top w:val="single" w:sz="6" w:space="0" w:color="000000"/>
              <w:left w:val="single" w:sz="6" w:space="0" w:color="000000"/>
              <w:bottom w:val="single" w:sz="6" w:space="0" w:color="000000"/>
              <w:right w:val="single" w:sz="6" w:space="0" w:color="000000"/>
            </w:tcBorders>
            <w:shd w:val="clear" w:color="auto" w:fill="auto"/>
            <w:vAlign w:val="center"/>
            <w:tcPrChange w:id="16" w:author="繁华" w:date="2025-03-03T11:22:00Z">
              <w:tcPr>
                <w:tcW w:w="4868" w:type="dxa"/>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7B7969" w:rsidP="007D0857">
            <w:pPr>
              <w:widowControl/>
              <w:autoSpaceDE w:val="0"/>
              <w:spacing w:line="360" w:lineRule="auto"/>
              <w:jc w:val="left"/>
              <w:rPr>
                <w:ins w:id="17" w:author="繁华" w:date="2025-03-03T11:14:00Z"/>
                <w:rFonts w:ascii="仿宋" w:eastAsia="仿宋" w:hAnsi="仿宋" w:cs="仿宋"/>
                <w:color w:val="212529"/>
                <w:sz w:val="24"/>
                <w:szCs w:val="24"/>
                <w:lang/>
              </w:rPr>
            </w:pPr>
          </w:p>
        </w:tc>
        <w:tc>
          <w:tcPr>
            <w:tcW w:w="3288" w:type="dxa"/>
            <w:tcBorders>
              <w:top w:val="single" w:sz="6" w:space="0" w:color="000000"/>
              <w:left w:val="single" w:sz="6" w:space="0" w:color="000000"/>
              <w:bottom w:val="single" w:sz="6" w:space="0" w:color="000000"/>
              <w:right w:val="single" w:sz="6" w:space="0" w:color="000000"/>
            </w:tcBorders>
            <w:shd w:val="clear" w:color="auto" w:fill="auto"/>
            <w:vAlign w:val="center"/>
            <w:tcPrChange w:id="18" w:author="繁华" w:date="2025-03-03T11:22:00Z">
              <w:tcPr>
                <w:tcW w:w="3500" w:type="dxa"/>
                <w:tcBorders>
                  <w:top w:val="single" w:sz="6" w:space="0" w:color="000000"/>
                  <w:left w:val="single" w:sz="6" w:space="0" w:color="000000"/>
                  <w:bottom w:val="single" w:sz="6" w:space="0" w:color="000000"/>
                  <w:right w:val="single" w:sz="6" w:space="0" w:color="000000"/>
                </w:tcBorders>
                <w:shd w:val="clear" w:color="auto" w:fill="auto"/>
                <w:vAlign w:val="center"/>
              </w:tcPr>
            </w:tcPrChange>
          </w:tcPr>
          <w:p w:rsidR="007B7969" w:rsidRDefault="007B7969">
            <w:pPr>
              <w:widowControl/>
              <w:autoSpaceDE w:val="0"/>
              <w:spacing w:line="360" w:lineRule="auto"/>
              <w:jc w:val="center"/>
              <w:rPr>
                <w:ins w:id="19" w:author="繁华" w:date="2025-03-03T11:14:00Z"/>
                <w:rFonts w:ascii="仿宋" w:eastAsia="仿宋" w:hAnsi="仿宋" w:cs="仿宋"/>
                <w:color w:val="212529"/>
                <w:sz w:val="24"/>
                <w:szCs w:val="24"/>
                <w:lang/>
              </w:rPr>
            </w:pPr>
          </w:p>
        </w:tc>
      </w:tr>
    </w:tbl>
    <w:p w:rsidR="007B7969" w:rsidRDefault="001C5C54" w:rsidP="007D0857">
      <w:pPr>
        <w:pStyle w:val="20"/>
        <w:widowControl/>
        <w:autoSpaceDE w:val="0"/>
        <w:spacing w:afterAutospacing="0" w:line="360" w:lineRule="auto"/>
        <w:ind w:left="-225" w:right="-226" w:firstLineChars="200" w:firstLine="562"/>
        <w:rPr>
          <w:rFonts w:ascii="仿宋" w:eastAsia="仿宋" w:hAnsi="仿宋" w:cs="仿宋" w:hint="default"/>
          <w:sz w:val="28"/>
          <w:szCs w:val="28"/>
        </w:rPr>
      </w:pPr>
      <w:r>
        <w:rPr>
          <w:rFonts w:ascii="仿宋" w:eastAsia="仿宋" w:hAnsi="仿宋" w:cs="仿宋"/>
          <w:bCs/>
          <w:sz w:val="28"/>
          <w:szCs w:val="28"/>
        </w:rPr>
        <w:t xml:space="preserve"> </w:t>
      </w:r>
      <w:r>
        <w:rPr>
          <w:rFonts w:ascii="仿宋" w:eastAsia="仿宋" w:hAnsi="仿宋" w:cs="仿宋"/>
          <w:bCs/>
          <w:sz w:val="28"/>
          <w:szCs w:val="28"/>
          <w:lang/>
        </w:rPr>
        <w:t>四、送达条款</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甲乙双方的下述信息作为送达信息，用于接收本合同所涉及的各类纸质或电子数据通知、信函、文件，以及人民法院、仲裁委员会发送的相关法律文书。</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1.</w:t>
      </w:r>
      <w:r>
        <w:rPr>
          <w:rFonts w:ascii="仿宋" w:eastAsia="仿宋" w:hAnsi="仿宋" w:cs="仿宋" w:hint="eastAsia"/>
          <w:b/>
          <w:bCs/>
          <w:sz w:val="28"/>
          <w:szCs w:val="28"/>
          <w:lang/>
        </w:rPr>
        <w:t>甲方送达信息</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收件人：</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邮寄地址：</w:t>
      </w:r>
    </w:p>
    <w:p w:rsidR="007B7969" w:rsidRDefault="001C5C54" w:rsidP="007D0857">
      <w:pPr>
        <w:pStyle w:val="a6"/>
        <w:spacing w:before="130" w:line="429" w:lineRule="auto"/>
        <w:ind w:right="4457" w:firstLineChars="100" w:firstLine="280"/>
        <w:rPr>
          <w:del w:id="20" w:author="繁华" w:date="2025-03-05T16:23:00Z"/>
          <w:lang w:val="en-US"/>
        </w:rPr>
      </w:pPr>
      <w:r>
        <w:rPr>
          <w:rFonts w:hint="eastAsia"/>
        </w:rPr>
        <w:t>电话号码</w:t>
      </w:r>
      <w:r>
        <w:rPr>
          <w:rFonts w:hint="eastAsia"/>
        </w:rPr>
        <w:t xml:space="preserve"> </w:t>
      </w:r>
      <w:r>
        <w:rPr>
          <w:rFonts w:hint="eastAsia"/>
        </w:rPr>
        <w:t>：</w:t>
      </w:r>
    </w:p>
    <w:p w:rsidR="007B7969" w:rsidRDefault="001C5C54">
      <w:pPr>
        <w:widowControl/>
        <w:spacing w:line="360" w:lineRule="auto"/>
        <w:ind w:left="-226" w:right="-226" w:firstLineChars="200" w:firstLine="562"/>
        <w:jc w:val="left"/>
        <w:rPr>
          <w:rFonts w:ascii="仿宋" w:eastAsia="仿宋" w:hAnsi="仿宋" w:cs="仿宋"/>
          <w:sz w:val="28"/>
          <w:szCs w:val="28"/>
        </w:rPr>
      </w:pPr>
      <w:r>
        <w:rPr>
          <w:rFonts w:ascii="仿宋" w:eastAsia="仿宋" w:hAnsi="仿宋" w:cs="仿宋" w:hint="eastAsia"/>
          <w:b/>
          <w:bCs/>
          <w:sz w:val="28"/>
          <w:szCs w:val="28"/>
          <w:lang/>
        </w:rPr>
        <w:t>2.</w:t>
      </w:r>
      <w:r>
        <w:rPr>
          <w:rFonts w:ascii="仿宋" w:eastAsia="仿宋" w:hAnsi="仿宋" w:cs="仿宋" w:hint="eastAsia"/>
          <w:b/>
          <w:bCs/>
          <w:sz w:val="28"/>
          <w:szCs w:val="28"/>
          <w:lang/>
        </w:rPr>
        <w:t>乙方送达信息</w:t>
      </w:r>
    </w:p>
    <w:p w:rsidR="007D0857" w:rsidRDefault="001C5C54">
      <w:pPr>
        <w:pStyle w:val="a9"/>
        <w:widowControl/>
        <w:autoSpaceDE w:val="0"/>
        <w:spacing w:line="360" w:lineRule="auto"/>
        <w:ind w:left="-226" w:right="-226" w:firstLineChars="190" w:firstLine="532"/>
        <w:rPr>
          <w:rFonts w:ascii="仿宋" w:eastAsia="仿宋" w:hAnsi="仿宋" w:cs="仿宋" w:hint="eastAsia"/>
          <w:sz w:val="28"/>
          <w:szCs w:val="28"/>
        </w:rPr>
      </w:pPr>
      <w:r>
        <w:rPr>
          <w:rFonts w:ascii="仿宋" w:eastAsia="仿宋" w:hAnsi="仿宋" w:cs="仿宋" w:hint="eastAsia"/>
          <w:sz w:val="28"/>
          <w:szCs w:val="28"/>
        </w:rPr>
        <w:t>邮寄地址：</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收件人：</w:t>
      </w:r>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电话号码</w:t>
      </w:r>
      <w:r>
        <w:rPr>
          <w:rFonts w:ascii="仿宋" w:eastAsia="仿宋" w:hAnsi="仿宋" w:cs="仿宋" w:hint="eastAsia"/>
          <w:sz w:val="28"/>
          <w:szCs w:val="28"/>
        </w:rPr>
        <w:t xml:space="preserve"> </w:t>
      </w:r>
      <w:r>
        <w:rPr>
          <w:rFonts w:ascii="仿宋" w:eastAsia="仿宋" w:hAnsi="仿宋" w:cs="仿宋" w:hint="eastAsia"/>
          <w:sz w:val="28"/>
          <w:szCs w:val="28"/>
        </w:rPr>
        <w:t>：</w:t>
      </w:r>
      <w:del w:id="21" w:author="繁华" w:date="2025-03-03T11:12:00Z">
        <w:r>
          <w:rPr>
            <w:rFonts w:ascii="仿宋" w:eastAsia="仿宋" w:hAnsi="仿宋" w:cs="仿宋" w:hint="eastAsia"/>
            <w:sz w:val="28"/>
            <w:szCs w:val="28"/>
          </w:rPr>
          <w:delText xml:space="preserve">        </w:delText>
        </w:r>
      </w:del>
    </w:p>
    <w:p w:rsidR="007B7969" w:rsidRDefault="001C5C54">
      <w:pPr>
        <w:pStyle w:val="a9"/>
        <w:widowControl/>
        <w:autoSpaceDE w:val="0"/>
        <w:spacing w:line="360" w:lineRule="auto"/>
        <w:ind w:left="-226" w:right="-226" w:firstLineChars="190" w:firstLine="532"/>
        <w:rPr>
          <w:rFonts w:ascii="仿宋" w:eastAsia="仿宋" w:hAnsi="仿宋" w:cs="仿宋"/>
          <w:sz w:val="28"/>
          <w:szCs w:val="28"/>
        </w:rPr>
      </w:pPr>
      <w:r>
        <w:rPr>
          <w:rFonts w:ascii="仿宋" w:eastAsia="仿宋" w:hAnsi="仿宋" w:cs="仿宋" w:hint="eastAsia"/>
          <w:sz w:val="28"/>
          <w:szCs w:val="28"/>
        </w:rPr>
        <w:t>电子邮箱：</w:t>
      </w:r>
    </w:p>
    <w:p w:rsidR="007B7969" w:rsidRDefault="001C5C54">
      <w:pPr>
        <w:pStyle w:val="20"/>
        <w:widowControl/>
        <w:autoSpaceDE w:val="0"/>
        <w:spacing w:afterAutospacing="0" w:line="360" w:lineRule="auto"/>
        <w:ind w:left="-226" w:right="-226" w:firstLineChars="145" w:firstLine="408"/>
        <w:rPr>
          <w:rFonts w:ascii="仿宋" w:eastAsia="仿宋" w:hAnsi="仿宋" w:cs="仿宋" w:hint="default"/>
          <w:sz w:val="28"/>
          <w:szCs w:val="28"/>
        </w:rPr>
      </w:pPr>
      <w:r>
        <w:rPr>
          <w:rFonts w:ascii="仿宋" w:eastAsia="仿宋" w:hAnsi="仿宋" w:cs="仿宋"/>
          <w:bCs/>
          <w:sz w:val="28"/>
          <w:szCs w:val="28"/>
        </w:rPr>
        <w:t xml:space="preserve"> </w:t>
      </w:r>
      <w:r>
        <w:rPr>
          <w:rFonts w:ascii="仿宋" w:eastAsia="仿宋" w:hAnsi="仿宋" w:cs="仿宋"/>
          <w:bCs/>
          <w:sz w:val="28"/>
          <w:szCs w:val="28"/>
        </w:rPr>
        <w:t>五、权利与义务</w:t>
      </w:r>
    </w:p>
    <w:p w:rsidR="007B7969" w:rsidRDefault="001C5C54">
      <w:pPr>
        <w:pStyle w:val="a9"/>
        <w:widowControl/>
        <w:autoSpaceDE w:val="0"/>
        <w:spacing w:line="360" w:lineRule="auto"/>
        <w:ind w:left="-226" w:right="-226" w:firstLineChars="150" w:firstLine="422"/>
        <w:rPr>
          <w:rFonts w:ascii="仿宋" w:eastAsia="仿宋" w:hAnsi="仿宋" w:cs="仿宋"/>
          <w:sz w:val="28"/>
          <w:szCs w:val="28"/>
        </w:rPr>
      </w:pPr>
      <w:r>
        <w:rPr>
          <w:rFonts w:ascii="仿宋" w:eastAsia="仿宋" w:hAnsi="仿宋" w:cs="仿宋" w:hint="eastAsia"/>
          <w:b/>
          <w:sz w:val="28"/>
          <w:szCs w:val="28"/>
        </w:rPr>
        <w:t>（一）甲方的权利与义务</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甲方应当按合同约定按时向乙方支付合同款项。</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lastRenderedPageBreak/>
        <w:t>2.</w:t>
      </w:r>
      <w:r>
        <w:rPr>
          <w:rFonts w:ascii="仿宋" w:eastAsia="仿宋" w:hAnsi="仿宋" w:cs="仿宋" w:hint="eastAsia"/>
          <w:sz w:val="28"/>
          <w:szCs w:val="28"/>
        </w:rPr>
        <w:t>甲方如需乙方配合对业务数据进行相关操作的，必须以书面形式告知乙方，书面文件需经甲方盖章确认。</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甲方应建立相关的管理制度，以确保中联医院信息系统运行环境的安全，保证系统正常运行，包括服务器、网络系统、计算机、打印机及相关硬件、软件设备。同时应定期做好数据备份和数据备份有效性检查，并对备份文件进行妥善保管。</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甲方要遵守乙方问题处理流程，甲方应当指定人员，通过乙方的问题登记平台统一提交系统问题，经乙方评估后再根据实际情况分级处理。</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甲方提供相应管理人员负责协调中联医院信息系统运行工作，并协调各科室之间的配合工作。</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未经乙方许可，甲方及甲方授权委托的第三方均不得擅自对中联医院信息系统中的任何文件进行修改，若因修改造成问题，乙方不提供技术服务，或者提供有偿技术服务。</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本合同服务过程信息均为商业机密，未经乙方书面同意，甲方不得在任何情形披露、使用或许可他人使用其在履行合同中知悉的任何技术信息和经营信息。</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在乙方服务工程师完成甲方的维护任务后，甲方有权要求乙方以文字方式将有关注意事项留给甲方。</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rPr>
        <w:t>甲方在乙方服务工程师服务完成以后，应配合检查软件系统运行是否正常，同时配合乙方签字确认。</w:t>
      </w:r>
      <w:r>
        <w:rPr>
          <w:rFonts w:ascii="仿宋" w:eastAsia="仿宋" w:hAnsi="仿宋" w:cs="仿宋" w:hint="eastAsia"/>
          <w:sz w:val="28"/>
          <w:szCs w:val="28"/>
        </w:rPr>
        <w:t xml:space="preserve"> </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10.</w:t>
      </w:r>
      <w:r>
        <w:rPr>
          <w:rFonts w:ascii="仿宋" w:eastAsia="仿宋" w:hAnsi="仿宋" w:cs="仿宋" w:hint="eastAsia"/>
          <w:sz w:val="28"/>
          <w:szCs w:val="28"/>
        </w:rPr>
        <w:t>甲方对乙方提供的注明保密的技术信息和资料负有保密责任，未经乙方同意不得提供给与本服务工作无关的任何第三方。</w:t>
      </w:r>
    </w:p>
    <w:p w:rsidR="007B7969" w:rsidRDefault="001C5C54">
      <w:pPr>
        <w:pStyle w:val="a9"/>
        <w:widowControl/>
        <w:autoSpaceDE w:val="0"/>
        <w:spacing w:line="360" w:lineRule="auto"/>
        <w:ind w:left="-226" w:right="-226" w:firstLineChars="150" w:firstLine="422"/>
        <w:rPr>
          <w:rFonts w:ascii="仿宋" w:eastAsia="仿宋" w:hAnsi="仿宋" w:cs="仿宋"/>
          <w:sz w:val="28"/>
          <w:szCs w:val="28"/>
        </w:rPr>
      </w:pPr>
      <w:r>
        <w:rPr>
          <w:rFonts w:ascii="仿宋" w:eastAsia="仿宋" w:hAnsi="仿宋" w:cs="仿宋" w:hint="eastAsia"/>
          <w:b/>
          <w:sz w:val="28"/>
          <w:szCs w:val="28"/>
        </w:rPr>
        <w:t>（二）乙方的权利与义务</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乙方应当按合同约定服务项目和服务承诺为甲方提供技术服务。</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lastRenderedPageBreak/>
        <w:t>2.</w:t>
      </w:r>
      <w:r>
        <w:rPr>
          <w:rFonts w:ascii="仿宋" w:eastAsia="仿宋" w:hAnsi="仿宋" w:cs="仿宋" w:hint="eastAsia"/>
          <w:sz w:val="28"/>
          <w:szCs w:val="28"/>
        </w:rPr>
        <w:t>未经甲方许可，乙方服务工程师不得对甲方的业务数据进行增加、删除、修改、传递、复制以及用其他任何方式记录等。如实际需要对</w:t>
      </w:r>
      <w:r>
        <w:rPr>
          <w:rFonts w:ascii="仿宋" w:eastAsia="仿宋" w:hAnsi="仿宋" w:cs="仿宋" w:hint="eastAsia"/>
          <w:sz w:val="28"/>
          <w:szCs w:val="28"/>
        </w:rPr>
        <w:t>业务数据进行相关操作，需经甲方书面形式告知。</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乙方服务工程师完成甲方的维护任务后，应请甲方对软件系统、数据的正确性及完整性进行现场检查。</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乙方技术人员在排除故障、维护服务时，应不得影响其它系统的正常运行。</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服务期间如需乙方服务人员采用远程控制方式，需经甲方同意，远程操作的安全保性、保密性等技术问题由甲方自行负责。</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乙方如需对甲方数据库进行操作时，必须经甲方同意，甲方应做好信息系统或数据库备份工作，再授权乙方开展相关工作，否则由于乙方服务人员工作失误而导致甲方数据库受损、数据错误、丢失等，乙方</w:t>
      </w:r>
      <w:r>
        <w:rPr>
          <w:rFonts w:ascii="仿宋" w:eastAsia="仿宋" w:hAnsi="仿宋" w:cs="仿宋" w:hint="eastAsia"/>
          <w:sz w:val="28"/>
          <w:szCs w:val="28"/>
        </w:rPr>
        <w:t>不承担责任。</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针对复杂的难以确认为硬件、软件，还是应用的问题，乙方应当积极配合甲方，委派工作人员到达现场，与各方共同协商处理。</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乙方不承担因甲方人员进行非法操作、感染病毒、硬件出现故障等非乙方原因导致的数据错误或损失的责任。</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rPr>
        <w:t>乙方需对乙方的服务人员进行信息安全相关法律、法规的培训与教育，并签订相关的法律文件。</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10.</w:t>
      </w:r>
      <w:r>
        <w:rPr>
          <w:rFonts w:ascii="仿宋" w:eastAsia="仿宋" w:hAnsi="仿宋" w:cs="仿宋" w:hint="eastAsia"/>
          <w:sz w:val="28"/>
          <w:szCs w:val="28"/>
        </w:rPr>
        <w:t>所有过程信息为机密，未经甲方书面同意，乙方不得在任何情形下披露、使用或许可他人使用其在履行合同中知悉的任何技术信息和经营信息。</w:t>
      </w:r>
    </w:p>
    <w:p w:rsidR="007B7969" w:rsidRDefault="001C5C54">
      <w:pPr>
        <w:widowControl/>
        <w:spacing w:line="360" w:lineRule="auto"/>
        <w:ind w:left="-226" w:right="-226"/>
        <w:jc w:val="left"/>
        <w:rPr>
          <w:rFonts w:ascii="仿宋" w:eastAsia="仿宋" w:hAnsi="仿宋" w:cs="仿宋"/>
          <w:sz w:val="28"/>
          <w:szCs w:val="28"/>
        </w:rPr>
      </w:pPr>
      <w:r>
        <w:rPr>
          <w:rFonts w:ascii="仿宋" w:eastAsia="仿宋" w:hAnsi="仿宋" w:cs="仿宋" w:hint="eastAsia"/>
          <w:b/>
          <w:bCs/>
          <w:sz w:val="28"/>
          <w:szCs w:val="28"/>
          <w:lang/>
        </w:rPr>
        <w:t xml:space="preserve"> </w:t>
      </w:r>
      <w:r>
        <w:rPr>
          <w:rFonts w:ascii="仿宋" w:eastAsia="仿宋" w:hAnsi="仿宋" w:cs="仿宋" w:hint="eastAsia"/>
          <w:b/>
          <w:bCs/>
          <w:sz w:val="28"/>
          <w:szCs w:val="28"/>
          <w:lang/>
        </w:rPr>
        <w:t>六、生效及其他</w:t>
      </w:r>
    </w:p>
    <w:p w:rsidR="007B7969" w:rsidRDefault="001C5C54">
      <w:pPr>
        <w:pStyle w:val="a9"/>
        <w:widowControl/>
        <w:autoSpaceDE w:val="0"/>
        <w:spacing w:line="360" w:lineRule="auto"/>
        <w:ind w:left="-226" w:right="-226" w:firstLine="42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本合同未尽事宜，双方应另行签订补充协议，补充协议作为本合同不可分割的一部分，与本合同具有同等法律效力；</w:t>
      </w:r>
    </w:p>
    <w:p w:rsidR="007B7969" w:rsidRDefault="001C5C54">
      <w:pPr>
        <w:pStyle w:val="a9"/>
        <w:widowControl/>
        <w:autoSpaceDE w:val="0"/>
        <w:spacing w:line="360" w:lineRule="auto"/>
        <w:ind w:left="-226" w:right="-226" w:firstLine="42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本合同经双方</w:t>
      </w:r>
      <w:r>
        <w:rPr>
          <w:rFonts w:ascii="仿宋" w:eastAsia="仿宋" w:hAnsi="仿宋" w:cs="仿宋" w:hint="eastAsia"/>
          <w:color w:val="000000"/>
          <w:sz w:val="28"/>
          <w:szCs w:val="28"/>
        </w:rPr>
        <w:t>加盖公章或合同专用章之后</w:t>
      </w:r>
      <w:r>
        <w:rPr>
          <w:rFonts w:ascii="仿宋" w:eastAsia="仿宋" w:hAnsi="仿宋" w:cs="仿宋" w:hint="eastAsia"/>
          <w:sz w:val="28"/>
          <w:szCs w:val="28"/>
        </w:rPr>
        <w:t>生效。</w:t>
      </w:r>
    </w:p>
    <w:p w:rsidR="007B7969" w:rsidRDefault="001C5C54">
      <w:pPr>
        <w:pStyle w:val="a9"/>
        <w:widowControl/>
        <w:autoSpaceDE w:val="0"/>
        <w:spacing w:line="360" w:lineRule="auto"/>
        <w:ind w:left="-226" w:right="-226" w:firstLine="42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本合同壹式</w:t>
      </w:r>
      <w:r>
        <w:rPr>
          <w:rFonts w:ascii="仿宋" w:eastAsia="仿宋" w:hAnsi="仿宋" w:cs="仿宋" w:hint="eastAsia"/>
          <w:sz w:val="28"/>
          <w:szCs w:val="28"/>
        </w:rPr>
        <w:t>肆</w:t>
      </w:r>
      <w:r>
        <w:rPr>
          <w:rFonts w:ascii="仿宋" w:eastAsia="仿宋" w:hAnsi="仿宋" w:cs="仿宋" w:hint="eastAsia"/>
          <w:sz w:val="28"/>
          <w:szCs w:val="28"/>
        </w:rPr>
        <w:t>份，甲方持</w:t>
      </w:r>
      <w:r>
        <w:rPr>
          <w:rFonts w:ascii="仿宋" w:eastAsia="仿宋" w:hAnsi="仿宋" w:cs="仿宋" w:hint="eastAsia"/>
          <w:sz w:val="28"/>
          <w:szCs w:val="28"/>
        </w:rPr>
        <w:t>贰</w:t>
      </w:r>
      <w:r>
        <w:rPr>
          <w:rFonts w:ascii="仿宋" w:eastAsia="仿宋" w:hAnsi="仿宋" w:cs="仿宋" w:hint="eastAsia"/>
          <w:sz w:val="28"/>
          <w:szCs w:val="28"/>
        </w:rPr>
        <w:t>份，乙方持</w:t>
      </w:r>
      <w:r>
        <w:rPr>
          <w:rFonts w:ascii="仿宋" w:eastAsia="仿宋" w:hAnsi="仿宋" w:cs="仿宋" w:hint="eastAsia"/>
          <w:sz w:val="28"/>
          <w:szCs w:val="28"/>
        </w:rPr>
        <w:t>贰</w:t>
      </w:r>
      <w:r>
        <w:rPr>
          <w:rFonts w:ascii="仿宋" w:eastAsia="仿宋" w:hAnsi="仿宋" w:cs="仿宋" w:hint="eastAsia"/>
          <w:sz w:val="28"/>
          <w:szCs w:val="28"/>
        </w:rPr>
        <w:t>份，具有同等法律效力。</w:t>
      </w:r>
    </w:p>
    <w:p w:rsidR="007B7969" w:rsidRDefault="001C5C54">
      <w:pPr>
        <w:widowControl/>
        <w:spacing w:line="360" w:lineRule="auto"/>
        <w:ind w:left="-226" w:right="-226"/>
        <w:jc w:val="left"/>
        <w:rPr>
          <w:rFonts w:ascii="仿宋" w:eastAsia="仿宋" w:hAnsi="仿宋" w:cs="仿宋"/>
          <w:b/>
          <w:bCs/>
          <w:sz w:val="28"/>
          <w:szCs w:val="28"/>
          <w:lang/>
        </w:rPr>
      </w:pPr>
      <w:r>
        <w:rPr>
          <w:rFonts w:ascii="仿宋" w:eastAsia="仿宋" w:hAnsi="仿宋" w:cs="仿宋" w:hint="eastAsia"/>
          <w:b/>
          <w:bCs/>
          <w:sz w:val="28"/>
          <w:szCs w:val="28"/>
          <w:lang/>
        </w:rPr>
        <w:lastRenderedPageBreak/>
        <w:t xml:space="preserve"> </w:t>
      </w:r>
    </w:p>
    <w:p w:rsidR="007B7969" w:rsidRDefault="007B7969">
      <w:pPr>
        <w:pStyle w:val="a6"/>
        <w:rPr>
          <w:b/>
          <w:bCs/>
          <w:lang w:val="en-US"/>
        </w:rPr>
      </w:pPr>
    </w:p>
    <w:p w:rsidR="007B7969" w:rsidRDefault="007B7969">
      <w:pPr>
        <w:rPr>
          <w:rFonts w:ascii="仿宋" w:eastAsia="仿宋" w:hAnsi="仿宋" w:cs="仿宋"/>
          <w:b/>
          <w:bCs/>
          <w:sz w:val="28"/>
          <w:szCs w:val="28"/>
          <w:lang/>
        </w:rPr>
      </w:pPr>
      <w:bookmarkStart w:id="22" w:name="_GoBack"/>
      <w:bookmarkEnd w:id="22"/>
    </w:p>
    <w:p w:rsidR="007B7969" w:rsidRDefault="007B7969">
      <w:pPr>
        <w:pStyle w:val="a6"/>
      </w:pP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甲方（盖章）：</w:t>
      </w: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法定代表人或授权代表签字（盖章）：</w:t>
      </w: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签订日期：</w:t>
      </w: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 xml:space="preserve">   </w:t>
      </w:r>
    </w:p>
    <w:p w:rsidR="007B7969" w:rsidRDefault="001C5C54">
      <w:pPr>
        <w:pStyle w:val="a9"/>
        <w:widowControl/>
        <w:autoSpaceDE w:val="0"/>
        <w:spacing w:line="360" w:lineRule="auto"/>
        <w:ind w:left="-226" w:right="-226" w:firstLineChars="145" w:firstLine="406"/>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b/>
          <w:bCs/>
          <w:sz w:val="28"/>
          <w:szCs w:val="28"/>
        </w:rPr>
        <w:t xml:space="preserve"> </w:t>
      </w:r>
    </w:p>
    <w:p w:rsidR="007B7969" w:rsidRDefault="001C5C54">
      <w:pPr>
        <w:pStyle w:val="a9"/>
        <w:widowControl/>
        <w:autoSpaceDE w:val="0"/>
        <w:spacing w:line="360" w:lineRule="auto"/>
        <w:ind w:left="-226" w:right="-226" w:firstLineChars="145" w:firstLine="408"/>
        <w:rPr>
          <w:rFonts w:ascii="仿宋" w:eastAsia="仿宋" w:hAnsi="仿宋" w:cs="仿宋"/>
          <w:sz w:val="28"/>
          <w:szCs w:val="28"/>
        </w:rPr>
      </w:pPr>
      <w:r>
        <w:rPr>
          <w:rFonts w:ascii="仿宋" w:eastAsia="仿宋" w:hAnsi="仿宋" w:cs="仿宋" w:hint="eastAsia"/>
          <w:b/>
          <w:bCs/>
          <w:sz w:val="28"/>
          <w:szCs w:val="28"/>
        </w:rPr>
        <w:t xml:space="preserve"> </w:t>
      </w:r>
    </w:p>
    <w:p w:rsidR="007D0857" w:rsidRDefault="001C5C54">
      <w:pPr>
        <w:pStyle w:val="a9"/>
        <w:widowControl/>
        <w:autoSpaceDE w:val="0"/>
        <w:spacing w:line="360" w:lineRule="auto"/>
        <w:ind w:left="-226" w:right="-226" w:firstLineChars="200" w:firstLine="562"/>
        <w:rPr>
          <w:rFonts w:ascii="仿宋" w:eastAsia="仿宋" w:hAnsi="仿宋" w:cs="仿宋" w:hint="eastAsia"/>
          <w:b/>
          <w:bCs/>
          <w:sz w:val="28"/>
          <w:szCs w:val="28"/>
        </w:rPr>
      </w:pPr>
      <w:r>
        <w:rPr>
          <w:rFonts w:ascii="仿宋" w:eastAsia="仿宋" w:hAnsi="仿宋" w:cs="仿宋" w:hint="eastAsia"/>
          <w:b/>
          <w:bCs/>
          <w:sz w:val="28"/>
          <w:szCs w:val="28"/>
        </w:rPr>
        <w:t>乙方（盖章）：</w:t>
      </w: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法定代表人或授权代表签字（盖章）：</w:t>
      </w: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签订日期：</w:t>
      </w: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p w:rsidR="007B7969" w:rsidRDefault="001C5C54">
      <w:pPr>
        <w:pStyle w:val="a9"/>
        <w:widowControl/>
        <w:autoSpaceDE w:val="0"/>
        <w:spacing w:line="360" w:lineRule="auto"/>
        <w:ind w:left="-226" w:right="-226" w:firstLineChars="200" w:firstLine="562"/>
        <w:rPr>
          <w:rFonts w:ascii="仿宋" w:eastAsia="仿宋" w:hAnsi="仿宋" w:cs="仿宋"/>
          <w:sz w:val="28"/>
          <w:szCs w:val="28"/>
        </w:rPr>
      </w:pPr>
      <w:r>
        <w:rPr>
          <w:rFonts w:ascii="仿宋" w:eastAsia="仿宋" w:hAnsi="仿宋" w:cs="仿宋" w:hint="eastAsia"/>
          <w:b/>
          <w:bCs/>
          <w:sz w:val="28"/>
          <w:szCs w:val="28"/>
        </w:rPr>
        <w:t xml:space="preserve"> </w:t>
      </w:r>
    </w:p>
    <w:p w:rsidR="007B7969" w:rsidRDefault="001C5C54">
      <w:pPr>
        <w:widowControl/>
        <w:spacing w:line="360" w:lineRule="auto"/>
        <w:ind w:left="-226" w:right="-226"/>
        <w:jc w:val="left"/>
        <w:rPr>
          <w:rFonts w:ascii="仿宋" w:eastAsia="仿宋" w:hAnsi="仿宋" w:cs="仿宋"/>
          <w:sz w:val="28"/>
          <w:szCs w:val="28"/>
        </w:rPr>
      </w:pPr>
      <w:r>
        <w:rPr>
          <w:rFonts w:ascii="仿宋" w:eastAsia="仿宋" w:hAnsi="仿宋" w:cs="仿宋" w:hint="eastAsia"/>
          <w:b/>
          <w:bCs/>
          <w:sz w:val="28"/>
          <w:szCs w:val="28"/>
          <w:lang/>
        </w:rPr>
        <w:t xml:space="preserve"> </w:t>
      </w:r>
      <w:r>
        <w:rPr>
          <w:rFonts w:ascii="仿宋" w:eastAsia="仿宋" w:hAnsi="仿宋" w:cs="仿宋" w:hint="eastAsia"/>
          <w:kern w:val="2"/>
          <w:sz w:val="28"/>
          <w:szCs w:val="28"/>
          <w:lang/>
        </w:rPr>
        <w:t xml:space="preserve"> </w:t>
      </w:r>
    </w:p>
    <w:p w:rsidR="007B7969" w:rsidRDefault="001C5C54">
      <w:pPr>
        <w:widowControl/>
        <w:spacing w:line="360" w:lineRule="auto"/>
        <w:ind w:left="-226" w:right="-226"/>
        <w:jc w:val="left"/>
        <w:rPr>
          <w:rFonts w:ascii="仿宋" w:eastAsia="仿宋" w:hAnsi="仿宋" w:cs="仿宋"/>
          <w:kern w:val="2"/>
          <w:sz w:val="28"/>
          <w:szCs w:val="28"/>
          <w:lang/>
        </w:rPr>
      </w:pPr>
      <w:r>
        <w:rPr>
          <w:rFonts w:ascii="仿宋" w:eastAsia="仿宋" w:hAnsi="仿宋" w:cs="仿宋" w:hint="eastAsia"/>
          <w:kern w:val="2"/>
          <w:sz w:val="28"/>
          <w:szCs w:val="28"/>
          <w:lang/>
        </w:rPr>
        <w:t xml:space="preserve"> </w:t>
      </w:r>
    </w:p>
    <w:p w:rsidR="007B7969" w:rsidRDefault="007B7969">
      <w:pPr>
        <w:widowControl/>
        <w:spacing w:line="360" w:lineRule="auto"/>
        <w:ind w:left="-226" w:right="-226"/>
        <w:jc w:val="left"/>
        <w:rPr>
          <w:rFonts w:ascii="仿宋" w:eastAsia="仿宋" w:hAnsi="仿宋" w:cs="仿宋"/>
          <w:kern w:val="2"/>
          <w:sz w:val="28"/>
          <w:szCs w:val="28"/>
          <w:lang/>
        </w:rPr>
      </w:pPr>
    </w:p>
    <w:p w:rsidR="007B7969" w:rsidRDefault="007B7969">
      <w:pPr>
        <w:widowControl/>
        <w:spacing w:line="360" w:lineRule="auto"/>
        <w:ind w:left="-226"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pPr>
        <w:widowControl/>
        <w:spacing w:line="360" w:lineRule="auto"/>
        <w:ind w:right="-226"/>
        <w:jc w:val="left"/>
        <w:rPr>
          <w:rFonts w:ascii="仿宋" w:eastAsia="仿宋" w:hAnsi="仿宋" w:cs="仿宋"/>
          <w:kern w:val="2"/>
          <w:sz w:val="28"/>
          <w:szCs w:val="28"/>
          <w:lang/>
        </w:rPr>
      </w:pPr>
    </w:p>
    <w:p w:rsidR="007B7969" w:rsidRDefault="007B7969"/>
    <w:sectPr w:rsidR="007B7969" w:rsidSect="007B7969">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C54" w:rsidRDefault="001C5C54" w:rsidP="007B7969">
      <w:r>
        <w:separator/>
      </w:r>
    </w:p>
  </w:endnote>
  <w:endnote w:type="continuationSeparator" w:id="0">
    <w:p w:rsidR="001C5C54" w:rsidRDefault="001C5C54" w:rsidP="007B7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69" w:rsidRDefault="007B7969">
    <w:pPr>
      <w:pStyle w:val="a7"/>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7B7969" w:rsidRDefault="007B7969">
                <w:pPr>
                  <w:pStyle w:val="a7"/>
                </w:pPr>
                <w:r>
                  <w:fldChar w:fldCharType="begin"/>
                </w:r>
                <w:r w:rsidR="001C5C54">
                  <w:instrText xml:space="preserve"> PAGE  \* MERGEFORMAT </w:instrText>
                </w:r>
                <w:r>
                  <w:fldChar w:fldCharType="separate"/>
                </w:r>
                <w:r w:rsidR="007D0857">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C54" w:rsidRDefault="001C5C54" w:rsidP="007B7969">
      <w:r>
        <w:separator/>
      </w:r>
    </w:p>
  </w:footnote>
  <w:footnote w:type="continuationSeparator" w:id="0">
    <w:p w:rsidR="001C5C54" w:rsidRDefault="001C5C54" w:rsidP="007B79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69" w:rsidRDefault="007B7969">
    <w:pPr>
      <w:pStyle w:val="a8"/>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繁华">
    <w15:presenceInfo w15:providerId="WPS Office" w15:userId="35016526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ExpandShiftReturn/>
    <w:useFELayout/>
  </w:compat>
  <w:docVars>
    <w:docVar w:name="commondata" w:val="eyJoZGlkIjoiMTgyY2Y5Y2UxZjkwY2NiYzg1MTM4ZmQzOTFhYWJhY2IifQ=="/>
  </w:docVars>
  <w:rsids>
    <w:rsidRoot w:val="007B7969"/>
    <w:rsid w:val="001C5C54"/>
    <w:rsid w:val="007B7969"/>
    <w:rsid w:val="007D0857"/>
    <w:rsid w:val="02B11BEE"/>
    <w:rsid w:val="03011BBD"/>
    <w:rsid w:val="03280EF8"/>
    <w:rsid w:val="04FB1DC2"/>
    <w:rsid w:val="08D82E4B"/>
    <w:rsid w:val="0AD876A7"/>
    <w:rsid w:val="0DEA0B57"/>
    <w:rsid w:val="1026710D"/>
    <w:rsid w:val="16687909"/>
    <w:rsid w:val="1A676352"/>
    <w:rsid w:val="1BB30F83"/>
    <w:rsid w:val="1E780C0D"/>
    <w:rsid w:val="1E7E5C49"/>
    <w:rsid w:val="1FBE4C66"/>
    <w:rsid w:val="1FCE6927"/>
    <w:rsid w:val="21183524"/>
    <w:rsid w:val="23B40165"/>
    <w:rsid w:val="25A24467"/>
    <w:rsid w:val="3196780B"/>
    <w:rsid w:val="344F27FA"/>
    <w:rsid w:val="387E2D8D"/>
    <w:rsid w:val="38E028F4"/>
    <w:rsid w:val="3CEC0B36"/>
    <w:rsid w:val="3ECB310D"/>
    <w:rsid w:val="400C3E3E"/>
    <w:rsid w:val="408323C2"/>
    <w:rsid w:val="410C2118"/>
    <w:rsid w:val="41ED01A7"/>
    <w:rsid w:val="44CB55AC"/>
    <w:rsid w:val="464A0752"/>
    <w:rsid w:val="4672756B"/>
    <w:rsid w:val="467604FD"/>
    <w:rsid w:val="47346415"/>
    <w:rsid w:val="47613FA5"/>
    <w:rsid w:val="4A6D523A"/>
    <w:rsid w:val="53890B0C"/>
    <w:rsid w:val="5B03060C"/>
    <w:rsid w:val="5DF50B4C"/>
    <w:rsid w:val="5F864151"/>
    <w:rsid w:val="67764F5B"/>
    <w:rsid w:val="6D28016C"/>
    <w:rsid w:val="6F8C659B"/>
    <w:rsid w:val="709366CE"/>
    <w:rsid w:val="72693B8A"/>
    <w:rsid w:val="768E1638"/>
    <w:rsid w:val="77D73344"/>
    <w:rsid w:val="79570556"/>
    <w:rsid w:val="7CAC6D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Keyboard" w:qFormat="1"/>
    <w:lsdException w:name="HTML Sample" w:qFormat="1"/>
    <w:lsdException w:name="Normal Table" w:semiHidden="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autoRedefine/>
    <w:qFormat/>
    <w:rsid w:val="007B7969"/>
    <w:pPr>
      <w:widowControl w:val="0"/>
      <w:jc w:val="both"/>
    </w:pPr>
    <w:rPr>
      <w:sz w:val="21"/>
      <w:szCs w:val="22"/>
    </w:rPr>
  </w:style>
  <w:style w:type="paragraph" w:styleId="20">
    <w:name w:val="heading 2"/>
    <w:basedOn w:val="a"/>
    <w:next w:val="a"/>
    <w:autoRedefine/>
    <w:semiHidden/>
    <w:unhideWhenUsed/>
    <w:qFormat/>
    <w:rsid w:val="007B7969"/>
    <w:pPr>
      <w:spacing w:afterAutospacing="1" w:line="18" w:lineRule="atLeast"/>
      <w:jc w:val="left"/>
      <w:outlineLvl w:val="1"/>
    </w:pPr>
    <w:rPr>
      <w:rFonts w:ascii="宋体" w:hAnsi="宋体" w:hint="eastAsia"/>
      <w:b/>
      <w:sz w:val="36"/>
      <w:szCs w:val="36"/>
    </w:rPr>
  </w:style>
  <w:style w:type="paragraph" w:styleId="4">
    <w:name w:val="heading 4"/>
    <w:basedOn w:val="a"/>
    <w:next w:val="a"/>
    <w:uiPriority w:val="9"/>
    <w:qFormat/>
    <w:rsid w:val="007B7969"/>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7B7969"/>
    <w:pPr>
      <w:ind w:firstLineChars="200" w:firstLine="420"/>
    </w:pPr>
  </w:style>
  <w:style w:type="paragraph" w:styleId="a3">
    <w:name w:val="Body Text Indent"/>
    <w:basedOn w:val="a"/>
    <w:next w:val="a4"/>
    <w:qFormat/>
    <w:rsid w:val="007B7969"/>
    <w:pPr>
      <w:ind w:firstLine="630"/>
    </w:pPr>
    <w:rPr>
      <w:sz w:val="32"/>
      <w:szCs w:val="20"/>
    </w:rPr>
  </w:style>
  <w:style w:type="paragraph" w:styleId="a4">
    <w:name w:val="annotation subject"/>
    <w:basedOn w:val="a5"/>
    <w:next w:val="a"/>
    <w:uiPriority w:val="99"/>
    <w:unhideWhenUsed/>
    <w:qFormat/>
    <w:rsid w:val="007B7969"/>
    <w:rPr>
      <w:b/>
      <w:bCs/>
    </w:rPr>
  </w:style>
  <w:style w:type="paragraph" w:styleId="a5">
    <w:name w:val="annotation text"/>
    <w:basedOn w:val="a"/>
    <w:qFormat/>
    <w:rsid w:val="007B7969"/>
    <w:pPr>
      <w:jc w:val="left"/>
    </w:pPr>
  </w:style>
  <w:style w:type="paragraph" w:styleId="a6">
    <w:name w:val="Body Text"/>
    <w:basedOn w:val="a"/>
    <w:autoRedefine/>
    <w:qFormat/>
    <w:rsid w:val="007B7969"/>
    <w:rPr>
      <w:rFonts w:ascii="仿宋" w:eastAsia="仿宋" w:hAnsi="仿宋" w:cs="仿宋"/>
      <w:sz w:val="28"/>
      <w:szCs w:val="28"/>
      <w:lang w:val="zh-CN" w:bidi="zh-CN"/>
    </w:rPr>
  </w:style>
  <w:style w:type="paragraph" w:styleId="a7">
    <w:name w:val="footer"/>
    <w:basedOn w:val="a"/>
    <w:qFormat/>
    <w:rsid w:val="007B7969"/>
    <w:pPr>
      <w:tabs>
        <w:tab w:val="center" w:pos="4153"/>
        <w:tab w:val="right" w:pos="8306"/>
      </w:tabs>
      <w:snapToGrid w:val="0"/>
      <w:jc w:val="left"/>
    </w:pPr>
    <w:rPr>
      <w:sz w:val="18"/>
    </w:rPr>
  </w:style>
  <w:style w:type="paragraph" w:styleId="a8">
    <w:name w:val="header"/>
    <w:basedOn w:val="a"/>
    <w:qFormat/>
    <w:rsid w:val="007B796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autoRedefine/>
    <w:qFormat/>
    <w:rsid w:val="007B7969"/>
    <w:pPr>
      <w:jc w:val="left"/>
    </w:pPr>
    <w:rPr>
      <w:sz w:val="24"/>
    </w:rPr>
  </w:style>
  <w:style w:type="table" w:styleId="aa">
    <w:name w:val="Table Grid"/>
    <w:basedOn w:val="a1"/>
    <w:qFormat/>
    <w:rsid w:val="007B79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autoRedefine/>
    <w:qFormat/>
    <w:rsid w:val="007B7969"/>
    <w:rPr>
      <w:b/>
      <w:bCs/>
    </w:rPr>
  </w:style>
  <w:style w:type="character" w:styleId="ac">
    <w:name w:val="FollowedHyperlink"/>
    <w:basedOn w:val="a0"/>
    <w:autoRedefine/>
    <w:qFormat/>
    <w:rsid w:val="007B7969"/>
    <w:rPr>
      <w:color w:val="1088E9"/>
      <w:u w:val="none"/>
    </w:rPr>
  </w:style>
  <w:style w:type="character" w:styleId="ad">
    <w:name w:val="Hyperlink"/>
    <w:basedOn w:val="a0"/>
    <w:autoRedefine/>
    <w:qFormat/>
    <w:rsid w:val="007B7969"/>
    <w:rPr>
      <w:color w:val="1088E9"/>
      <w:u w:val="none"/>
    </w:rPr>
  </w:style>
  <w:style w:type="character" w:styleId="HTML">
    <w:name w:val="HTML Code"/>
    <w:basedOn w:val="a0"/>
    <w:autoRedefine/>
    <w:qFormat/>
    <w:rsid w:val="007B7969"/>
    <w:rPr>
      <w:rFonts w:ascii="Consolas" w:eastAsia="Consolas" w:hAnsi="Consolas" w:cs="Consolas" w:hint="default"/>
      <w:color w:val="E83E8C"/>
      <w:sz w:val="21"/>
      <w:szCs w:val="21"/>
    </w:rPr>
  </w:style>
  <w:style w:type="character" w:styleId="HTML0">
    <w:name w:val="HTML Keyboard"/>
    <w:basedOn w:val="a0"/>
    <w:autoRedefine/>
    <w:qFormat/>
    <w:rsid w:val="007B7969"/>
    <w:rPr>
      <w:rFonts w:ascii="Consolas" w:eastAsia="Consolas" w:hAnsi="Consolas" w:cs="Consolas"/>
      <w:color w:val="FFFFFF"/>
      <w:sz w:val="21"/>
      <w:szCs w:val="21"/>
      <w:shd w:val="clear" w:color="auto" w:fill="212529"/>
    </w:rPr>
  </w:style>
  <w:style w:type="character" w:styleId="HTML1">
    <w:name w:val="HTML Sample"/>
    <w:basedOn w:val="a0"/>
    <w:autoRedefine/>
    <w:qFormat/>
    <w:rsid w:val="007B7969"/>
    <w:rPr>
      <w:rFonts w:ascii="Consolas" w:eastAsia="Consolas" w:hAnsi="Consolas" w:cs="Consolas" w:hint="default"/>
      <w:sz w:val="21"/>
      <w:szCs w:val="21"/>
    </w:rPr>
  </w:style>
  <w:style w:type="character" w:customStyle="1" w:styleId="singleshowvalue">
    <w:name w:val="singleshowvalue"/>
    <w:basedOn w:val="a0"/>
    <w:autoRedefine/>
    <w:qFormat/>
    <w:rsid w:val="007B7969"/>
    <w:rPr>
      <w:color w:val="82C8E4"/>
    </w:rPr>
  </w:style>
  <w:style w:type="character" w:customStyle="1" w:styleId="singlevalue">
    <w:name w:val="singlevalue"/>
    <w:basedOn w:val="a0"/>
    <w:autoRedefine/>
    <w:qFormat/>
    <w:rsid w:val="007B7969"/>
    <w:rPr>
      <w:color w:val="82C8E4"/>
    </w:rPr>
  </w:style>
  <w:style w:type="character" w:customStyle="1" w:styleId="input-unit">
    <w:name w:val="input-unit"/>
    <w:basedOn w:val="a0"/>
    <w:autoRedefine/>
    <w:qFormat/>
    <w:rsid w:val="007B7969"/>
    <w:rPr>
      <w:shd w:val="clear" w:color="auto" w:fill="BEE2F1"/>
    </w:rPr>
  </w:style>
  <w:style w:type="character" w:customStyle="1" w:styleId="input-unit1">
    <w:name w:val="input-unit1"/>
    <w:basedOn w:val="a0"/>
    <w:autoRedefine/>
    <w:qFormat/>
    <w:rsid w:val="007B7969"/>
    <w:rPr>
      <w:shd w:val="clear" w:color="auto" w:fill="CCE8CF"/>
    </w:rPr>
  </w:style>
  <w:style w:type="character" w:customStyle="1" w:styleId="input-unit2">
    <w:name w:val="input-unit2"/>
    <w:basedOn w:val="a0"/>
    <w:autoRedefine/>
    <w:qFormat/>
    <w:rsid w:val="007B7969"/>
    <w:rPr>
      <w:shd w:val="clear" w:color="auto" w:fill="F0DAF5"/>
    </w:rPr>
  </w:style>
  <w:style w:type="character" w:customStyle="1" w:styleId="input-unit3">
    <w:name w:val="input-unit3"/>
    <w:basedOn w:val="a0"/>
    <w:autoRedefine/>
    <w:qFormat/>
    <w:rsid w:val="007B7969"/>
    <w:rPr>
      <w:shd w:val="clear" w:color="auto" w:fill="CCE8CF"/>
    </w:rPr>
  </w:style>
  <w:style w:type="character" w:customStyle="1" w:styleId="input-unit4">
    <w:name w:val="input-unit4"/>
    <w:basedOn w:val="a0"/>
    <w:autoRedefine/>
    <w:qFormat/>
    <w:rsid w:val="007B7969"/>
    <w:rPr>
      <w:shd w:val="clear" w:color="auto" w:fill="F5D970"/>
    </w:rPr>
  </w:style>
  <w:style w:type="character" w:customStyle="1" w:styleId="layui-this">
    <w:name w:val="layui-this"/>
    <w:basedOn w:val="a0"/>
    <w:autoRedefine/>
    <w:qFormat/>
    <w:rsid w:val="007B7969"/>
    <w:rPr>
      <w:bdr w:val="single" w:sz="6" w:space="0" w:color="EEEEEE"/>
      <w:shd w:val="clear" w:color="auto" w:fill="FFFFFF"/>
    </w:rPr>
  </w:style>
  <w:style w:type="character" w:customStyle="1" w:styleId="first-child">
    <w:name w:val="first-child"/>
    <w:basedOn w:val="a0"/>
    <w:autoRedefine/>
    <w:qFormat/>
    <w:rsid w:val="007B7969"/>
  </w:style>
  <w:style w:type="character" w:customStyle="1" w:styleId="hrs-footer">
    <w:name w:val="hrs-footer"/>
    <w:basedOn w:val="a0"/>
    <w:autoRedefine/>
    <w:qFormat/>
    <w:rsid w:val="007B7969"/>
    <w:rPr>
      <w:b/>
      <w:bCs/>
      <w:caps/>
      <w:sz w:val="19"/>
      <w:szCs w:val="19"/>
    </w:rPr>
  </w:style>
  <w:style w:type="character" w:customStyle="1" w:styleId="input-group-text2">
    <w:name w:val="input-group-text2"/>
    <w:basedOn w:val="a0"/>
    <w:autoRedefine/>
    <w:qFormat/>
    <w:rsid w:val="007B7969"/>
    <w:rPr>
      <w:shd w:val="clear" w:color="auto" w:fill="F3F5F5"/>
    </w:rPr>
  </w:style>
  <w:style w:type="paragraph" w:styleId="ae">
    <w:name w:val="List Paragraph"/>
    <w:basedOn w:val="a"/>
    <w:autoRedefine/>
    <w:uiPriority w:val="34"/>
    <w:qFormat/>
    <w:rsid w:val="007B7969"/>
    <w:pPr>
      <w:spacing w:line="360" w:lineRule="auto"/>
      <w:ind w:firstLineChars="200" w:firstLine="420"/>
    </w:pPr>
    <w:rPr>
      <w:rFonts w:ascii="Calibri" w:hAnsi="Calibri"/>
      <w:sz w:val="24"/>
    </w:rPr>
  </w:style>
  <w:style w:type="paragraph" w:customStyle="1" w:styleId="1">
    <w:name w:val="无间隔1"/>
    <w:autoRedefine/>
    <w:qFormat/>
    <w:rsid w:val="007B7969"/>
    <w:pPr>
      <w:widowControl w:val="0"/>
      <w:jc w:val="both"/>
    </w:pPr>
    <w:rPr>
      <w:kern w:val="2"/>
      <w:sz w:val="22"/>
      <w:szCs w:val="22"/>
    </w:rPr>
  </w:style>
  <w:style w:type="paragraph" w:styleId="af">
    <w:name w:val="Balloon Text"/>
    <w:basedOn w:val="a"/>
    <w:link w:val="Char"/>
    <w:rsid w:val="007D0857"/>
    <w:rPr>
      <w:sz w:val="18"/>
      <w:szCs w:val="18"/>
    </w:rPr>
  </w:style>
  <w:style w:type="character" w:customStyle="1" w:styleId="Char">
    <w:name w:val="批注框文本 Char"/>
    <w:basedOn w:val="a0"/>
    <w:link w:val="af"/>
    <w:rsid w:val="007D085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2023-11-28T03:25:00Z</dcterms:created>
  <dcterms:modified xsi:type="dcterms:W3CDTF">2025-11-25T07:35:00Z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536A1CF43AB94C71A3F9FBA08E7A5B37_13</vt:lpwstr>
  </property>
  <property fmtid="{D5CDD505-2E9C-101B-9397-08002B2CF9AE}" pid="4" name="KSOTemplateDocerSaveRecord">
    <vt:lpwstr>eyJoZGlkIjoiYTg5YjRhNDhjY2IzNGNiZWVkNTNlNTc3NDQ4ZmQ3ZTIiLCJ1c2VySWQiOiI0NzAzMzY1MzkifQ==</vt:lpwstr>
  </property>
</Properties>
</file>